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292CB0" w:rsidRDefault="00C0534D" w:rsidP="002C09AB">
      <w:pPr>
        <w:spacing w:after="0" w:line="240" w:lineRule="auto"/>
        <w:rPr>
          <w:rFonts w:cstheme="minorHAnsi"/>
          <w:sz w:val="20"/>
        </w:rPr>
      </w:pPr>
    </w:p>
    <w:p w14:paraId="484E6596" w14:textId="77777777" w:rsidR="00C0534D" w:rsidRPr="00292CB0" w:rsidRDefault="00C0534D" w:rsidP="002C09AB">
      <w:pPr>
        <w:spacing w:after="0" w:line="240" w:lineRule="auto"/>
        <w:rPr>
          <w:rFonts w:cstheme="minorHAnsi"/>
          <w:sz w:val="20"/>
        </w:rPr>
      </w:pPr>
    </w:p>
    <w:p w14:paraId="41F9B019" w14:textId="77777777" w:rsidR="00C0534D" w:rsidRPr="00292CB0" w:rsidRDefault="00C0534D" w:rsidP="002C09AB">
      <w:pPr>
        <w:spacing w:after="0" w:line="240" w:lineRule="auto"/>
        <w:rPr>
          <w:rFonts w:cstheme="minorHAnsi"/>
          <w:sz w:val="36"/>
          <w:szCs w:val="36"/>
        </w:rPr>
      </w:pPr>
    </w:p>
    <w:p w14:paraId="22E5864D" w14:textId="77777777" w:rsidR="00C0534D" w:rsidRPr="00292CB0" w:rsidRDefault="00C0534D" w:rsidP="002C09AB">
      <w:pPr>
        <w:spacing w:after="0" w:line="240" w:lineRule="auto"/>
        <w:rPr>
          <w:rFonts w:cstheme="minorHAnsi"/>
          <w:sz w:val="36"/>
          <w:szCs w:val="36"/>
        </w:rPr>
      </w:pPr>
    </w:p>
    <w:p w14:paraId="7E6A4F72" w14:textId="77777777" w:rsidR="00DD35FA" w:rsidRPr="00292CB0" w:rsidRDefault="00DD35FA" w:rsidP="002C09AB">
      <w:pPr>
        <w:spacing w:after="0" w:line="240" w:lineRule="auto"/>
        <w:jc w:val="center"/>
        <w:rPr>
          <w:rFonts w:cstheme="minorHAnsi"/>
          <w:b/>
          <w:sz w:val="28"/>
          <w:szCs w:val="28"/>
        </w:rPr>
      </w:pPr>
    </w:p>
    <w:p w14:paraId="4B833089" w14:textId="77777777" w:rsidR="00DD35FA" w:rsidRPr="00292CB0" w:rsidRDefault="00DD35FA" w:rsidP="002C09AB">
      <w:pPr>
        <w:spacing w:after="0" w:line="240" w:lineRule="auto"/>
        <w:jc w:val="center"/>
        <w:rPr>
          <w:rFonts w:cstheme="minorHAnsi"/>
          <w:b/>
          <w:sz w:val="28"/>
          <w:szCs w:val="28"/>
        </w:rPr>
      </w:pPr>
    </w:p>
    <w:p w14:paraId="1D7390E0" w14:textId="77777777" w:rsidR="00DD35FA" w:rsidRPr="00292CB0" w:rsidRDefault="00DD35FA" w:rsidP="002C09AB">
      <w:pPr>
        <w:spacing w:after="0" w:line="240" w:lineRule="auto"/>
        <w:jc w:val="center"/>
        <w:rPr>
          <w:rFonts w:cstheme="minorHAnsi"/>
          <w:b/>
          <w:sz w:val="28"/>
          <w:szCs w:val="28"/>
        </w:rPr>
      </w:pPr>
    </w:p>
    <w:p w14:paraId="5C253CAC" w14:textId="77777777" w:rsidR="00DD35FA" w:rsidRPr="00292CB0" w:rsidRDefault="00DD35FA" w:rsidP="002C09AB">
      <w:pPr>
        <w:spacing w:after="0" w:line="240" w:lineRule="auto"/>
        <w:jc w:val="center"/>
        <w:rPr>
          <w:rFonts w:cstheme="minorHAnsi"/>
          <w:b/>
          <w:sz w:val="28"/>
          <w:szCs w:val="28"/>
        </w:rPr>
      </w:pPr>
    </w:p>
    <w:p w14:paraId="2783163E" w14:textId="547FD731" w:rsidR="00DD35FA" w:rsidRPr="00292CB0" w:rsidRDefault="00DD35FA" w:rsidP="002D1782">
      <w:pPr>
        <w:spacing w:after="0" w:line="240" w:lineRule="auto"/>
        <w:rPr>
          <w:rFonts w:cstheme="minorHAnsi"/>
          <w:b/>
          <w:sz w:val="28"/>
          <w:szCs w:val="28"/>
        </w:rPr>
      </w:pPr>
    </w:p>
    <w:p w14:paraId="0C141074" w14:textId="77777777" w:rsidR="00DD35FA" w:rsidRPr="00292CB0" w:rsidRDefault="00DD35FA" w:rsidP="002C09AB">
      <w:pPr>
        <w:spacing w:after="0" w:line="240" w:lineRule="auto"/>
        <w:jc w:val="center"/>
        <w:rPr>
          <w:rFonts w:cstheme="minorHAnsi"/>
          <w:b/>
          <w:sz w:val="28"/>
          <w:szCs w:val="28"/>
        </w:rPr>
      </w:pPr>
    </w:p>
    <w:p w14:paraId="61767E33" w14:textId="77777777" w:rsidR="00DD35FA" w:rsidRPr="00292CB0" w:rsidRDefault="00DD35FA" w:rsidP="002C09AB">
      <w:pPr>
        <w:spacing w:after="0" w:line="240" w:lineRule="auto"/>
        <w:jc w:val="center"/>
        <w:rPr>
          <w:rFonts w:cstheme="minorHAnsi"/>
          <w:b/>
          <w:sz w:val="28"/>
          <w:szCs w:val="28"/>
        </w:rPr>
      </w:pPr>
    </w:p>
    <w:p w14:paraId="34F1044E" w14:textId="77777777" w:rsidR="00E715F8" w:rsidRPr="00292CB0" w:rsidRDefault="004E6A23" w:rsidP="002C09AB">
      <w:pPr>
        <w:spacing w:after="0" w:line="240" w:lineRule="auto"/>
        <w:jc w:val="center"/>
        <w:rPr>
          <w:rFonts w:cstheme="minorHAnsi"/>
          <w:b/>
          <w:sz w:val="28"/>
          <w:szCs w:val="28"/>
        </w:rPr>
      </w:pPr>
      <w:r w:rsidRPr="00292CB0">
        <w:rPr>
          <w:rFonts w:cstheme="minorHAnsi"/>
          <w:b/>
          <w:sz w:val="28"/>
          <w:szCs w:val="28"/>
        </w:rPr>
        <w:t>P</w:t>
      </w:r>
      <w:r w:rsidR="009F2FD3" w:rsidRPr="00292CB0">
        <w:rPr>
          <w:rFonts w:cstheme="minorHAnsi"/>
          <w:b/>
          <w:sz w:val="28"/>
          <w:szCs w:val="28"/>
        </w:rPr>
        <w:t>odmienky poskytnutia príspevku</w:t>
      </w:r>
      <w:r w:rsidR="009F2FD3" w:rsidRPr="00292CB0">
        <w:rPr>
          <w:rFonts w:cstheme="minorHAnsi"/>
          <w:sz w:val="20"/>
          <w:szCs w:val="20"/>
        </w:rPr>
        <w:t xml:space="preserve">, </w:t>
      </w:r>
      <w:r w:rsidR="009F2FD3" w:rsidRPr="00292CB0">
        <w:rPr>
          <w:rFonts w:eastAsia="Times New Roman" w:cstheme="minorHAnsi"/>
          <w:b/>
          <w:sz w:val="28"/>
          <w:szCs w:val="28"/>
          <w:lang w:eastAsia="sk-SK"/>
        </w:rPr>
        <w:t>výberové kritéria pre výber projektov,  hodnotiace kritériá pre výber projektov</w:t>
      </w:r>
      <w:r w:rsidR="009F2FD3" w:rsidRPr="00292CB0">
        <w:rPr>
          <w:rFonts w:cstheme="minorHAnsi"/>
          <w:b/>
          <w:sz w:val="28"/>
          <w:szCs w:val="28"/>
        </w:rPr>
        <w:t xml:space="preserve"> </w:t>
      </w:r>
      <w:r w:rsidR="009F2FD3" w:rsidRPr="00292CB0">
        <w:rPr>
          <w:rFonts w:eastAsia="Times New Roman" w:cstheme="minorHAnsi"/>
          <w:b/>
          <w:sz w:val="28"/>
          <w:szCs w:val="28"/>
          <w:lang w:eastAsia="sk-SK"/>
        </w:rPr>
        <w:t>(bodovacie kritéria)</w:t>
      </w:r>
      <w:r w:rsidR="009F2FD3" w:rsidRPr="00292CB0">
        <w:rPr>
          <w:rFonts w:cstheme="minorHAnsi"/>
          <w:b/>
          <w:sz w:val="28"/>
          <w:szCs w:val="28"/>
        </w:rPr>
        <w:t xml:space="preserve"> </w:t>
      </w:r>
      <w:r w:rsidRPr="00292CB0">
        <w:rPr>
          <w:rFonts w:cstheme="minorHAnsi"/>
          <w:b/>
          <w:sz w:val="28"/>
          <w:szCs w:val="28"/>
        </w:rPr>
        <w:t>pre opatrenia/</w:t>
      </w:r>
      <w:proofErr w:type="spellStart"/>
      <w:r w:rsidRPr="00292CB0">
        <w:rPr>
          <w:rFonts w:cstheme="minorHAnsi"/>
          <w:b/>
          <w:sz w:val="28"/>
          <w:szCs w:val="28"/>
        </w:rPr>
        <w:t>podopatrenia</w:t>
      </w:r>
      <w:proofErr w:type="spellEnd"/>
      <w:r w:rsidRPr="00292CB0">
        <w:rPr>
          <w:rFonts w:cstheme="minorHAnsi"/>
          <w:b/>
          <w:sz w:val="28"/>
          <w:szCs w:val="28"/>
        </w:rPr>
        <w:t xml:space="preserve"> Programu rozvoja vidieka SR 2014</w:t>
      </w:r>
      <w:r w:rsidR="00403E7C" w:rsidRPr="00292CB0">
        <w:rPr>
          <w:rFonts w:cstheme="minorHAnsi"/>
          <w:b/>
          <w:sz w:val="28"/>
          <w:szCs w:val="28"/>
        </w:rPr>
        <w:t xml:space="preserve"> – </w:t>
      </w:r>
      <w:r w:rsidRPr="00292CB0">
        <w:rPr>
          <w:rFonts w:cstheme="minorHAnsi"/>
          <w:b/>
          <w:sz w:val="28"/>
          <w:szCs w:val="28"/>
        </w:rPr>
        <w:t xml:space="preserve">2022 </w:t>
      </w:r>
    </w:p>
    <w:p w14:paraId="63D0B7B8" w14:textId="55E45DD8"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implementované prostredníctvom LEADER/CLLD</w:t>
      </w:r>
    </w:p>
    <w:p w14:paraId="5924ECA0" w14:textId="23B6E7E0" w:rsidR="004E6A23" w:rsidRDefault="004E6A23" w:rsidP="002C09AB">
      <w:pPr>
        <w:spacing w:after="0" w:line="240" w:lineRule="auto"/>
        <w:jc w:val="center"/>
        <w:rPr>
          <w:rFonts w:cstheme="minorHAnsi"/>
          <w:b/>
          <w:color w:val="FF0000"/>
          <w:sz w:val="28"/>
          <w:szCs w:val="28"/>
        </w:rPr>
      </w:pPr>
      <w:r w:rsidRPr="00292CB0">
        <w:rPr>
          <w:rFonts w:cstheme="minorHAnsi"/>
          <w:b/>
          <w:sz w:val="28"/>
          <w:szCs w:val="28"/>
        </w:rPr>
        <w:t xml:space="preserve">Verzia </w:t>
      </w:r>
      <w:r w:rsidR="0073260C" w:rsidRPr="00E03997">
        <w:rPr>
          <w:rFonts w:cstheme="minorHAnsi"/>
          <w:b/>
          <w:sz w:val="28"/>
          <w:szCs w:val="28"/>
        </w:rPr>
        <w:t>1.6</w:t>
      </w:r>
    </w:p>
    <w:p w14:paraId="4EB6511D" w14:textId="77777777" w:rsidR="00C0534D" w:rsidRPr="00292CB0" w:rsidRDefault="00C0534D" w:rsidP="002C09AB">
      <w:pPr>
        <w:spacing w:after="0" w:line="240" w:lineRule="auto"/>
        <w:rPr>
          <w:rFonts w:cstheme="minorHAnsi"/>
          <w:b/>
          <w:sz w:val="36"/>
          <w:szCs w:val="36"/>
        </w:rPr>
      </w:pPr>
    </w:p>
    <w:p w14:paraId="43529974" w14:textId="77777777" w:rsidR="00C0534D" w:rsidRPr="00292CB0" w:rsidRDefault="00C0534D" w:rsidP="002C09AB">
      <w:pPr>
        <w:spacing w:after="0" w:line="240" w:lineRule="auto"/>
        <w:rPr>
          <w:rFonts w:cstheme="minorHAnsi"/>
          <w:sz w:val="20"/>
        </w:rPr>
      </w:pPr>
    </w:p>
    <w:p w14:paraId="52D5E1C3" w14:textId="77777777" w:rsidR="00C0534D" w:rsidRPr="00292CB0" w:rsidRDefault="00C0534D" w:rsidP="002C09AB">
      <w:pPr>
        <w:spacing w:after="0" w:line="240" w:lineRule="auto"/>
        <w:rPr>
          <w:rFonts w:cstheme="minorHAnsi"/>
          <w:sz w:val="20"/>
        </w:rPr>
      </w:pPr>
    </w:p>
    <w:p w14:paraId="7242E1E2" w14:textId="77777777" w:rsidR="00C0534D" w:rsidRPr="00292CB0" w:rsidRDefault="00C0534D" w:rsidP="002C09AB">
      <w:pPr>
        <w:spacing w:after="0" w:line="240" w:lineRule="auto"/>
        <w:rPr>
          <w:rFonts w:cstheme="minorHAnsi"/>
          <w:sz w:val="20"/>
        </w:rPr>
      </w:pPr>
    </w:p>
    <w:p w14:paraId="0AE09876" w14:textId="65AC0E62" w:rsidR="00C0534D" w:rsidRPr="00292CB0" w:rsidRDefault="00C0534D" w:rsidP="002C09AB">
      <w:pPr>
        <w:spacing w:after="0" w:line="240" w:lineRule="auto"/>
        <w:rPr>
          <w:rFonts w:cstheme="minorHAnsi"/>
          <w:sz w:val="20"/>
        </w:rPr>
      </w:pPr>
    </w:p>
    <w:p w14:paraId="14B0B71F" w14:textId="6C1E5462" w:rsidR="00877ACE" w:rsidRPr="00292CB0" w:rsidRDefault="00877ACE" w:rsidP="002C09AB">
      <w:pPr>
        <w:spacing w:after="0" w:line="240" w:lineRule="auto"/>
        <w:rPr>
          <w:rFonts w:cstheme="minorHAnsi"/>
          <w:sz w:val="20"/>
        </w:rPr>
      </w:pPr>
    </w:p>
    <w:p w14:paraId="62982BC9" w14:textId="5942C226" w:rsidR="00877ACE" w:rsidRPr="00292CB0" w:rsidRDefault="00877ACE" w:rsidP="002C09AB">
      <w:pPr>
        <w:spacing w:after="0" w:line="240" w:lineRule="auto"/>
        <w:rPr>
          <w:rFonts w:cstheme="minorHAnsi"/>
          <w:sz w:val="20"/>
        </w:rPr>
      </w:pPr>
    </w:p>
    <w:p w14:paraId="711F1334" w14:textId="5E6FE735" w:rsidR="00877ACE" w:rsidRPr="00292CB0" w:rsidRDefault="00877ACE" w:rsidP="002C09AB">
      <w:pPr>
        <w:spacing w:after="0" w:line="240" w:lineRule="auto"/>
        <w:rPr>
          <w:rFonts w:cstheme="minorHAnsi"/>
          <w:sz w:val="20"/>
        </w:rPr>
      </w:pPr>
    </w:p>
    <w:p w14:paraId="14992EB1" w14:textId="269D4F73" w:rsidR="00877ACE" w:rsidRPr="00292CB0" w:rsidRDefault="00877ACE" w:rsidP="002C09AB">
      <w:pPr>
        <w:spacing w:after="0" w:line="240" w:lineRule="auto"/>
        <w:rPr>
          <w:rFonts w:cstheme="minorHAnsi"/>
          <w:sz w:val="20"/>
        </w:rPr>
      </w:pPr>
    </w:p>
    <w:p w14:paraId="7BFDB236" w14:textId="7F055D3B" w:rsidR="00877ACE" w:rsidRPr="00292CB0" w:rsidRDefault="00877ACE" w:rsidP="002C09AB">
      <w:pPr>
        <w:spacing w:after="0" w:line="240" w:lineRule="auto"/>
        <w:rPr>
          <w:rFonts w:cstheme="minorHAnsi"/>
          <w:sz w:val="20"/>
        </w:rPr>
      </w:pPr>
    </w:p>
    <w:p w14:paraId="0BD6AB21" w14:textId="776847ED" w:rsidR="00877ACE" w:rsidRPr="00292CB0" w:rsidRDefault="00877ACE" w:rsidP="002C09AB">
      <w:pPr>
        <w:spacing w:after="0" w:line="240" w:lineRule="auto"/>
        <w:rPr>
          <w:rFonts w:cstheme="minorHAnsi"/>
          <w:sz w:val="20"/>
        </w:rPr>
      </w:pPr>
    </w:p>
    <w:p w14:paraId="769C488E" w14:textId="30262201" w:rsidR="00877ACE" w:rsidRPr="00292CB0" w:rsidRDefault="00877ACE" w:rsidP="002C09AB">
      <w:pPr>
        <w:spacing w:after="0" w:line="240" w:lineRule="auto"/>
        <w:rPr>
          <w:rFonts w:cstheme="minorHAnsi"/>
          <w:sz w:val="20"/>
        </w:rPr>
      </w:pPr>
    </w:p>
    <w:p w14:paraId="41F33B8F" w14:textId="5DB15A1F" w:rsidR="00877ACE" w:rsidRPr="00292CB0" w:rsidRDefault="00877ACE" w:rsidP="002C09AB">
      <w:pPr>
        <w:spacing w:after="0" w:line="240" w:lineRule="auto"/>
        <w:rPr>
          <w:rFonts w:cstheme="minorHAnsi"/>
          <w:sz w:val="20"/>
        </w:rPr>
      </w:pPr>
    </w:p>
    <w:p w14:paraId="77DB3BE3" w14:textId="460B5215" w:rsidR="00877ACE" w:rsidRDefault="00877ACE" w:rsidP="002D1782">
      <w:pPr>
        <w:pStyle w:val="Odsekzoznamu"/>
        <w:spacing w:after="0" w:line="240" w:lineRule="auto"/>
        <w:rPr>
          <w:rFonts w:cstheme="minorHAnsi"/>
          <w:sz w:val="20"/>
        </w:rPr>
      </w:pPr>
    </w:p>
    <w:p w14:paraId="3B58D4EF" w14:textId="284AD3E5" w:rsidR="002D1782" w:rsidRDefault="002D1782" w:rsidP="002D1782">
      <w:pPr>
        <w:pStyle w:val="Odsekzoznamu"/>
        <w:spacing w:after="0" w:line="240" w:lineRule="auto"/>
        <w:rPr>
          <w:rFonts w:cstheme="minorHAnsi"/>
          <w:sz w:val="20"/>
        </w:rPr>
      </w:pPr>
    </w:p>
    <w:p w14:paraId="59AFC7B1" w14:textId="77777777" w:rsidR="002D1782" w:rsidRPr="002D1782" w:rsidRDefault="002D1782" w:rsidP="002D1782">
      <w:pPr>
        <w:pStyle w:val="Odsekzoznamu"/>
        <w:spacing w:after="0" w:line="240" w:lineRule="auto"/>
        <w:rPr>
          <w:rFonts w:cstheme="minorHAnsi"/>
          <w:sz w:val="20"/>
        </w:rPr>
      </w:pPr>
    </w:p>
    <w:p w14:paraId="335557EA" w14:textId="1FEA9453" w:rsidR="00877ACE" w:rsidRPr="00292CB0" w:rsidRDefault="00877ACE" w:rsidP="002C09AB">
      <w:pPr>
        <w:spacing w:after="0" w:line="240" w:lineRule="auto"/>
        <w:rPr>
          <w:rFonts w:cstheme="minorHAnsi"/>
          <w:sz w:val="20"/>
        </w:rPr>
      </w:pPr>
    </w:p>
    <w:p w14:paraId="52EA8043" w14:textId="1D716157" w:rsidR="00C0534D" w:rsidRPr="00292CB0" w:rsidRDefault="00C0534D" w:rsidP="002C09AB">
      <w:pPr>
        <w:pStyle w:val="Hlavikaobsahu"/>
        <w:spacing w:before="0" w:after="0"/>
        <w:jc w:val="left"/>
        <w:rPr>
          <w:rFonts w:asciiTheme="minorHAnsi" w:hAnsiTheme="minorHAnsi" w:cstheme="minorHAnsi"/>
          <w:color w:val="auto"/>
          <w:sz w:val="20"/>
        </w:rPr>
      </w:pPr>
    </w:p>
    <w:p w14:paraId="108060DE" w14:textId="77777777" w:rsidR="006E2BE5" w:rsidRPr="00292CB0" w:rsidRDefault="006E2BE5" w:rsidP="002C09AB">
      <w:pPr>
        <w:pStyle w:val="Hlavikaobsahu"/>
        <w:spacing w:before="0" w:after="0"/>
        <w:jc w:val="left"/>
        <w:rPr>
          <w:rFonts w:asciiTheme="minorHAnsi" w:hAnsiTheme="minorHAnsi" w:cstheme="minorHAnsi"/>
          <w:b/>
          <w:color w:val="auto"/>
          <w:sz w:val="28"/>
          <w:szCs w:val="28"/>
        </w:rPr>
      </w:pPr>
      <w:r w:rsidRPr="00292CB0">
        <w:rPr>
          <w:rFonts w:asciiTheme="minorHAnsi" w:hAnsiTheme="minorHAnsi" w:cstheme="minorHAnsi"/>
          <w:b/>
          <w:color w:val="auto"/>
          <w:sz w:val="28"/>
          <w:szCs w:val="28"/>
        </w:rPr>
        <w:t>Obsah</w:t>
      </w:r>
    </w:p>
    <w:p w14:paraId="645ECCA3" w14:textId="5FA25B9D" w:rsidR="008D4E07" w:rsidRDefault="006E2BE5">
      <w:pPr>
        <w:pStyle w:val="Obsah1"/>
        <w:rPr>
          <w:caps w:val="0"/>
          <w:noProof/>
          <w:sz w:val="22"/>
          <w:szCs w:val="22"/>
          <w:lang w:eastAsia="sk-SK"/>
        </w:rPr>
      </w:pPr>
      <w:r w:rsidRPr="00292CB0">
        <w:rPr>
          <w:rFonts w:cstheme="minorHAnsi"/>
        </w:rPr>
        <w:fldChar w:fldCharType="begin"/>
      </w:r>
      <w:r w:rsidRPr="00292CB0">
        <w:rPr>
          <w:rFonts w:cstheme="minorHAnsi"/>
        </w:rPr>
        <w:instrText xml:space="preserve"> TOC \o "1-3" \h \z \u </w:instrText>
      </w:r>
      <w:r w:rsidRPr="00292CB0">
        <w:rPr>
          <w:rFonts w:cstheme="minorHAnsi"/>
        </w:rPr>
        <w:fldChar w:fldCharType="separate"/>
      </w:r>
      <w:hyperlink w:anchor="_Toc193812803" w:history="1">
        <w:r w:rsidR="008D4E07" w:rsidRPr="00714299">
          <w:rPr>
            <w:rStyle w:val="Hypertextovprepojenie"/>
            <w:rFonts w:cstheme="minorHAnsi"/>
            <w:b/>
            <w:noProof/>
          </w:rPr>
          <w:t>1.</w:t>
        </w:r>
        <w:r w:rsidR="008D4E07">
          <w:rPr>
            <w:caps w:val="0"/>
            <w:noProof/>
            <w:sz w:val="22"/>
            <w:szCs w:val="22"/>
            <w:lang w:eastAsia="sk-SK"/>
          </w:rPr>
          <w:tab/>
        </w:r>
        <w:r w:rsidR="008D4E07" w:rsidRPr="00714299">
          <w:rPr>
            <w:rStyle w:val="Hypertextovprepojenie"/>
            <w:rFonts w:cstheme="minorHAnsi"/>
            <w:b/>
            <w:noProof/>
          </w:rPr>
          <w:t>podmienky poskytnutia príspevku pre opatrenia/podopatrenia programu rozvoja vidieka sr 2014 - 2022</w:t>
        </w:r>
        <w:r w:rsidR="008D4E07">
          <w:rPr>
            <w:noProof/>
            <w:webHidden/>
          </w:rPr>
          <w:tab/>
        </w:r>
        <w:r w:rsidR="008D4E07">
          <w:rPr>
            <w:noProof/>
            <w:webHidden/>
          </w:rPr>
          <w:fldChar w:fldCharType="begin"/>
        </w:r>
        <w:r w:rsidR="008D4E07">
          <w:rPr>
            <w:noProof/>
            <w:webHidden/>
          </w:rPr>
          <w:instrText xml:space="preserve"> PAGEREF _Toc193812803 \h </w:instrText>
        </w:r>
        <w:r w:rsidR="008D4E07">
          <w:rPr>
            <w:noProof/>
            <w:webHidden/>
          </w:rPr>
        </w:r>
        <w:r w:rsidR="008D4E07">
          <w:rPr>
            <w:noProof/>
            <w:webHidden/>
          </w:rPr>
          <w:fldChar w:fldCharType="separate"/>
        </w:r>
        <w:r w:rsidR="008D4E07">
          <w:rPr>
            <w:noProof/>
            <w:webHidden/>
          </w:rPr>
          <w:t>3</w:t>
        </w:r>
        <w:r w:rsidR="008D4E07">
          <w:rPr>
            <w:noProof/>
            <w:webHidden/>
          </w:rPr>
          <w:fldChar w:fldCharType="end"/>
        </w:r>
      </w:hyperlink>
    </w:p>
    <w:p w14:paraId="23DD671A" w14:textId="4011C0C9" w:rsidR="008D4E07" w:rsidRDefault="008D4E07">
      <w:pPr>
        <w:pStyle w:val="Obsah2"/>
        <w:rPr>
          <w:noProof/>
          <w:sz w:val="22"/>
          <w:szCs w:val="22"/>
          <w:lang w:eastAsia="sk-SK"/>
        </w:rPr>
      </w:pPr>
      <w:hyperlink w:anchor="_Toc193812804" w:history="1">
        <w:r w:rsidRPr="00714299">
          <w:rPr>
            <w:rStyle w:val="Hypertextovprepojenie"/>
            <w:rFonts w:cstheme="minorHAnsi"/>
            <w:b/>
            <w:smallCaps/>
            <w:noProof/>
          </w:rPr>
          <w:t>2.</w:t>
        </w:r>
        <w:r>
          <w:rPr>
            <w:noProof/>
            <w:sz w:val="22"/>
            <w:szCs w:val="22"/>
            <w:lang w:eastAsia="sk-SK"/>
          </w:rPr>
          <w:tab/>
        </w:r>
        <w:r w:rsidRPr="00714299">
          <w:rPr>
            <w:rStyle w:val="Hypertextovprepojenie"/>
            <w:rFonts w:cstheme="minorHAnsi"/>
            <w:b/>
            <w:noProof/>
          </w:rPr>
          <w:t>VŠEOBECNÉ</w:t>
        </w:r>
        <w:r w:rsidRPr="00714299">
          <w:rPr>
            <w:rStyle w:val="Hypertextovprepojenie"/>
            <w:rFonts w:cstheme="minorHAnsi"/>
            <w:noProof/>
          </w:rPr>
          <w:t xml:space="preserve"> </w:t>
        </w:r>
        <w:r w:rsidRPr="00714299">
          <w:rPr>
            <w:rStyle w:val="Hypertextovprepojenie"/>
            <w:rFonts w:cstheme="minorHAnsi"/>
            <w:b/>
            <w:noProof/>
          </w:rPr>
          <w:t>PODMIENKY POSKYTNUTIA PRÍSPEVKU</w:t>
        </w:r>
        <w:r>
          <w:rPr>
            <w:noProof/>
            <w:webHidden/>
          </w:rPr>
          <w:tab/>
        </w:r>
        <w:r>
          <w:rPr>
            <w:noProof/>
            <w:webHidden/>
          </w:rPr>
          <w:fldChar w:fldCharType="begin"/>
        </w:r>
        <w:r>
          <w:rPr>
            <w:noProof/>
            <w:webHidden/>
          </w:rPr>
          <w:instrText xml:space="preserve"> PAGEREF _Toc193812804 \h </w:instrText>
        </w:r>
        <w:r>
          <w:rPr>
            <w:noProof/>
            <w:webHidden/>
          </w:rPr>
        </w:r>
        <w:r>
          <w:rPr>
            <w:noProof/>
            <w:webHidden/>
          </w:rPr>
          <w:fldChar w:fldCharType="separate"/>
        </w:r>
        <w:r>
          <w:rPr>
            <w:noProof/>
            <w:webHidden/>
          </w:rPr>
          <w:t>5</w:t>
        </w:r>
        <w:r>
          <w:rPr>
            <w:noProof/>
            <w:webHidden/>
          </w:rPr>
          <w:fldChar w:fldCharType="end"/>
        </w:r>
      </w:hyperlink>
    </w:p>
    <w:p w14:paraId="7FC91AC5" w14:textId="25C8E942" w:rsidR="008D4E07" w:rsidRDefault="008D4E07">
      <w:pPr>
        <w:pStyle w:val="Obsah2"/>
        <w:rPr>
          <w:noProof/>
          <w:sz w:val="22"/>
          <w:szCs w:val="22"/>
          <w:lang w:eastAsia="sk-SK"/>
        </w:rPr>
      </w:pPr>
      <w:hyperlink w:anchor="_Toc193812805" w:history="1">
        <w:r w:rsidRPr="00714299">
          <w:rPr>
            <w:rStyle w:val="Hypertextovprepojenie"/>
            <w:rFonts w:cstheme="minorHAnsi"/>
            <w:b/>
            <w:noProof/>
          </w:rPr>
          <w:t>3.</w:t>
        </w:r>
        <w:r>
          <w:rPr>
            <w:noProof/>
            <w:sz w:val="22"/>
            <w:szCs w:val="22"/>
            <w:lang w:eastAsia="sk-SK"/>
          </w:rPr>
          <w:tab/>
        </w:r>
        <w:r w:rsidRPr="00714299">
          <w:rPr>
            <w:rStyle w:val="Hypertextovprepojenie"/>
            <w:rFonts w:cstheme="minorHAnsi"/>
            <w:b/>
            <w:noProof/>
          </w:rPr>
          <w:t>ŠPECIFICKÉ PODMIENKY POSKYTNUTIA PRÍSPEVKU, KRITÉRIA PRE VÝBER PROJEKTOV</w:t>
        </w:r>
        <w:r>
          <w:rPr>
            <w:noProof/>
            <w:webHidden/>
          </w:rPr>
          <w:tab/>
        </w:r>
        <w:r>
          <w:rPr>
            <w:noProof/>
            <w:webHidden/>
          </w:rPr>
          <w:fldChar w:fldCharType="begin"/>
        </w:r>
        <w:r>
          <w:rPr>
            <w:noProof/>
            <w:webHidden/>
          </w:rPr>
          <w:instrText xml:space="preserve"> PAGEREF _Toc193812805 \h </w:instrText>
        </w:r>
        <w:r>
          <w:rPr>
            <w:noProof/>
            <w:webHidden/>
          </w:rPr>
        </w:r>
        <w:r>
          <w:rPr>
            <w:noProof/>
            <w:webHidden/>
          </w:rPr>
          <w:fldChar w:fldCharType="separate"/>
        </w:r>
        <w:r>
          <w:rPr>
            <w:noProof/>
            <w:webHidden/>
          </w:rPr>
          <w:t>11</w:t>
        </w:r>
        <w:r>
          <w:rPr>
            <w:noProof/>
            <w:webHidden/>
          </w:rPr>
          <w:fldChar w:fldCharType="end"/>
        </w:r>
      </w:hyperlink>
    </w:p>
    <w:p w14:paraId="6114FEF6" w14:textId="6CE99335" w:rsidR="008D4E07" w:rsidRDefault="008D4E07">
      <w:pPr>
        <w:pStyle w:val="Obsah2"/>
        <w:rPr>
          <w:noProof/>
          <w:sz w:val="22"/>
          <w:szCs w:val="22"/>
          <w:lang w:eastAsia="sk-SK"/>
        </w:rPr>
      </w:pPr>
      <w:hyperlink w:anchor="_Toc193812806" w:history="1">
        <w:r w:rsidRPr="00714299">
          <w:rPr>
            <w:rStyle w:val="Hypertextovprepojenie"/>
            <w:rFonts w:cstheme="minorHAnsi"/>
            <w:noProof/>
          </w:rPr>
          <w:t>Podopatrenie 4.1 Podpora na investície do poľnohospodárskych podnikov</w:t>
        </w:r>
        <w:r>
          <w:rPr>
            <w:noProof/>
            <w:webHidden/>
          </w:rPr>
          <w:tab/>
        </w:r>
        <w:r>
          <w:rPr>
            <w:noProof/>
            <w:webHidden/>
          </w:rPr>
          <w:fldChar w:fldCharType="begin"/>
        </w:r>
        <w:r>
          <w:rPr>
            <w:noProof/>
            <w:webHidden/>
          </w:rPr>
          <w:instrText xml:space="preserve"> PAGEREF _Toc193812806 \h </w:instrText>
        </w:r>
        <w:r>
          <w:rPr>
            <w:noProof/>
            <w:webHidden/>
          </w:rPr>
        </w:r>
        <w:r>
          <w:rPr>
            <w:noProof/>
            <w:webHidden/>
          </w:rPr>
          <w:fldChar w:fldCharType="separate"/>
        </w:r>
        <w:r>
          <w:rPr>
            <w:noProof/>
            <w:webHidden/>
          </w:rPr>
          <w:t>11</w:t>
        </w:r>
        <w:r>
          <w:rPr>
            <w:noProof/>
            <w:webHidden/>
          </w:rPr>
          <w:fldChar w:fldCharType="end"/>
        </w:r>
      </w:hyperlink>
    </w:p>
    <w:p w14:paraId="7D8605E5" w14:textId="7BF5F5A1" w:rsidR="008D4E07" w:rsidRDefault="008D4E07" w:rsidP="008D4E07">
      <w:pPr>
        <w:pStyle w:val="Obsah2"/>
        <w:ind w:left="0" w:firstLine="0"/>
        <w:rPr>
          <w:noProof/>
          <w:sz w:val="22"/>
          <w:szCs w:val="22"/>
          <w:lang w:eastAsia="sk-SK"/>
        </w:rPr>
      </w:pPr>
      <w:hyperlink w:anchor="_Toc193812807" w:history="1">
        <w:r w:rsidRPr="0071429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Pr>
            <w:noProof/>
            <w:webHidden/>
          </w:rPr>
          <w:tab/>
        </w:r>
        <w:r>
          <w:rPr>
            <w:noProof/>
            <w:webHidden/>
          </w:rPr>
          <w:fldChar w:fldCharType="begin"/>
        </w:r>
        <w:r>
          <w:rPr>
            <w:noProof/>
            <w:webHidden/>
          </w:rPr>
          <w:instrText xml:space="preserve"> PAGEREF _Toc193812807 \h </w:instrText>
        </w:r>
        <w:r>
          <w:rPr>
            <w:noProof/>
            <w:webHidden/>
          </w:rPr>
        </w:r>
        <w:r>
          <w:rPr>
            <w:noProof/>
            <w:webHidden/>
          </w:rPr>
          <w:fldChar w:fldCharType="separate"/>
        </w:r>
        <w:r>
          <w:rPr>
            <w:noProof/>
            <w:webHidden/>
          </w:rPr>
          <w:t>51</w:t>
        </w:r>
        <w:r>
          <w:rPr>
            <w:noProof/>
            <w:webHidden/>
          </w:rPr>
          <w:fldChar w:fldCharType="end"/>
        </w:r>
      </w:hyperlink>
    </w:p>
    <w:p w14:paraId="199D1CED" w14:textId="748B3DF5" w:rsidR="008D4E07" w:rsidRDefault="008D4E07" w:rsidP="008D4E07">
      <w:pPr>
        <w:pStyle w:val="Obsah2"/>
        <w:ind w:left="0" w:firstLine="0"/>
        <w:rPr>
          <w:noProof/>
          <w:sz w:val="22"/>
          <w:szCs w:val="22"/>
          <w:lang w:eastAsia="sk-SK"/>
        </w:rPr>
      </w:pPr>
      <w:hyperlink w:anchor="_Toc193812808" w:history="1">
        <w:r w:rsidRPr="0071429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Pr>
            <w:noProof/>
            <w:webHidden/>
          </w:rPr>
          <w:tab/>
        </w:r>
        <w:r>
          <w:rPr>
            <w:noProof/>
            <w:webHidden/>
          </w:rPr>
          <w:fldChar w:fldCharType="begin"/>
        </w:r>
        <w:r>
          <w:rPr>
            <w:noProof/>
            <w:webHidden/>
          </w:rPr>
          <w:instrText xml:space="preserve"> PAGEREF _Toc193812808 \h </w:instrText>
        </w:r>
        <w:r>
          <w:rPr>
            <w:noProof/>
            <w:webHidden/>
          </w:rPr>
        </w:r>
        <w:r>
          <w:rPr>
            <w:noProof/>
            <w:webHidden/>
          </w:rPr>
          <w:fldChar w:fldCharType="separate"/>
        </w:r>
        <w:r>
          <w:rPr>
            <w:noProof/>
            <w:webHidden/>
          </w:rPr>
          <w:t>60</w:t>
        </w:r>
        <w:r>
          <w:rPr>
            <w:noProof/>
            <w:webHidden/>
          </w:rPr>
          <w:fldChar w:fldCharType="end"/>
        </w:r>
      </w:hyperlink>
    </w:p>
    <w:p w14:paraId="3B6B77F4" w14:textId="609FDC97" w:rsidR="008D4E07" w:rsidRDefault="008D4E07" w:rsidP="008D4E07">
      <w:pPr>
        <w:pStyle w:val="Obsah2"/>
        <w:ind w:left="0" w:firstLine="0"/>
        <w:rPr>
          <w:noProof/>
          <w:sz w:val="22"/>
          <w:szCs w:val="22"/>
          <w:lang w:eastAsia="sk-SK"/>
        </w:rPr>
      </w:pPr>
      <w:hyperlink w:anchor="_Toc193812809" w:history="1">
        <w:r w:rsidRPr="00714299">
          <w:rPr>
            <w:rStyle w:val="Hypertextovprepojenie"/>
            <w:rFonts w:cstheme="minorHAnsi"/>
            <w:noProof/>
          </w:rPr>
          <w:t>Podopatrenie 7.5 Podpora na investície do rekreačnej infraštruktúry, turistických informácií a do turistickej infraštruktúry malých rozmerov na verejné využitie</w:t>
        </w:r>
        <w:r>
          <w:rPr>
            <w:noProof/>
            <w:webHidden/>
          </w:rPr>
          <w:tab/>
        </w:r>
        <w:r>
          <w:rPr>
            <w:noProof/>
            <w:webHidden/>
          </w:rPr>
          <w:fldChar w:fldCharType="begin"/>
        </w:r>
        <w:r>
          <w:rPr>
            <w:noProof/>
            <w:webHidden/>
          </w:rPr>
          <w:instrText xml:space="preserve"> PAGEREF _Toc193812809 \h </w:instrText>
        </w:r>
        <w:r>
          <w:rPr>
            <w:noProof/>
            <w:webHidden/>
          </w:rPr>
        </w:r>
        <w:r>
          <w:rPr>
            <w:noProof/>
            <w:webHidden/>
          </w:rPr>
          <w:fldChar w:fldCharType="separate"/>
        </w:r>
        <w:r>
          <w:rPr>
            <w:noProof/>
            <w:webHidden/>
          </w:rPr>
          <w:t>69</w:t>
        </w:r>
        <w:r>
          <w:rPr>
            <w:noProof/>
            <w:webHidden/>
          </w:rPr>
          <w:fldChar w:fldCharType="end"/>
        </w:r>
      </w:hyperlink>
    </w:p>
    <w:p w14:paraId="21C1D2FD" w14:textId="24E5ACE6" w:rsidR="006E2BE5" w:rsidRPr="00292CB0" w:rsidRDefault="006E2BE5" w:rsidP="00C026D4">
      <w:pPr>
        <w:spacing w:after="0" w:line="360" w:lineRule="auto"/>
        <w:jc w:val="both"/>
        <w:rPr>
          <w:rFonts w:cstheme="minorHAnsi"/>
        </w:rPr>
        <w:sectPr w:rsidR="006E2BE5" w:rsidRPr="00292CB0"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292CB0">
        <w:rPr>
          <w:rFonts w:cstheme="minorHAnsi"/>
          <w:b/>
          <w:bCs/>
        </w:rPr>
        <w:fldChar w:fldCharType="end"/>
      </w:r>
    </w:p>
    <w:p w14:paraId="09476F1F" w14:textId="77777777" w:rsidR="00C0534D" w:rsidRPr="00292CB0" w:rsidRDefault="00C0534D" w:rsidP="002C09AB">
      <w:pPr>
        <w:spacing w:after="0" w:line="240" w:lineRule="auto"/>
        <w:rPr>
          <w:rFonts w:cstheme="minorHAnsi"/>
          <w:b/>
          <w:sz w:val="20"/>
        </w:rPr>
      </w:pPr>
    </w:p>
    <w:p w14:paraId="46C445F7" w14:textId="683618C5" w:rsidR="00813F36" w:rsidRPr="00292CB0" w:rsidRDefault="00C0534D" w:rsidP="009F1D61">
      <w:pPr>
        <w:pStyle w:val="Nadpis1"/>
        <w:numPr>
          <w:ilvl w:val="0"/>
          <w:numId w:val="70"/>
        </w:numPr>
        <w:spacing w:before="0" w:after="0"/>
        <w:ind w:left="567" w:hanging="567"/>
        <w:jc w:val="both"/>
        <w:rPr>
          <w:rFonts w:asciiTheme="minorHAnsi" w:hAnsiTheme="minorHAnsi" w:cstheme="minorHAnsi"/>
          <w:b/>
          <w:caps/>
          <w:color w:val="auto"/>
          <w:sz w:val="26"/>
          <w:szCs w:val="26"/>
        </w:rPr>
      </w:pPr>
      <w:bookmarkStart w:id="0" w:name="_Toc512834732"/>
      <w:bookmarkStart w:id="1" w:name="_Toc193812803"/>
      <w:r w:rsidRPr="00292CB0">
        <w:rPr>
          <w:rFonts w:asciiTheme="minorHAnsi" w:hAnsiTheme="minorHAnsi" w:cstheme="minorHAnsi"/>
          <w:b/>
          <w:caps/>
          <w:color w:val="auto"/>
          <w:sz w:val="26"/>
          <w:szCs w:val="26"/>
        </w:rPr>
        <w:t>podmienky poskytnutia príspevku pre opatrenia/podopatrenia programu rozvoja vidieka sr 2014 - 202</w:t>
      </w:r>
      <w:r w:rsidR="00917DBB" w:rsidRPr="00292CB0">
        <w:rPr>
          <w:rFonts w:asciiTheme="minorHAnsi" w:hAnsiTheme="minorHAnsi" w:cstheme="minorHAnsi"/>
          <w:b/>
          <w:caps/>
          <w:color w:val="auto"/>
          <w:sz w:val="26"/>
          <w:szCs w:val="26"/>
        </w:rPr>
        <w:t>2</w:t>
      </w:r>
      <w:bookmarkEnd w:id="0"/>
      <w:bookmarkEnd w:id="1"/>
    </w:p>
    <w:p w14:paraId="787D4B8D" w14:textId="5C408571" w:rsidR="009F2FD3" w:rsidRPr="00292CB0" w:rsidRDefault="00702C60" w:rsidP="004800B7">
      <w:pPr>
        <w:pStyle w:val="Odsekzoznamu"/>
        <w:numPr>
          <w:ilvl w:val="0"/>
          <w:numId w:val="142"/>
        </w:numPr>
        <w:spacing w:after="0" w:line="240" w:lineRule="auto"/>
        <w:ind w:right="428"/>
        <w:jc w:val="both"/>
        <w:rPr>
          <w:rFonts w:cstheme="minorHAnsi"/>
          <w:sz w:val="20"/>
          <w:szCs w:val="20"/>
        </w:rPr>
      </w:pPr>
      <w:r w:rsidRPr="00292CB0">
        <w:rPr>
          <w:rFonts w:cstheme="minorHAnsi"/>
          <w:sz w:val="20"/>
          <w:szCs w:val="20"/>
        </w:rPr>
        <w:t xml:space="preserve">Príloha č. 6B Podmienky poskytnutia príspevku, </w:t>
      </w:r>
      <w:r w:rsidRPr="00292CB0">
        <w:rPr>
          <w:rFonts w:eastAsia="Times New Roman" w:cstheme="minorHAnsi"/>
          <w:sz w:val="20"/>
          <w:szCs w:val="20"/>
          <w:lang w:eastAsia="sk-SK"/>
        </w:rPr>
        <w:t>výberové</w:t>
      </w:r>
      <w:r w:rsidR="009F2FD3" w:rsidRPr="00292CB0">
        <w:rPr>
          <w:rFonts w:eastAsia="Times New Roman" w:cstheme="minorHAnsi"/>
          <w:sz w:val="20"/>
          <w:szCs w:val="20"/>
          <w:lang w:eastAsia="sk-SK"/>
        </w:rPr>
        <w:t xml:space="preserve"> kritéria pre výber projektov, </w:t>
      </w:r>
      <w:r w:rsidRPr="00292CB0">
        <w:rPr>
          <w:rFonts w:eastAsia="Times New Roman" w:cstheme="minorHAnsi"/>
          <w:sz w:val="20"/>
          <w:szCs w:val="20"/>
          <w:lang w:eastAsia="sk-SK"/>
        </w:rPr>
        <w:t xml:space="preserve"> hodnotiace </w:t>
      </w:r>
      <w:r w:rsidR="009F2FD3" w:rsidRPr="00292CB0">
        <w:rPr>
          <w:rFonts w:eastAsia="Times New Roman" w:cstheme="minorHAnsi"/>
          <w:sz w:val="20"/>
          <w:szCs w:val="20"/>
          <w:lang w:eastAsia="sk-SK"/>
        </w:rPr>
        <w:t>kritériá pre výber projektov</w:t>
      </w:r>
      <w:r w:rsidR="009F2FD3" w:rsidRPr="00292CB0">
        <w:rPr>
          <w:rFonts w:cstheme="minorHAnsi"/>
          <w:sz w:val="20"/>
          <w:szCs w:val="20"/>
        </w:rPr>
        <w:t xml:space="preserve"> </w:t>
      </w:r>
      <w:r w:rsidRPr="00292CB0">
        <w:rPr>
          <w:rFonts w:eastAsia="Times New Roman" w:cstheme="minorHAnsi"/>
          <w:sz w:val="20"/>
          <w:szCs w:val="20"/>
          <w:lang w:eastAsia="sk-SK"/>
        </w:rPr>
        <w:t>(bodovacie</w:t>
      </w:r>
      <w:r w:rsidR="009F2FD3" w:rsidRPr="00292CB0">
        <w:rPr>
          <w:rFonts w:eastAsia="Times New Roman" w:cstheme="minorHAnsi"/>
          <w:sz w:val="20"/>
          <w:szCs w:val="20"/>
          <w:lang w:eastAsia="sk-SK"/>
        </w:rPr>
        <w:t xml:space="preserve"> kritéria</w:t>
      </w:r>
      <w:r w:rsidRPr="00292CB0">
        <w:rPr>
          <w:rFonts w:eastAsia="Times New Roman" w:cstheme="minorHAnsi"/>
          <w:sz w:val="20"/>
          <w:szCs w:val="20"/>
          <w:lang w:eastAsia="sk-SK"/>
        </w:rPr>
        <w:t xml:space="preserve">) </w:t>
      </w:r>
      <w:r w:rsidRPr="00292CB0">
        <w:rPr>
          <w:rFonts w:cstheme="minorHAnsi"/>
          <w:sz w:val="20"/>
          <w:szCs w:val="20"/>
        </w:rPr>
        <w:t>pre opatrenia/</w:t>
      </w:r>
      <w:proofErr w:type="spellStart"/>
      <w:r w:rsidRPr="00292CB0">
        <w:rPr>
          <w:rFonts w:cstheme="minorHAnsi"/>
          <w:sz w:val="20"/>
          <w:szCs w:val="20"/>
        </w:rPr>
        <w:t>podopatrenia</w:t>
      </w:r>
      <w:proofErr w:type="spellEnd"/>
      <w:r w:rsidRPr="00292CB0">
        <w:rPr>
          <w:rFonts w:cstheme="minorHAnsi"/>
          <w:sz w:val="20"/>
          <w:szCs w:val="20"/>
        </w:rPr>
        <w:t xml:space="preserve"> Programu rozvoja vidieka SR 2014-202</w:t>
      </w:r>
      <w:r w:rsidR="00917DBB" w:rsidRPr="00292CB0">
        <w:rPr>
          <w:rFonts w:cstheme="minorHAnsi"/>
          <w:sz w:val="20"/>
          <w:szCs w:val="20"/>
        </w:rPr>
        <w:t>2</w:t>
      </w:r>
      <w:r w:rsidRPr="00292CB0">
        <w:rPr>
          <w:rFonts w:cstheme="minorHAnsi"/>
          <w:sz w:val="20"/>
          <w:szCs w:val="20"/>
        </w:rPr>
        <w:t xml:space="preserve"> implementované prostredn</w:t>
      </w:r>
      <w:r w:rsidR="00DD35FA" w:rsidRPr="00292CB0">
        <w:rPr>
          <w:rFonts w:cstheme="minorHAnsi"/>
          <w:sz w:val="20"/>
          <w:szCs w:val="20"/>
        </w:rPr>
        <w:t>íctvom LEADER/CLLD je prílohou P</w:t>
      </w:r>
      <w:r w:rsidRPr="00292CB0">
        <w:rPr>
          <w:rFonts w:cstheme="minorHAnsi"/>
          <w:sz w:val="20"/>
          <w:szCs w:val="20"/>
        </w:rPr>
        <w:t>ríručky pre prijímateľa nenávratného finančného príspevku z Programu rozvoja vidieka SR 2014 – 202</w:t>
      </w:r>
      <w:r w:rsidR="00917DBB" w:rsidRPr="00292CB0">
        <w:rPr>
          <w:rFonts w:cstheme="minorHAnsi"/>
          <w:sz w:val="20"/>
          <w:szCs w:val="20"/>
        </w:rPr>
        <w:t>2</w:t>
      </w:r>
      <w:r w:rsidRPr="00292CB0">
        <w:rPr>
          <w:rFonts w:cstheme="minorHAnsi"/>
          <w:sz w:val="20"/>
          <w:szCs w:val="20"/>
        </w:rPr>
        <w:t xml:space="preserve"> pre opatrenie 19. Podpora na miestny rozvoj v rámci iniciatívy LEADER</w:t>
      </w:r>
      <w:r w:rsidR="0099472B" w:rsidRPr="00292CB0">
        <w:rPr>
          <w:rFonts w:cstheme="minorHAnsi"/>
          <w:sz w:val="20"/>
          <w:szCs w:val="20"/>
        </w:rPr>
        <w:t>.</w:t>
      </w:r>
      <w:r w:rsidR="00403E7C" w:rsidRPr="00292CB0">
        <w:rPr>
          <w:rFonts w:cstheme="minorHAnsi"/>
          <w:sz w:val="20"/>
          <w:szCs w:val="20"/>
        </w:rPr>
        <w:t xml:space="preserve"> </w:t>
      </w:r>
      <w:r w:rsidR="00F65770" w:rsidRPr="00292CB0">
        <w:rPr>
          <w:rFonts w:cstheme="minorHAnsi"/>
          <w:sz w:val="20"/>
          <w:szCs w:val="20"/>
        </w:rPr>
        <w:t>Na opatrenia/</w:t>
      </w:r>
      <w:proofErr w:type="spellStart"/>
      <w:r w:rsidR="00F65770" w:rsidRPr="00292CB0">
        <w:rPr>
          <w:rFonts w:cstheme="minorHAnsi"/>
          <w:sz w:val="20"/>
          <w:szCs w:val="20"/>
        </w:rPr>
        <w:t>podopatrenia</w:t>
      </w:r>
      <w:proofErr w:type="spellEnd"/>
      <w:r w:rsidR="00F65770" w:rsidRPr="00292CB0">
        <w:rPr>
          <w:rFonts w:cstheme="minorHAnsi"/>
          <w:sz w:val="20"/>
          <w:szCs w:val="20"/>
        </w:rPr>
        <w:t xml:space="preserve">, ktoré má MAS uvedené v stratégii miestneho rozvoja vedeného komunitou (ďalej len „stratégia CLLD“) a ktoré nie sú uvedené v tomto dokumente, nie je MAS oprávnená vyhlásiť výzvu na predkladanie </w:t>
      </w:r>
      <w:proofErr w:type="spellStart"/>
      <w:r w:rsidR="00F65770" w:rsidRPr="00292CB0">
        <w:rPr>
          <w:rFonts w:cstheme="minorHAnsi"/>
          <w:sz w:val="20"/>
          <w:szCs w:val="20"/>
        </w:rPr>
        <w:t>ŽoNFP</w:t>
      </w:r>
      <w:proofErr w:type="spellEnd"/>
      <w:r w:rsidR="00F65770" w:rsidRPr="00292CB0">
        <w:rPr>
          <w:rFonts w:cstheme="minorHAnsi"/>
          <w:sz w:val="20"/>
          <w:szCs w:val="20"/>
        </w:rPr>
        <w:t>.</w:t>
      </w:r>
    </w:p>
    <w:p w14:paraId="651E4A92" w14:textId="58363B6F" w:rsidR="00850793" w:rsidRPr="00292CB0" w:rsidRDefault="0016305A"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sz w:val="20"/>
          <w:szCs w:val="20"/>
        </w:rPr>
        <w:t xml:space="preserve">Podmienky poskytnutia príspevku pre jednotlivé </w:t>
      </w:r>
      <w:proofErr w:type="spellStart"/>
      <w:r w:rsidRPr="00292CB0">
        <w:rPr>
          <w:rFonts w:cstheme="minorHAnsi"/>
          <w:sz w:val="20"/>
          <w:szCs w:val="20"/>
        </w:rPr>
        <w:t>podopatrenia</w:t>
      </w:r>
      <w:proofErr w:type="spellEnd"/>
      <w:r w:rsidRPr="00292CB0">
        <w:rPr>
          <w:rFonts w:cstheme="minorHAnsi"/>
          <w:sz w:val="20"/>
          <w:szCs w:val="20"/>
        </w:rPr>
        <w:t xml:space="preserve"> PRV SR</w:t>
      </w:r>
      <w:r w:rsidR="00917DBB" w:rsidRPr="00292CB0">
        <w:rPr>
          <w:rFonts w:cstheme="minorHAnsi"/>
          <w:sz w:val="20"/>
          <w:szCs w:val="20"/>
        </w:rPr>
        <w:t xml:space="preserve"> 2014 </w:t>
      </w:r>
      <w:r w:rsidR="009F2FD3" w:rsidRPr="00292CB0">
        <w:rPr>
          <w:rFonts w:cstheme="minorHAnsi"/>
          <w:sz w:val="20"/>
          <w:szCs w:val="20"/>
        </w:rPr>
        <w:t xml:space="preserve">- </w:t>
      </w:r>
      <w:r w:rsidR="00DD35FA" w:rsidRPr="00292CB0">
        <w:rPr>
          <w:rFonts w:cstheme="minorHAnsi"/>
          <w:sz w:val="20"/>
          <w:szCs w:val="20"/>
        </w:rPr>
        <w:t>2022 a </w:t>
      </w:r>
      <w:proofErr w:type="spellStart"/>
      <w:r w:rsidR="00DD35FA" w:rsidRPr="00292CB0">
        <w:rPr>
          <w:rFonts w:cstheme="minorHAnsi"/>
          <w:sz w:val="20"/>
          <w:szCs w:val="20"/>
        </w:rPr>
        <w:t>podopatrenia</w:t>
      </w:r>
      <w:proofErr w:type="spellEnd"/>
      <w:r w:rsidR="00DD35FA" w:rsidRPr="00292CB0">
        <w:rPr>
          <w:rFonts w:cstheme="minorHAnsi"/>
          <w:sz w:val="20"/>
          <w:szCs w:val="20"/>
        </w:rPr>
        <w:t xml:space="preserve"> v zmysle </w:t>
      </w:r>
      <w:r w:rsidR="00917DBB" w:rsidRPr="00292CB0">
        <w:rPr>
          <w:rFonts w:cstheme="minorHAnsi"/>
          <w:sz w:val="20"/>
          <w:szCs w:val="20"/>
        </w:rPr>
        <w:t xml:space="preserve">Nariadenie Európskeho parlamentu a Rady (EÚ) </w:t>
      </w:r>
      <w:r w:rsidR="00DD35FA" w:rsidRPr="00292CB0">
        <w:rPr>
          <w:rFonts w:cstheme="minorHAnsi"/>
          <w:sz w:val="20"/>
          <w:szCs w:val="20"/>
        </w:rPr>
        <w:br/>
      </w:r>
      <w:r w:rsidR="00917DBB" w:rsidRPr="00292CB0">
        <w:rPr>
          <w:rFonts w:cstheme="minorHAnsi"/>
          <w:sz w:val="20"/>
          <w:szCs w:val="20"/>
        </w:rPr>
        <w:t xml:space="preserve">č. 1305/2013 </w:t>
      </w:r>
      <w:r w:rsidRPr="00292CB0">
        <w:rPr>
          <w:rFonts w:cstheme="minorHAnsi"/>
          <w:sz w:val="20"/>
          <w:szCs w:val="20"/>
        </w:rPr>
        <w:t xml:space="preserve">sú uvedené vo výzve </w:t>
      </w:r>
      <w:r w:rsidRPr="00292CB0">
        <w:rPr>
          <w:rFonts w:eastAsiaTheme="majorEastAsia" w:cstheme="minorHAnsi"/>
          <w:bCs/>
          <w:sz w:val="20"/>
          <w:szCs w:val="20"/>
        </w:rPr>
        <w:t>na predkladanie</w:t>
      </w:r>
      <w:r w:rsidR="00DD35FA" w:rsidRPr="00292CB0">
        <w:rPr>
          <w:rFonts w:eastAsiaTheme="majorEastAsia" w:cstheme="minorHAnsi"/>
          <w:bCs/>
          <w:sz w:val="20"/>
          <w:szCs w:val="20"/>
        </w:rPr>
        <w:t xml:space="preserve"> žiadosti o NFP</w:t>
      </w:r>
      <w:r w:rsidRPr="00292CB0">
        <w:rPr>
          <w:rFonts w:eastAsiaTheme="majorEastAsia" w:cstheme="minorHAnsi"/>
          <w:bCs/>
          <w:sz w:val="20"/>
          <w:szCs w:val="20"/>
        </w:rPr>
        <w:t xml:space="preserve"> </w:t>
      </w:r>
      <w:r w:rsidRPr="00292CB0">
        <w:rPr>
          <w:rFonts w:cstheme="minorHAnsi"/>
          <w:sz w:val="20"/>
          <w:szCs w:val="20"/>
        </w:rPr>
        <w:t xml:space="preserve">príslušnej MAS a v tejto prílohe, kde je uvedená </w:t>
      </w:r>
      <w:r w:rsidRPr="00292CB0">
        <w:rPr>
          <w:rFonts w:cstheme="minorHAnsi"/>
          <w:bCs/>
          <w:sz w:val="20"/>
          <w:szCs w:val="20"/>
        </w:rPr>
        <w:t>podrobná špecifikácia jednotlivých príloh</w:t>
      </w:r>
      <w:r w:rsidRPr="00292CB0">
        <w:rPr>
          <w:rFonts w:cstheme="minorHAnsi"/>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292CB0">
        <w:rPr>
          <w:rFonts w:cstheme="minorHAnsi"/>
          <w:sz w:val="20"/>
          <w:szCs w:val="20"/>
        </w:rPr>
        <w:t xml:space="preserve">o forme predloženia prílohy, </w:t>
      </w:r>
      <w:r w:rsidRPr="00292CB0">
        <w:rPr>
          <w:rFonts w:cstheme="minorHAnsi"/>
          <w:sz w:val="20"/>
          <w:szCs w:val="20"/>
        </w:rPr>
        <w:t>o podmienkach poskytnutia príspevku, ktorých splnenie žiadateľ príslušnou prílohou preukazuje</w:t>
      </w:r>
      <w:r w:rsidR="00DD35FA" w:rsidRPr="00292CB0">
        <w:rPr>
          <w:rFonts w:cstheme="minorHAnsi"/>
          <w:sz w:val="20"/>
          <w:szCs w:val="20"/>
        </w:rPr>
        <w:t xml:space="preserve"> buď pri predložení žiadosti o NFP (</w:t>
      </w:r>
      <w:r w:rsidR="00DD35FA" w:rsidRPr="00292CB0">
        <w:rPr>
          <w:rFonts w:eastAsiaTheme="majorEastAsia" w:cstheme="minorHAnsi"/>
          <w:bCs/>
          <w:sz w:val="20"/>
          <w:szCs w:val="20"/>
        </w:rPr>
        <w:t>ďalej len „</w:t>
      </w:r>
      <w:proofErr w:type="spellStart"/>
      <w:r w:rsidR="00DD35FA" w:rsidRPr="00292CB0">
        <w:rPr>
          <w:rFonts w:eastAsiaTheme="majorEastAsia" w:cstheme="minorHAnsi"/>
          <w:bCs/>
          <w:sz w:val="20"/>
          <w:szCs w:val="20"/>
        </w:rPr>
        <w:t>ŽoNFP</w:t>
      </w:r>
      <w:proofErr w:type="spellEnd"/>
      <w:r w:rsidR="00DD35FA" w:rsidRPr="00292CB0">
        <w:rPr>
          <w:rFonts w:eastAsiaTheme="majorEastAsia" w:cstheme="minorHAnsi"/>
          <w:bCs/>
          <w:sz w:val="20"/>
          <w:szCs w:val="20"/>
        </w:rPr>
        <w:t>“)</w:t>
      </w:r>
      <w:r w:rsidRPr="00292CB0">
        <w:rPr>
          <w:rFonts w:cstheme="minorHAnsi"/>
          <w:sz w:val="20"/>
          <w:szCs w:val="20"/>
        </w:rPr>
        <w:t>,</w:t>
      </w:r>
      <w:r w:rsidR="00DD35FA" w:rsidRPr="00292CB0">
        <w:rPr>
          <w:rFonts w:cstheme="minorHAnsi"/>
          <w:sz w:val="20"/>
          <w:szCs w:val="20"/>
        </w:rPr>
        <w:t xml:space="preserve"> žiadosti o platbu (</w:t>
      </w:r>
      <w:r w:rsidR="00DD35FA" w:rsidRPr="00292CB0">
        <w:rPr>
          <w:rFonts w:eastAsiaTheme="majorEastAsia" w:cstheme="minorHAnsi"/>
          <w:bCs/>
          <w:sz w:val="20"/>
          <w:szCs w:val="20"/>
        </w:rPr>
        <w:t>ďalej len „</w:t>
      </w:r>
      <w:proofErr w:type="spellStart"/>
      <w:r w:rsidR="00DD35FA" w:rsidRPr="00292CB0">
        <w:rPr>
          <w:rFonts w:eastAsiaTheme="majorEastAsia" w:cstheme="minorHAnsi"/>
          <w:bCs/>
          <w:sz w:val="20"/>
          <w:szCs w:val="20"/>
        </w:rPr>
        <w:t>ŽoP</w:t>
      </w:r>
      <w:proofErr w:type="spellEnd"/>
      <w:r w:rsidR="00DD35FA" w:rsidRPr="00292CB0">
        <w:rPr>
          <w:rFonts w:eastAsiaTheme="majorEastAsia" w:cstheme="minorHAnsi"/>
          <w:bCs/>
          <w:sz w:val="20"/>
          <w:szCs w:val="20"/>
        </w:rPr>
        <w:t>“), resp</w:t>
      </w:r>
      <w:r w:rsidR="00566347" w:rsidRPr="00292CB0">
        <w:rPr>
          <w:rFonts w:eastAsiaTheme="majorEastAsia" w:cstheme="minorHAnsi"/>
          <w:bCs/>
          <w:sz w:val="20"/>
          <w:szCs w:val="20"/>
        </w:rPr>
        <w:t>.</w:t>
      </w:r>
      <w:r w:rsidR="00DD35FA" w:rsidRPr="00292CB0">
        <w:rPr>
          <w:rFonts w:eastAsiaTheme="majorEastAsia" w:cstheme="minorHAnsi"/>
          <w:bCs/>
          <w:sz w:val="20"/>
          <w:szCs w:val="20"/>
        </w:rPr>
        <w:t xml:space="preserve"> v inom termíne počas konania </w:t>
      </w:r>
      <w:proofErr w:type="spellStart"/>
      <w:r w:rsidR="00DD35FA" w:rsidRPr="00292CB0">
        <w:rPr>
          <w:rFonts w:eastAsiaTheme="majorEastAsia" w:cstheme="minorHAnsi"/>
          <w:bCs/>
          <w:sz w:val="20"/>
          <w:szCs w:val="20"/>
        </w:rPr>
        <w:t>ŽoNFP</w:t>
      </w:r>
      <w:proofErr w:type="spellEnd"/>
      <w:r w:rsidR="00DD35FA" w:rsidRPr="00292CB0">
        <w:rPr>
          <w:rFonts w:cstheme="minorHAnsi"/>
          <w:sz w:val="20"/>
          <w:szCs w:val="20"/>
        </w:rPr>
        <w:t xml:space="preserve"> (referenčný termín na</w:t>
      </w:r>
      <w:r w:rsidRPr="00292CB0">
        <w:rPr>
          <w:rFonts w:cstheme="minorHAnsi"/>
          <w:sz w:val="20"/>
          <w:szCs w:val="20"/>
        </w:rPr>
        <w:t xml:space="preserve"> preukázanie splnenia podmienky poskytnutia príspevku</w:t>
      </w:r>
      <w:r w:rsidR="00DD35FA" w:rsidRPr="00292CB0">
        <w:rPr>
          <w:rFonts w:cstheme="minorHAnsi"/>
          <w:sz w:val="20"/>
          <w:szCs w:val="20"/>
        </w:rPr>
        <w:t>)</w:t>
      </w:r>
      <w:r w:rsidRPr="00292CB0">
        <w:rPr>
          <w:rFonts w:cstheme="minorHAnsi"/>
          <w:sz w:val="20"/>
          <w:szCs w:val="20"/>
        </w:rPr>
        <w:t xml:space="preserve">. </w:t>
      </w:r>
    </w:p>
    <w:p w14:paraId="2A80EA5E" w14:textId="2E23C4D9" w:rsidR="00917DBB" w:rsidRPr="00292CB0" w:rsidRDefault="00850793"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b/>
          <w:bCs/>
          <w:sz w:val="20"/>
          <w:szCs w:val="20"/>
        </w:rPr>
        <w:t xml:space="preserve">Podmienky poskytnutia príspevku sú </w:t>
      </w:r>
      <w:r w:rsidR="00907B3A" w:rsidRPr="00292CB0">
        <w:rPr>
          <w:rFonts w:cstheme="minorHAnsi"/>
          <w:b/>
          <w:bCs/>
          <w:sz w:val="20"/>
          <w:szCs w:val="20"/>
        </w:rPr>
        <w:t>uvedené aj priamo v texte výzvy</w:t>
      </w:r>
      <w:r w:rsidRPr="00292CB0">
        <w:rPr>
          <w:rFonts w:cstheme="minorHAnsi"/>
          <w:b/>
          <w:bCs/>
          <w:sz w:val="20"/>
          <w:szCs w:val="20"/>
        </w:rPr>
        <w:t xml:space="preserve"> na predkladanie </w:t>
      </w:r>
      <w:proofErr w:type="spellStart"/>
      <w:r w:rsidRPr="00292CB0">
        <w:rPr>
          <w:rFonts w:cstheme="minorHAnsi"/>
          <w:b/>
          <w:bCs/>
          <w:sz w:val="20"/>
          <w:szCs w:val="20"/>
        </w:rPr>
        <w:t>ŽoNFP</w:t>
      </w:r>
      <w:proofErr w:type="spellEnd"/>
      <w:r w:rsidRPr="00292CB0">
        <w:rPr>
          <w:rFonts w:cstheme="minorHAnsi"/>
          <w:b/>
          <w:bCs/>
          <w:sz w:val="20"/>
          <w:szCs w:val="20"/>
        </w:rPr>
        <w:t xml:space="preserve"> príslušnej MAS</w:t>
      </w:r>
      <w:r w:rsidR="00907B3A" w:rsidRPr="00292CB0">
        <w:rPr>
          <w:rFonts w:cstheme="minorHAnsi"/>
          <w:sz w:val="20"/>
          <w:szCs w:val="20"/>
        </w:rPr>
        <w:t xml:space="preserve">, </w:t>
      </w:r>
      <w:r w:rsidRPr="00292CB0">
        <w:rPr>
          <w:rFonts w:cstheme="minorHAnsi"/>
          <w:b/>
          <w:bCs/>
          <w:sz w:val="20"/>
          <w:szCs w:val="20"/>
        </w:rPr>
        <w:t>pričom v tejto prílohe</w:t>
      </w:r>
      <w:r w:rsidR="00907B3A" w:rsidRPr="00292CB0">
        <w:rPr>
          <w:rFonts w:cstheme="minorHAnsi"/>
          <w:b/>
          <w:bCs/>
          <w:sz w:val="20"/>
          <w:szCs w:val="20"/>
        </w:rPr>
        <w:t xml:space="preserve"> je</w:t>
      </w:r>
      <w:r w:rsidRPr="00292CB0">
        <w:rPr>
          <w:rFonts w:cstheme="minorHAnsi"/>
          <w:b/>
          <w:bCs/>
          <w:sz w:val="20"/>
          <w:szCs w:val="20"/>
        </w:rPr>
        <w:t xml:space="preserve"> pre žiadateľa</w:t>
      </w:r>
      <w:r w:rsidR="008F6E0C" w:rsidRPr="00292CB0">
        <w:rPr>
          <w:rFonts w:cstheme="minorHAnsi"/>
          <w:b/>
          <w:bCs/>
          <w:sz w:val="20"/>
          <w:szCs w:val="20"/>
        </w:rPr>
        <w:t xml:space="preserve"> bližšie popísaný </w:t>
      </w:r>
      <w:r w:rsidR="00907B3A" w:rsidRPr="00292CB0">
        <w:rPr>
          <w:rFonts w:cstheme="minorHAnsi"/>
          <w:b/>
          <w:bCs/>
          <w:sz w:val="20"/>
          <w:szCs w:val="20"/>
        </w:rPr>
        <w:t>spôsob ich preukazovania</w:t>
      </w:r>
      <w:r w:rsidR="008F6E0C" w:rsidRPr="00292CB0">
        <w:rPr>
          <w:rFonts w:cstheme="minorHAnsi"/>
          <w:b/>
          <w:bCs/>
          <w:sz w:val="20"/>
          <w:szCs w:val="20"/>
        </w:rPr>
        <w:t xml:space="preserve"> a detailný popis jednotlivých podmienok poskytnutia príspevku</w:t>
      </w:r>
      <w:r w:rsidR="00907B3A" w:rsidRPr="00292CB0">
        <w:rPr>
          <w:rFonts w:cstheme="minorHAnsi"/>
          <w:sz w:val="20"/>
          <w:szCs w:val="20"/>
        </w:rPr>
        <w:t xml:space="preserve">. </w:t>
      </w:r>
    </w:p>
    <w:p w14:paraId="0CDA7070" w14:textId="7725E44E" w:rsidR="00917DBB" w:rsidRPr="00292CB0" w:rsidRDefault="008F6E0C"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noProof/>
          <w:sz w:val="20"/>
          <w:szCs w:val="20"/>
        </w:rPr>
        <w:t xml:space="preserve">Projekty </w:t>
      </w:r>
      <w:r w:rsidR="00917DBB" w:rsidRPr="00292CB0">
        <w:rPr>
          <w:rFonts w:cstheme="minorHAnsi"/>
          <w:noProof/>
          <w:sz w:val="20"/>
          <w:szCs w:val="20"/>
        </w:rPr>
        <w:t>v rámci stratégie CLLD implementované pro</w:t>
      </w:r>
      <w:r w:rsidRPr="00292CB0">
        <w:rPr>
          <w:rFonts w:cstheme="minorHAnsi"/>
          <w:noProof/>
          <w:sz w:val="20"/>
          <w:szCs w:val="20"/>
        </w:rPr>
        <w:t xml:space="preserve">stredníctvom PRV SR 2014 – 2022 musia </w:t>
      </w:r>
      <w:r w:rsidR="00917DBB" w:rsidRPr="00292CB0">
        <w:rPr>
          <w:rFonts w:cstheme="minorHAnsi"/>
          <w:noProof/>
          <w:sz w:val="20"/>
          <w:szCs w:val="20"/>
        </w:rPr>
        <w:t>spĺňať:</w:t>
      </w:r>
    </w:p>
    <w:p w14:paraId="3318371B" w14:textId="666AB0C5"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všeobecné podmienky poskytnutia príspevku,</w:t>
      </w:r>
    </w:p>
    <w:p w14:paraId="4306C60C" w14:textId="77777777"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výberové kritériá pre výber projektov,</w:t>
      </w:r>
    </w:p>
    <w:p w14:paraId="17C24CAB" w14:textId="7159F884" w:rsidR="0096536A"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podmienky poskytnuti</w:t>
      </w:r>
      <w:r w:rsidR="008F6E0C" w:rsidRPr="00292CB0">
        <w:rPr>
          <w:rFonts w:cstheme="minorHAnsi"/>
          <w:sz w:val="20"/>
          <w:szCs w:val="20"/>
        </w:rPr>
        <w:t xml:space="preserve">a príspevku žiadateľom o NFP - </w:t>
      </w:r>
      <w:r w:rsidRPr="00292CB0">
        <w:rPr>
          <w:rFonts w:cstheme="minorHAnsi"/>
          <w:noProof/>
          <w:sz w:val="20"/>
          <w:szCs w:val="20"/>
        </w:rPr>
        <w:t>hodnotiace kritériá pre výber projektov (bodovacie kritéria)</w:t>
      </w:r>
      <w:r w:rsidR="00210DF5" w:rsidRPr="00292CB0">
        <w:rPr>
          <w:rFonts w:cstheme="minorHAnsi"/>
          <w:noProof/>
          <w:sz w:val="20"/>
          <w:szCs w:val="20"/>
        </w:rPr>
        <w:t>.</w:t>
      </w:r>
    </w:p>
    <w:p w14:paraId="763C9943" w14:textId="4254B46E" w:rsidR="0096536A" w:rsidRPr="00292CB0" w:rsidRDefault="0096536A" w:rsidP="00970EDB">
      <w:pPr>
        <w:autoSpaceDE w:val="0"/>
        <w:autoSpaceDN w:val="0"/>
        <w:adjustRightInd w:val="0"/>
        <w:spacing w:after="0" w:line="240" w:lineRule="auto"/>
        <w:ind w:left="709" w:right="428"/>
        <w:jc w:val="both"/>
        <w:rPr>
          <w:rFonts w:cstheme="minorHAnsi"/>
          <w:noProof/>
          <w:sz w:val="20"/>
          <w:szCs w:val="20"/>
        </w:rPr>
      </w:pPr>
      <w:r w:rsidRPr="00292CB0">
        <w:rPr>
          <w:rFonts w:cstheme="minorHAnsi"/>
          <w:b/>
          <w:sz w:val="20"/>
          <w:szCs w:val="20"/>
          <w:u w:val="single"/>
        </w:rPr>
        <w:t>MAS vykonáva</w:t>
      </w:r>
      <w:r w:rsidRPr="00292CB0">
        <w:rPr>
          <w:rFonts w:cstheme="minorHAnsi"/>
          <w:sz w:val="20"/>
          <w:szCs w:val="20"/>
        </w:rPr>
        <w:t xml:space="preserve"> overenie splnenia podmienok doručenia </w:t>
      </w:r>
      <w:proofErr w:type="spellStart"/>
      <w:r w:rsidRPr="00292CB0">
        <w:rPr>
          <w:rFonts w:cstheme="minorHAnsi"/>
          <w:sz w:val="20"/>
          <w:szCs w:val="20"/>
        </w:rPr>
        <w:t>ŽoNFP</w:t>
      </w:r>
      <w:proofErr w:type="spellEnd"/>
      <w:r w:rsidRPr="00292CB0">
        <w:rPr>
          <w:rFonts w:cstheme="minorHAnsi"/>
          <w:sz w:val="20"/>
          <w:szCs w:val="20"/>
        </w:rPr>
        <w:t xml:space="preserve"> a posúdenie podmienok poskytnutia príspevku určených vo výzve </w:t>
      </w:r>
      <w:r w:rsidRPr="00292CB0">
        <w:rPr>
          <w:rFonts w:eastAsia="Calibri" w:cstheme="minorHAnsi"/>
          <w:sz w:val="20"/>
          <w:szCs w:val="20"/>
        </w:rPr>
        <w:t xml:space="preserve">na predkladanie </w:t>
      </w:r>
      <w:proofErr w:type="spellStart"/>
      <w:r w:rsidRPr="00292CB0">
        <w:rPr>
          <w:rFonts w:eastAsia="Calibri" w:cstheme="minorHAnsi"/>
          <w:sz w:val="20"/>
          <w:szCs w:val="20"/>
        </w:rPr>
        <w:t>ŽoNFP</w:t>
      </w:r>
      <w:proofErr w:type="spellEnd"/>
      <w:r w:rsidRPr="00292CB0">
        <w:rPr>
          <w:rFonts w:eastAsia="Calibri" w:cstheme="minorHAnsi"/>
          <w:sz w:val="20"/>
          <w:szCs w:val="20"/>
        </w:rPr>
        <w:t xml:space="preserve"> (formálna kontrola </w:t>
      </w:r>
      <w:r w:rsidR="008F6E0C" w:rsidRPr="00292CB0">
        <w:rPr>
          <w:rFonts w:eastAsia="Calibri" w:cstheme="minorHAnsi"/>
          <w:sz w:val="20"/>
          <w:szCs w:val="20"/>
        </w:rPr>
        <w:t xml:space="preserve">kompletnosti </w:t>
      </w:r>
      <w:proofErr w:type="spellStart"/>
      <w:r w:rsidR="008F6E0C" w:rsidRPr="00292CB0">
        <w:rPr>
          <w:rFonts w:eastAsia="Calibri" w:cstheme="minorHAnsi"/>
          <w:sz w:val="20"/>
          <w:szCs w:val="20"/>
        </w:rPr>
        <w:t>ŽoNFP</w:t>
      </w:r>
      <w:proofErr w:type="spellEnd"/>
      <w:r w:rsidR="008F6E0C" w:rsidRPr="00292CB0">
        <w:rPr>
          <w:rFonts w:eastAsia="Calibri" w:cstheme="minorHAnsi"/>
          <w:sz w:val="20"/>
          <w:szCs w:val="20"/>
        </w:rPr>
        <w:t xml:space="preserve"> a jej príloh a kontrolu</w:t>
      </w:r>
      <w:r w:rsidRPr="00292CB0">
        <w:rPr>
          <w:rFonts w:eastAsia="Calibri" w:cstheme="minorHAnsi"/>
          <w:sz w:val="20"/>
          <w:szCs w:val="20"/>
        </w:rPr>
        <w:t xml:space="preserve"> splnenia vybraných podmienok poskytnutia príspevku - </w:t>
      </w:r>
      <w:r w:rsidRPr="00292CB0">
        <w:rPr>
          <w:rFonts w:cstheme="minorHAnsi"/>
          <w:b/>
          <w:sz w:val="20"/>
          <w:szCs w:val="20"/>
        </w:rPr>
        <w:t xml:space="preserve">oprávnenosť žiadateľa, miesto realizácie, oprávnenosť činností, minimálna a maximálna výška na projekt, oprávnenosť výdavkov, súlad s pravidlami schémy pomoci de </w:t>
      </w:r>
      <w:proofErr w:type="spellStart"/>
      <w:r w:rsidRPr="00292CB0">
        <w:rPr>
          <w:rFonts w:cstheme="minorHAnsi"/>
          <w:b/>
          <w:sz w:val="20"/>
          <w:szCs w:val="20"/>
        </w:rPr>
        <w:t>minimis</w:t>
      </w:r>
      <w:proofErr w:type="spellEnd"/>
      <w:r w:rsidR="008F6E0C" w:rsidRPr="00292CB0">
        <w:rPr>
          <w:rFonts w:cstheme="minorHAnsi"/>
          <w:b/>
          <w:sz w:val="20"/>
          <w:szCs w:val="20"/>
        </w:rPr>
        <w:t>.</w:t>
      </w:r>
    </w:p>
    <w:p w14:paraId="706B5A89" w14:textId="2F5492EE"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w:t>
      </w:r>
      <w:r w:rsidR="00BA3291" w:rsidRPr="00292CB0">
        <w:rPr>
          <w:rFonts w:cstheme="minorHAnsi"/>
          <w:b/>
          <w:sz w:val="22"/>
          <w:szCs w:val="22"/>
        </w:rPr>
        <w:t>ŠEOBECNÉ PODMIE</w:t>
      </w:r>
      <w:r w:rsidR="008F6E0C" w:rsidRPr="00292CB0">
        <w:rPr>
          <w:rFonts w:cstheme="minorHAnsi"/>
          <w:b/>
          <w:sz w:val="22"/>
          <w:szCs w:val="22"/>
        </w:rPr>
        <w:t>N</w:t>
      </w:r>
      <w:r w:rsidRPr="00292CB0">
        <w:rPr>
          <w:rFonts w:cstheme="minorHAnsi"/>
          <w:b/>
          <w:sz w:val="22"/>
          <w:szCs w:val="22"/>
        </w:rPr>
        <w:t>K</w:t>
      </w:r>
      <w:r w:rsidR="008F6E0C" w:rsidRPr="00292CB0">
        <w:rPr>
          <w:rFonts w:cstheme="minorHAnsi"/>
          <w:b/>
          <w:sz w:val="22"/>
          <w:szCs w:val="22"/>
        </w:rPr>
        <w:t>Y</w:t>
      </w:r>
      <w:r w:rsidRPr="00292CB0">
        <w:rPr>
          <w:rFonts w:cstheme="minorHAnsi"/>
          <w:b/>
          <w:sz w:val="22"/>
          <w:szCs w:val="22"/>
        </w:rPr>
        <w:t xml:space="preserve"> POSKYTNUTIA PRÍSPEVKU</w:t>
      </w:r>
    </w:p>
    <w:p w14:paraId="53201032" w14:textId="3B1AF78E" w:rsidR="0046750F" w:rsidRPr="00292CB0" w:rsidRDefault="0046750F" w:rsidP="00970EDB">
      <w:pPr>
        <w:pStyle w:val="Odsekzoznamu"/>
        <w:spacing w:after="0" w:line="240" w:lineRule="auto"/>
        <w:ind w:right="428"/>
        <w:jc w:val="both"/>
        <w:rPr>
          <w:rFonts w:cstheme="minorHAnsi"/>
          <w:sz w:val="22"/>
          <w:szCs w:val="22"/>
        </w:rPr>
      </w:pPr>
      <w:r w:rsidRPr="00292CB0">
        <w:rPr>
          <w:rFonts w:cstheme="minorHAnsi"/>
          <w:sz w:val="20"/>
          <w:szCs w:val="20"/>
        </w:rPr>
        <w:t>Všeobecné podmienky poskytnutia príspevku sú stanovené v súlade s kapitolou 8.3.1 Programu r</w:t>
      </w:r>
      <w:r w:rsidR="00F65770" w:rsidRPr="00292CB0">
        <w:rPr>
          <w:rFonts w:cstheme="minorHAnsi"/>
          <w:sz w:val="20"/>
          <w:szCs w:val="20"/>
        </w:rPr>
        <w:t>ozvoja vidieka SR 2014 – 2022.</w:t>
      </w:r>
      <w:r w:rsidR="00F65770" w:rsidRPr="00292CB0">
        <w:rPr>
          <w:rFonts w:cstheme="minorHAnsi"/>
          <w:sz w:val="22"/>
          <w:szCs w:val="22"/>
        </w:rPr>
        <w:t xml:space="preserve"> </w:t>
      </w:r>
      <w:r w:rsidR="00F65770" w:rsidRPr="00292CB0">
        <w:rPr>
          <w:rFonts w:cstheme="minorHAnsi"/>
          <w:sz w:val="20"/>
          <w:szCs w:val="20"/>
        </w:rPr>
        <w:t>Všeobecné podmienky poskytnutia príspevku sú povinné a záväzne pre všetky opatrenia/</w:t>
      </w:r>
      <w:proofErr w:type="spellStart"/>
      <w:r w:rsidR="00F65770" w:rsidRPr="00292CB0">
        <w:rPr>
          <w:rFonts w:cstheme="minorHAnsi"/>
          <w:sz w:val="20"/>
          <w:szCs w:val="20"/>
        </w:rPr>
        <w:t>podopatrenia</w:t>
      </w:r>
      <w:proofErr w:type="spellEnd"/>
      <w:r w:rsidR="00F65770" w:rsidRPr="00292CB0">
        <w:rPr>
          <w:rFonts w:cstheme="minorHAnsi"/>
          <w:sz w:val="20"/>
          <w:szCs w:val="20"/>
        </w:rPr>
        <w:t xml:space="preserve"> uvedené v tomto dokumente, ktoré je MAS povinná uvádzať vo výzve na predkladanie žiadosti o nenávratný finančný príspevok (ďalej len „výzva na prekladanie </w:t>
      </w:r>
      <w:proofErr w:type="spellStart"/>
      <w:r w:rsidR="00F65770" w:rsidRPr="00292CB0">
        <w:rPr>
          <w:rFonts w:cstheme="minorHAnsi"/>
          <w:sz w:val="20"/>
          <w:szCs w:val="20"/>
        </w:rPr>
        <w:t>ŽoNFP</w:t>
      </w:r>
      <w:proofErr w:type="spellEnd"/>
      <w:r w:rsidR="00F65770" w:rsidRPr="00292CB0">
        <w:rPr>
          <w:rFonts w:cstheme="minorHAnsi"/>
          <w:sz w:val="20"/>
          <w:szCs w:val="20"/>
        </w:rPr>
        <w:t>“).</w:t>
      </w:r>
      <w:r w:rsidR="00F65770" w:rsidRPr="00292CB0">
        <w:rPr>
          <w:rFonts w:cstheme="minorHAnsi"/>
          <w:sz w:val="20"/>
          <w:szCs w:val="20"/>
          <w:u w:val="single"/>
        </w:rPr>
        <w:t xml:space="preserve"> </w:t>
      </w:r>
      <w:r w:rsidRPr="00292CB0">
        <w:rPr>
          <w:rFonts w:cstheme="minorHAnsi"/>
          <w:sz w:val="20"/>
          <w:szCs w:val="20"/>
          <w:u w:val="single"/>
        </w:rPr>
        <w:t>S</w:t>
      </w:r>
      <w:r w:rsidRPr="00292CB0">
        <w:rPr>
          <w:rFonts w:cstheme="minorHAnsi"/>
          <w:sz w:val="20"/>
          <w:szCs w:val="20"/>
          <w:u w:val="single"/>
          <w:lang w:eastAsia="sk-SK"/>
        </w:rPr>
        <w:t>pôsob overenia splnenia sa vykonáva na úrovni PPA.</w:t>
      </w:r>
    </w:p>
    <w:p w14:paraId="4BF980B9" w14:textId="3B44F4B5"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ŠPECIFICKÉ PODMIENKY POSKYTNUTIA PRÍSPEVKU</w:t>
      </w:r>
    </w:p>
    <w:p w14:paraId="5F6C8B75" w14:textId="76D5F474" w:rsidR="0046750F" w:rsidRPr="00292CB0" w:rsidRDefault="0046750F" w:rsidP="00970EDB">
      <w:pPr>
        <w:pStyle w:val="Odsekzoznamu"/>
        <w:spacing w:after="0" w:line="240" w:lineRule="auto"/>
        <w:ind w:right="428"/>
        <w:jc w:val="both"/>
        <w:rPr>
          <w:rFonts w:cstheme="minorHAnsi"/>
          <w:sz w:val="20"/>
          <w:szCs w:val="20"/>
          <w:u w:val="single"/>
        </w:rPr>
      </w:pPr>
      <w:r w:rsidRPr="00292CB0">
        <w:rPr>
          <w:rFonts w:cstheme="minorHAnsi"/>
          <w:sz w:val="20"/>
          <w:szCs w:val="20"/>
        </w:rPr>
        <w:t>Špecifické p</w:t>
      </w:r>
      <w:r w:rsidR="008F6E0C" w:rsidRPr="00292CB0">
        <w:rPr>
          <w:rFonts w:cstheme="minorHAnsi"/>
          <w:sz w:val="20"/>
          <w:szCs w:val="20"/>
        </w:rPr>
        <w:t>odmienky poskytnutia príspevku</w:t>
      </w:r>
      <w:r w:rsidR="00BA3291" w:rsidRPr="00292CB0">
        <w:rPr>
          <w:rFonts w:cstheme="minorHAnsi"/>
          <w:sz w:val="20"/>
          <w:szCs w:val="20"/>
        </w:rPr>
        <w:t xml:space="preserve"> </w:t>
      </w:r>
      <w:r w:rsidR="008F6E0C" w:rsidRPr="00292CB0">
        <w:rPr>
          <w:rFonts w:cstheme="minorHAnsi"/>
          <w:sz w:val="20"/>
          <w:szCs w:val="20"/>
        </w:rPr>
        <w:t xml:space="preserve">sú podmienky </w:t>
      </w:r>
      <w:r w:rsidRPr="00292CB0">
        <w:rPr>
          <w:rFonts w:cstheme="minorHAnsi"/>
          <w:sz w:val="20"/>
          <w:szCs w:val="20"/>
        </w:rPr>
        <w:t xml:space="preserve">špecifické pre jednotlivé </w:t>
      </w:r>
      <w:proofErr w:type="spellStart"/>
      <w:r w:rsidRPr="00292CB0">
        <w:rPr>
          <w:rFonts w:cstheme="minorHAnsi"/>
          <w:sz w:val="20"/>
          <w:szCs w:val="20"/>
        </w:rPr>
        <w:t>podopatrenia</w:t>
      </w:r>
      <w:proofErr w:type="spellEnd"/>
      <w:r w:rsidRPr="00292CB0">
        <w:rPr>
          <w:rFonts w:cstheme="minorHAnsi"/>
          <w:sz w:val="20"/>
          <w:szCs w:val="20"/>
        </w:rPr>
        <w:t xml:space="preserve"> Programu r</w:t>
      </w:r>
      <w:r w:rsidR="008F6E0C" w:rsidRPr="00292CB0">
        <w:rPr>
          <w:rFonts w:cstheme="minorHAnsi"/>
          <w:sz w:val="20"/>
          <w:szCs w:val="20"/>
        </w:rPr>
        <w:t xml:space="preserve">ozvoja vidieka SR 2014 – 2022. </w:t>
      </w:r>
      <w:r w:rsidR="008F6E0C" w:rsidRPr="00292CB0">
        <w:rPr>
          <w:rFonts w:cstheme="minorHAnsi"/>
          <w:sz w:val="20"/>
          <w:szCs w:val="20"/>
          <w:u w:val="single"/>
        </w:rPr>
        <w:t>S</w:t>
      </w:r>
      <w:r w:rsidR="008F6E0C" w:rsidRPr="00292CB0">
        <w:rPr>
          <w:rFonts w:cstheme="minorHAnsi"/>
          <w:sz w:val="20"/>
          <w:szCs w:val="20"/>
          <w:u w:val="single"/>
          <w:lang w:eastAsia="sk-SK"/>
        </w:rPr>
        <w:t>pôsob overenia splnenia sa vykonáva na úrovni MAS (ak relevantné v zmysle bodu 4 tejto prílohy) a na úrovni PPA.</w:t>
      </w:r>
    </w:p>
    <w:p w14:paraId="2AE4B278" w14:textId="4C8219A0"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VÝBEROVÉ KRITÉRIA PRE VÝBER PROJEKTOV</w:t>
      </w:r>
    </w:p>
    <w:p w14:paraId="463E8E86" w14:textId="2707A512" w:rsidR="000C18C6" w:rsidRPr="00292CB0" w:rsidRDefault="000C18C6" w:rsidP="00970EDB">
      <w:pPr>
        <w:pStyle w:val="Odsekzoznamu"/>
        <w:spacing w:after="0" w:line="240" w:lineRule="auto"/>
        <w:ind w:right="428"/>
        <w:jc w:val="both"/>
        <w:rPr>
          <w:rFonts w:cstheme="minorHAnsi"/>
          <w:sz w:val="20"/>
          <w:szCs w:val="20"/>
          <w:u w:val="single"/>
        </w:rPr>
      </w:pPr>
      <w:r w:rsidRPr="00292CB0">
        <w:rPr>
          <w:rFonts w:cstheme="minorHAnsi"/>
          <w:sz w:val="20"/>
          <w:szCs w:val="20"/>
        </w:rPr>
        <w:t xml:space="preserve">Aplikujú sa len kritéria v nadväznosti na činnosti/aktivity stanovené v príslušnej stratégii CLLD. </w:t>
      </w:r>
      <w:proofErr w:type="spellStart"/>
      <w:r w:rsidRPr="00292CB0">
        <w:rPr>
          <w:rFonts w:cstheme="minorHAnsi"/>
          <w:sz w:val="20"/>
          <w:szCs w:val="20"/>
        </w:rPr>
        <w:t>ŽoNFP</w:t>
      </w:r>
      <w:proofErr w:type="spellEnd"/>
      <w:r w:rsidRPr="00292CB0">
        <w:rPr>
          <w:rFonts w:cstheme="minorHAnsi"/>
          <w:sz w:val="20"/>
          <w:szCs w:val="20"/>
        </w:rPr>
        <w:t xml:space="preserve"> predložená žiadateľom v rámci implementácie stratégie CLLD musí spĺňať </w:t>
      </w:r>
      <w:r w:rsidR="009F2FD3" w:rsidRPr="00292CB0">
        <w:rPr>
          <w:rFonts w:cstheme="minorHAnsi"/>
          <w:sz w:val="20"/>
          <w:szCs w:val="20"/>
        </w:rPr>
        <w:t>výberové kritéria pre výber projektov</w:t>
      </w:r>
      <w:r w:rsidRPr="00292CB0">
        <w:rPr>
          <w:rFonts w:cstheme="minorHAnsi"/>
          <w:sz w:val="20"/>
          <w:szCs w:val="20"/>
        </w:rPr>
        <w:t>.</w:t>
      </w:r>
      <w:r w:rsidRPr="00292CB0">
        <w:rPr>
          <w:rFonts w:cstheme="minorHAnsi"/>
          <w:sz w:val="20"/>
          <w:szCs w:val="20"/>
          <w:lang w:eastAsia="sk-SK"/>
        </w:rPr>
        <w:t xml:space="preserve"> V rámci ITMS 2014+ sa vygeneruje automaticky.</w:t>
      </w:r>
      <w:r w:rsidR="00F65770" w:rsidRPr="00292CB0">
        <w:rPr>
          <w:rFonts w:cstheme="minorHAnsi"/>
          <w:sz w:val="20"/>
          <w:szCs w:val="20"/>
          <w:lang w:eastAsia="sk-SK"/>
        </w:rPr>
        <w:t xml:space="preserve"> </w:t>
      </w:r>
      <w:r w:rsidR="00F65770" w:rsidRPr="00292CB0">
        <w:rPr>
          <w:rFonts w:cstheme="minorHAnsi"/>
          <w:sz w:val="20"/>
          <w:szCs w:val="20"/>
          <w:u w:val="single"/>
        </w:rPr>
        <w:t>S</w:t>
      </w:r>
      <w:r w:rsidR="00F65770" w:rsidRPr="00292CB0">
        <w:rPr>
          <w:rFonts w:cstheme="minorHAnsi"/>
          <w:sz w:val="20"/>
          <w:szCs w:val="20"/>
          <w:u w:val="single"/>
          <w:lang w:eastAsia="sk-SK"/>
        </w:rPr>
        <w:t>pôsob overenia splnenia sa vykonáv</w:t>
      </w:r>
      <w:r w:rsidR="009F2FD3" w:rsidRPr="00292CB0">
        <w:rPr>
          <w:rFonts w:cstheme="minorHAnsi"/>
          <w:sz w:val="20"/>
          <w:szCs w:val="20"/>
          <w:u w:val="single"/>
          <w:lang w:eastAsia="sk-SK"/>
        </w:rPr>
        <w:t>a na úrovni MAS a na úrovni PPA (</w:t>
      </w:r>
      <w:r w:rsidR="00F65770" w:rsidRPr="00292CB0">
        <w:rPr>
          <w:rFonts w:cstheme="minorHAnsi"/>
          <w:sz w:val="20"/>
          <w:szCs w:val="20"/>
          <w:u w:val="single"/>
          <w:lang w:eastAsia="sk-SK"/>
        </w:rPr>
        <w:t>v rámci činností v zmysle kapitoly 8.5 Systému riadenia CLLD</w:t>
      </w:r>
      <w:r w:rsidR="009F2FD3" w:rsidRPr="00292CB0">
        <w:rPr>
          <w:rFonts w:cstheme="minorHAnsi"/>
          <w:sz w:val="20"/>
          <w:szCs w:val="20"/>
          <w:u w:val="single"/>
          <w:lang w:eastAsia="sk-SK"/>
        </w:rPr>
        <w:t>)</w:t>
      </w:r>
      <w:r w:rsidR="00F65770" w:rsidRPr="00292CB0">
        <w:rPr>
          <w:rFonts w:cstheme="minorHAnsi"/>
          <w:sz w:val="20"/>
          <w:szCs w:val="20"/>
          <w:u w:val="single"/>
          <w:lang w:eastAsia="sk-SK"/>
        </w:rPr>
        <w:t>.</w:t>
      </w:r>
      <w:r w:rsidR="0046750F" w:rsidRPr="00292CB0">
        <w:rPr>
          <w:rFonts w:cstheme="minorHAnsi"/>
          <w:sz w:val="20"/>
          <w:szCs w:val="20"/>
          <w:lang w:eastAsia="sk-SK"/>
        </w:rPr>
        <w:t xml:space="preserve"> </w:t>
      </w:r>
    </w:p>
    <w:p w14:paraId="454418F8" w14:textId="77777777" w:rsidR="005E78FB"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HODNOTIAC</w:t>
      </w:r>
      <w:r w:rsidR="00DD35FA" w:rsidRPr="00292CB0">
        <w:rPr>
          <w:rFonts w:cstheme="minorHAnsi"/>
          <w:b/>
          <w:sz w:val="22"/>
          <w:szCs w:val="22"/>
        </w:rPr>
        <w:t xml:space="preserve">E KRITÉRIA PRE VÝBER PROJEKTOV </w:t>
      </w:r>
      <w:r w:rsidRPr="00292CB0">
        <w:rPr>
          <w:rFonts w:cstheme="minorHAnsi"/>
          <w:b/>
          <w:sz w:val="22"/>
          <w:szCs w:val="22"/>
        </w:rPr>
        <w:t>(</w:t>
      </w:r>
      <w:r w:rsidRPr="00292CB0">
        <w:rPr>
          <w:rFonts w:cstheme="minorHAnsi"/>
          <w:b/>
          <w:caps/>
          <w:sz w:val="22"/>
          <w:szCs w:val="22"/>
        </w:rPr>
        <w:t>bodovacie kritéria</w:t>
      </w:r>
      <w:r w:rsidRPr="00292CB0">
        <w:rPr>
          <w:rFonts w:cstheme="minorHAnsi"/>
          <w:b/>
          <w:sz w:val="22"/>
          <w:szCs w:val="22"/>
        </w:rPr>
        <w:t>)</w:t>
      </w:r>
    </w:p>
    <w:p w14:paraId="1EF07077" w14:textId="0BFB5DA4" w:rsidR="005E78FB" w:rsidRPr="00292CB0" w:rsidRDefault="005E78FB" w:rsidP="005E78FB">
      <w:pPr>
        <w:pStyle w:val="Odsekzoznamu"/>
        <w:spacing w:after="0" w:line="240" w:lineRule="auto"/>
        <w:ind w:right="428"/>
        <w:jc w:val="both"/>
        <w:rPr>
          <w:rFonts w:cstheme="minorHAnsi"/>
          <w:b/>
          <w:sz w:val="22"/>
          <w:szCs w:val="22"/>
        </w:rPr>
      </w:pPr>
      <w:r w:rsidRPr="00292CB0">
        <w:t xml:space="preserve">Hodnotiace kritéria pre výber projektov (bodovacie kritéria) ako povinné kritéria sú záväzné pre všetky MAS. Hodnotiace kritéria pre výber projektov (bodovacie kritéria) ako voliteľné kritéria – MAS si vyberie voliteľné kritéria pre každé </w:t>
      </w:r>
      <w:proofErr w:type="spellStart"/>
      <w:r w:rsidRPr="00292CB0">
        <w:t>podopatrenie</w:t>
      </w:r>
      <w:proofErr w:type="spellEnd"/>
      <w:r w:rsidRPr="00292CB0">
        <w:t xml:space="preserve">, resp. každú oblasť, ktorú MAS bude implementovať (aplikuje sa len pri </w:t>
      </w:r>
      <w:proofErr w:type="spellStart"/>
      <w:r w:rsidRPr="00292CB0">
        <w:t>podopatreniach</w:t>
      </w:r>
      <w:proofErr w:type="spellEnd"/>
      <w:r w:rsidRPr="00292CB0">
        <w:t xml:space="preserve">, kde sú uvedené voliteľné kritéria). </w:t>
      </w:r>
    </w:p>
    <w:p w14:paraId="091738C9" w14:textId="12A2FBE1" w:rsidR="005E78FB" w:rsidRPr="00292CB0" w:rsidRDefault="00893B3D" w:rsidP="005E78FB">
      <w:pPr>
        <w:pStyle w:val="Odsekzoznamu"/>
        <w:spacing w:after="0" w:line="240" w:lineRule="auto"/>
        <w:ind w:right="428"/>
        <w:jc w:val="both"/>
        <w:rPr>
          <w:b/>
          <w:bCs/>
          <w:sz w:val="22"/>
          <w:szCs w:val="22"/>
        </w:rPr>
      </w:pPr>
      <w:r w:rsidRPr="00292CB0">
        <w:t xml:space="preserve">Celkový počet kritérií, ktoré si MAS stanoví </w:t>
      </w:r>
      <w:r w:rsidR="005E78FB" w:rsidRPr="00292CB0">
        <w:t xml:space="preserve">pre jednotlivé </w:t>
      </w:r>
      <w:proofErr w:type="spellStart"/>
      <w:r w:rsidR="005E78FB" w:rsidRPr="00292CB0">
        <w:t>podopatrenia</w:t>
      </w:r>
      <w:proofErr w:type="spellEnd"/>
      <w:r w:rsidR="005E78FB" w:rsidRPr="00292CB0">
        <w:t>:</w:t>
      </w:r>
    </w:p>
    <w:p w14:paraId="646A0F56" w14:textId="77777777" w:rsidR="005E78FB" w:rsidRPr="00292CB0"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4.1 (jednotlivé oprávnené oblasti) – 8 kritérií (povinné kritéria + voliteľné kritéria)</w:t>
      </w:r>
    </w:p>
    <w:p w14:paraId="50834988" w14:textId="175CB733" w:rsidR="005E78FB" w:rsidRPr="00292CB0" w:rsidRDefault="00893B3D"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7.2 – 8</w:t>
      </w:r>
      <w:r w:rsidR="005E78FB" w:rsidRPr="00292CB0">
        <w:t xml:space="preserve"> kritérií (povinné kritéria</w:t>
      </w:r>
      <w:r w:rsidRPr="00292CB0">
        <w:t>+ voliteľné kritéria</w:t>
      </w:r>
      <w:r w:rsidR="005E78FB" w:rsidRPr="00292CB0">
        <w:t>)</w:t>
      </w:r>
    </w:p>
    <w:p w14:paraId="57A8B528" w14:textId="77777777" w:rsidR="005E78FB" w:rsidRPr="00292CB0" w:rsidRDefault="005E78FB" w:rsidP="004800B7">
      <w:pPr>
        <w:pStyle w:val="Odsekzoznamu"/>
        <w:numPr>
          <w:ilvl w:val="0"/>
          <w:numId w:val="543"/>
        </w:numPr>
        <w:spacing w:after="0" w:line="240" w:lineRule="auto"/>
        <w:ind w:left="1276" w:hanging="425"/>
      </w:pPr>
      <w:proofErr w:type="spellStart"/>
      <w:r w:rsidRPr="00292CB0">
        <w:lastRenderedPageBreak/>
        <w:t>Podopatrenie</w:t>
      </w:r>
      <w:proofErr w:type="spellEnd"/>
      <w:r w:rsidRPr="00292CB0">
        <w:t xml:space="preserve"> 7.4 – 8 kritérií (povinné kritéria + voliteľné kritéria)</w:t>
      </w:r>
    </w:p>
    <w:p w14:paraId="7E3A95B2" w14:textId="77777777" w:rsidR="005E78FB" w:rsidRPr="00292CB0"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7.5 – 8 kritérií (povinné kritéria + voliteľné kritéria)</w:t>
      </w:r>
    </w:p>
    <w:p w14:paraId="7D2E829E" w14:textId="56C88EBB" w:rsidR="005E78FB" w:rsidRPr="00292CB0" w:rsidRDefault="005E78FB" w:rsidP="005E78FB">
      <w:pPr>
        <w:pStyle w:val="Odsekzoznamu"/>
        <w:spacing w:after="0" w:line="240" w:lineRule="auto"/>
        <w:rPr>
          <w:sz w:val="20"/>
          <w:szCs w:val="20"/>
          <w:u w:val="single"/>
        </w:rPr>
      </w:pPr>
      <w:r w:rsidRPr="00292CB0">
        <w:rPr>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292CB0">
        <w:rPr>
          <w:b/>
          <w:bCs/>
          <w:sz w:val="20"/>
          <w:szCs w:val="20"/>
        </w:rPr>
        <w:t>min. 60</w:t>
      </w:r>
      <w:r w:rsidRPr="00292CB0">
        <w:rPr>
          <w:sz w:val="20"/>
          <w:szCs w:val="20"/>
        </w:rPr>
        <w:t>% z maximálne stanoveného počtu bodov</w:t>
      </w:r>
      <w:r w:rsidR="0073260C">
        <w:rPr>
          <w:sz w:val="20"/>
          <w:szCs w:val="20"/>
        </w:rPr>
        <w:t xml:space="preserve">. </w:t>
      </w:r>
      <w:r w:rsidR="004F0782" w:rsidRPr="00292CB0">
        <w:rPr>
          <w:sz w:val="20"/>
          <w:szCs w:val="20"/>
        </w:rPr>
        <w:t xml:space="preserve"> </w:t>
      </w:r>
      <w:r w:rsidRPr="00292CB0">
        <w:rPr>
          <w:sz w:val="20"/>
          <w:szCs w:val="20"/>
        </w:rPr>
        <w:t xml:space="preserve">V rámci ITMS 2014+ sa povinné a voliteľné kritéria stanovené MAS vygenerujú automaticky. </w:t>
      </w:r>
      <w:r w:rsidRPr="00292CB0">
        <w:rPr>
          <w:sz w:val="20"/>
          <w:szCs w:val="20"/>
          <w:u w:val="single"/>
        </w:rPr>
        <w:t>Spôsob overenia splnenia sa vykonáva na úrovni MAS a na úrovni PPA (v rámci činností v zmysle kapitoly 8.5 Systému riadenia CLLD).</w:t>
      </w:r>
    </w:p>
    <w:p w14:paraId="2F2F04C0" w14:textId="77777777"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ROZLIŠOVACIE KRITÉRIA PRE VÝBER PROJEKTOV</w:t>
      </w:r>
    </w:p>
    <w:p w14:paraId="6CCF177F" w14:textId="120E0320" w:rsidR="0046750F" w:rsidRPr="00292CB0" w:rsidRDefault="000C18C6" w:rsidP="00970EDB">
      <w:pPr>
        <w:pStyle w:val="Odsekzoznamu"/>
        <w:spacing w:after="0" w:line="240" w:lineRule="auto"/>
        <w:ind w:right="428"/>
        <w:jc w:val="both"/>
        <w:rPr>
          <w:rFonts w:cstheme="minorHAnsi"/>
          <w:b/>
          <w:sz w:val="20"/>
          <w:szCs w:val="20"/>
        </w:rPr>
      </w:pPr>
      <w:r w:rsidRPr="00292CB0">
        <w:rPr>
          <w:rFonts w:cstheme="minorHAnsi"/>
          <w:sz w:val="20"/>
          <w:szCs w:val="20"/>
        </w:rPr>
        <w:t xml:space="preserve">Aplikujú sa len kritéria v nadväznosti na povinné a voliteľné kritéria, ktoré si MAS stanovila. V prípade, že požiadavka na finančné prostriedky prevýši finančný limit na kontrahovanie, budú pri výbere </w:t>
      </w:r>
      <w:proofErr w:type="spellStart"/>
      <w:r w:rsidRPr="00292CB0">
        <w:rPr>
          <w:rFonts w:cstheme="minorHAnsi"/>
          <w:sz w:val="20"/>
          <w:szCs w:val="20"/>
        </w:rPr>
        <w:t>ŽoNFP</w:t>
      </w:r>
      <w:proofErr w:type="spellEnd"/>
      <w:r w:rsidRPr="00292CB0">
        <w:rPr>
          <w:rFonts w:cstheme="minorHAnsi"/>
          <w:sz w:val="20"/>
          <w:szCs w:val="20"/>
        </w:rPr>
        <w:t xml:space="preserve"> v prípade rovnakého počtu bodov upred</w:t>
      </w:r>
      <w:r w:rsidR="00F65770" w:rsidRPr="00292CB0">
        <w:rPr>
          <w:rFonts w:cstheme="minorHAnsi"/>
          <w:sz w:val="20"/>
          <w:szCs w:val="20"/>
        </w:rPr>
        <w:t xml:space="preserve">nostnené kritériá s prideleným </w:t>
      </w:r>
      <w:r w:rsidRPr="00292CB0">
        <w:rPr>
          <w:rFonts w:cstheme="minorHAnsi"/>
          <w:sz w:val="20"/>
          <w:szCs w:val="20"/>
        </w:rPr>
        <w:t xml:space="preserve">väčším počtom bodov za </w:t>
      </w:r>
      <w:r w:rsidR="00DD35FA" w:rsidRPr="00292CB0">
        <w:rPr>
          <w:rFonts w:cstheme="minorHAnsi"/>
          <w:sz w:val="20"/>
          <w:szCs w:val="20"/>
        </w:rPr>
        <w:t xml:space="preserve">hodnotiace kritérium pre výber projektov (bodovacie kritérium) </w:t>
      </w:r>
      <w:r w:rsidRPr="00292CB0">
        <w:rPr>
          <w:rFonts w:cstheme="minorHAnsi"/>
          <w:sz w:val="20"/>
          <w:szCs w:val="20"/>
        </w:rPr>
        <w:t xml:space="preserve">podľa poradia stanoveného MAS. Ak by sa ani pri takomto postupnom uplatnení kritérií nevedelo určiť konečné poradie </w:t>
      </w:r>
      <w:r w:rsidR="00F65770" w:rsidRPr="00292CB0">
        <w:rPr>
          <w:rFonts w:cstheme="minorHAnsi"/>
          <w:sz w:val="20"/>
          <w:szCs w:val="20"/>
        </w:rPr>
        <w:t xml:space="preserve">pri rovnosti bodov, </w:t>
      </w:r>
      <w:r w:rsidRPr="00292CB0">
        <w:rPr>
          <w:rFonts w:cstheme="minorHAnsi"/>
          <w:sz w:val="20"/>
          <w:szCs w:val="20"/>
        </w:rPr>
        <w:t xml:space="preserve">MAS uplatní princíp nižších oprávnených výdavkov v rámci projektu. Pre každú oblasť, ktorú MAS bude implementovať v rámci </w:t>
      </w:r>
      <w:r w:rsidR="00434D4B" w:rsidRPr="00292CB0">
        <w:rPr>
          <w:rFonts w:cstheme="minorHAnsi"/>
          <w:sz w:val="20"/>
          <w:szCs w:val="20"/>
        </w:rPr>
        <w:t>jednotlivých</w:t>
      </w:r>
      <w:r w:rsidR="00F65770" w:rsidRPr="00292CB0">
        <w:rPr>
          <w:rFonts w:cstheme="minorHAnsi"/>
          <w:sz w:val="20"/>
          <w:szCs w:val="20"/>
        </w:rPr>
        <w:t xml:space="preserve"> </w:t>
      </w:r>
      <w:proofErr w:type="spellStart"/>
      <w:r w:rsidR="00F65770" w:rsidRPr="00292CB0">
        <w:rPr>
          <w:rFonts w:cstheme="minorHAnsi"/>
          <w:sz w:val="20"/>
          <w:szCs w:val="20"/>
        </w:rPr>
        <w:t>podopatrení</w:t>
      </w:r>
      <w:proofErr w:type="spellEnd"/>
      <w:r w:rsidR="00F65770" w:rsidRPr="00292CB0">
        <w:rPr>
          <w:rFonts w:cstheme="minorHAnsi"/>
          <w:sz w:val="20"/>
          <w:szCs w:val="20"/>
        </w:rPr>
        <w:t xml:space="preserve"> sa musia stanoviť </w:t>
      </w:r>
      <w:r w:rsidRPr="00292CB0">
        <w:rPr>
          <w:rFonts w:cstheme="minorHAnsi"/>
          <w:sz w:val="20"/>
          <w:szCs w:val="20"/>
        </w:rPr>
        <w:t>rozlišovacie kritéria pre výber projektov. V rámci ITMS 2014+ sa vygeneruje automaticky.</w:t>
      </w:r>
      <w:r w:rsidR="0046750F" w:rsidRPr="00292CB0">
        <w:rPr>
          <w:rFonts w:cstheme="minorHAnsi"/>
          <w:sz w:val="20"/>
          <w:szCs w:val="20"/>
        </w:rPr>
        <w:t xml:space="preserve"> </w:t>
      </w:r>
    </w:p>
    <w:p w14:paraId="44B42372" w14:textId="190DCC80" w:rsidR="00F65770" w:rsidRPr="00292CB0" w:rsidRDefault="00F65770" w:rsidP="00200D2F"/>
    <w:p w14:paraId="72410296" w14:textId="77777777" w:rsidR="00F65770" w:rsidRPr="00292CB0" w:rsidRDefault="00F65770" w:rsidP="002C09AB">
      <w:pPr>
        <w:spacing w:after="0" w:line="240" w:lineRule="auto"/>
        <w:rPr>
          <w:rFonts w:eastAsiaTheme="majorEastAsia" w:cstheme="minorHAnsi"/>
          <w:sz w:val="24"/>
          <w:szCs w:val="24"/>
        </w:rPr>
      </w:pPr>
      <w:r w:rsidRPr="00292CB0">
        <w:rPr>
          <w:rFonts w:cstheme="minorHAnsi"/>
          <w:sz w:val="24"/>
          <w:szCs w:val="24"/>
        </w:rPr>
        <w:br w:type="page"/>
      </w:r>
    </w:p>
    <w:p w14:paraId="1C59684A" w14:textId="3D22F660" w:rsidR="00996DF1" w:rsidRPr="00292CB0" w:rsidRDefault="00A53E2D" w:rsidP="009F1D61">
      <w:pPr>
        <w:pStyle w:val="Nadpis2"/>
        <w:numPr>
          <w:ilvl w:val="0"/>
          <w:numId w:val="70"/>
        </w:numPr>
        <w:spacing w:before="0" w:after="0"/>
        <w:ind w:left="567" w:hanging="425"/>
        <w:jc w:val="both"/>
        <w:rPr>
          <w:rFonts w:asciiTheme="minorHAnsi" w:hAnsiTheme="minorHAnsi" w:cstheme="minorHAnsi"/>
          <w:smallCaps/>
          <w:sz w:val="24"/>
          <w:szCs w:val="24"/>
        </w:rPr>
      </w:pPr>
      <w:bookmarkStart w:id="2" w:name="_Toc193812804"/>
      <w:r w:rsidRPr="00292CB0">
        <w:rPr>
          <w:rFonts w:asciiTheme="minorHAnsi" w:hAnsiTheme="minorHAnsi" w:cstheme="minorHAnsi"/>
          <w:b/>
          <w:sz w:val="24"/>
          <w:szCs w:val="24"/>
        </w:rPr>
        <w:lastRenderedPageBreak/>
        <w:t>VŠEOBECNÉ</w:t>
      </w:r>
      <w:r w:rsidRPr="00292CB0">
        <w:rPr>
          <w:rFonts w:asciiTheme="minorHAnsi" w:hAnsiTheme="minorHAnsi" w:cstheme="minorHAnsi"/>
          <w:sz w:val="24"/>
          <w:szCs w:val="24"/>
        </w:rPr>
        <w:t xml:space="preserve"> </w:t>
      </w:r>
      <w:r w:rsidR="00996DF1" w:rsidRPr="00292CB0">
        <w:rPr>
          <w:rFonts w:asciiTheme="minorHAnsi" w:hAnsiTheme="minorHAnsi" w:cstheme="minorHAnsi"/>
          <w:b/>
          <w:sz w:val="24"/>
          <w:szCs w:val="24"/>
        </w:rPr>
        <w:t>PODMIENKY POSKYTNUTIA PRÍSPEVKU</w:t>
      </w:r>
      <w:r w:rsidR="00C964DD" w:rsidRPr="00292CB0">
        <w:rPr>
          <w:rStyle w:val="Odkaznapoznmkupodiarou"/>
          <w:rFonts w:asciiTheme="minorHAnsi" w:hAnsiTheme="minorHAnsi" w:cstheme="minorHAnsi"/>
          <w:b/>
          <w:sz w:val="24"/>
          <w:szCs w:val="24"/>
        </w:rPr>
        <w:footnoteReference w:id="2"/>
      </w:r>
      <w:bookmarkEnd w:id="2"/>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292CB0" w:rsidRPr="00292CB0" w14:paraId="66F28F34" w14:textId="08C11A4F" w:rsidTr="00970EDB">
        <w:trPr>
          <w:trHeight w:val="397"/>
          <w:jc w:val="right"/>
        </w:trPr>
        <w:tc>
          <w:tcPr>
            <w:tcW w:w="14170" w:type="dxa"/>
            <w:gridSpan w:val="2"/>
            <w:shd w:val="clear" w:color="auto" w:fill="FFC000"/>
            <w:vAlign w:val="center"/>
          </w:tcPr>
          <w:p w14:paraId="731B0D08" w14:textId="389A91AA" w:rsidR="00EF1C91" w:rsidRPr="00292CB0" w:rsidRDefault="009D17DD" w:rsidP="002C09AB">
            <w:pPr>
              <w:spacing w:after="0" w:line="240" w:lineRule="auto"/>
              <w:jc w:val="center"/>
              <w:rPr>
                <w:rFonts w:cstheme="minorHAnsi"/>
                <w:b/>
              </w:rPr>
            </w:pPr>
            <w:r w:rsidRPr="00292CB0">
              <w:rPr>
                <w:rFonts w:cstheme="minorHAnsi"/>
                <w:b/>
              </w:rPr>
              <w:t>1</w:t>
            </w:r>
            <w:r w:rsidR="00EF1C91" w:rsidRPr="00292CB0">
              <w:rPr>
                <w:rFonts w:cstheme="minorHAnsi"/>
                <w:b/>
              </w:rPr>
              <w:t xml:space="preserve">. </w:t>
            </w:r>
            <w:r w:rsidR="00C21763" w:rsidRPr="00292CB0">
              <w:rPr>
                <w:rFonts w:cstheme="minorHAnsi"/>
                <w:b/>
              </w:rPr>
              <w:t xml:space="preserve">VŠEOBECNÉ </w:t>
            </w:r>
            <w:r w:rsidR="00EF1C91" w:rsidRPr="00292CB0">
              <w:rPr>
                <w:rFonts w:cstheme="minorHAnsi"/>
                <w:b/>
              </w:rPr>
              <w:t>PODMIENKY POSKYTNUTIA PRÍSPEVKU</w:t>
            </w:r>
          </w:p>
        </w:tc>
      </w:tr>
      <w:tr w:rsidR="00292CB0" w:rsidRPr="00292CB0"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292CB0" w:rsidRDefault="0098594E" w:rsidP="002C09AB">
            <w:pPr>
              <w:spacing w:after="0" w:line="240" w:lineRule="auto"/>
              <w:jc w:val="center"/>
              <w:rPr>
                <w:rFonts w:cstheme="minorHAnsi"/>
                <w:b/>
                <w:bCs/>
                <w:sz w:val="18"/>
                <w:szCs w:val="18"/>
              </w:rPr>
            </w:pPr>
            <w:proofErr w:type="spellStart"/>
            <w:r w:rsidRPr="00292CB0">
              <w:rPr>
                <w:rFonts w:cstheme="minorHAnsi"/>
                <w:b/>
                <w:bCs/>
                <w:iCs/>
                <w:sz w:val="18"/>
                <w:szCs w:val="18"/>
              </w:rPr>
              <w:t>P.č</w:t>
            </w:r>
            <w:proofErr w:type="spellEnd"/>
            <w:r w:rsidRPr="00292CB0">
              <w:rPr>
                <w:rFonts w:cstheme="minorHAnsi"/>
                <w:b/>
                <w:bCs/>
                <w:iCs/>
                <w:sz w:val="18"/>
                <w:szCs w:val="18"/>
              </w:rPr>
              <w:t>.</w:t>
            </w:r>
          </w:p>
        </w:tc>
        <w:tc>
          <w:tcPr>
            <w:tcW w:w="13608" w:type="dxa"/>
            <w:shd w:val="clear" w:color="auto" w:fill="FFF2CC" w:themeFill="accent4" w:themeFillTint="33"/>
            <w:vAlign w:val="center"/>
          </w:tcPr>
          <w:p w14:paraId="14A7D6AF" w14:textId="6D4B9800" w:rsidR="0098594E" w:rsidRPr="00292CB0" w:rsidRDefault="00923F66" w:rsidP="002C09AB">
            <w:pPr>
              <w:spacing w:after="0" w:line="240" w:lineRule="auto"/>
              <w:jc w:val="center"/>
              <w:rPr>
                <w:rFonts w:cstheme="minorHAnsi"/>
                <w:b/>
                <w:bCs/>
                <w:iCs/>
                <w:strike/>
                <w:sz w:val="18"/>
                <w:szCs w:val="18"/>
              </w:rPr>
            </w:pPr>
            <w:r w:rsidRPr="00292CB0">
              <w:rPr>
                <w:rFonts w:cstheme="minorHAnsi"/>
                <w:b/>
                <w:sz w:val="18"/>
                <w:szCs w:val="18"/>
              </w:rPr>
              <w:t>Podmienka poskytnutia príspevku (PPP) a jej popis</w:t>
            </w:r>
            <w:r w:rsidR="0098594E" w:rsidRPr="00292CB0">
              <w:rPr>
                <w:rFonts w:cstheme="minorHAnsi"/>
                <w:b/>
                <w:sz w:val="18"/>
                <w:szCs w:val="18"/>
              </w:rPr>
              <w:t xml:space="preserve"> </w:t>
            </w:r>
          </w:p>
        </w:tc>
      </w:tr>
      <w:tr w:rsidR="00292CB0" w:rsidRPr="00292CB0" w14:paraId="15022617" w14:textId="2591FEB6" w:rsidTr="006F6409">
        <w:trPr>
          <w:trHeight w:val="284"/>
          <w:jc w:val="right"/>
        </w:trPr>
        <w:tc>
          <w:tcPr>
            <w:tcW w:w="562" w:type="dxa"/>
            <w:shd w:val="clear" w:color="auto" w:fill="auto"/>
            <w:vAlign w:val="center"/>
          </w:tcPr>
          <w:p w14:paraId="4B1C6B6F" w14:textId="0615E788" w:rsidR="0098594E" w:rsidRPr="00292CB0" w:rsidRDefault="00403E7C" w:rsidP="002C09AB">
            <w:pPr>
              <w:spacing w:after="0" w:line="240" w:lineRule="auto"/>
              <w:jc w:val="center"/>
              <w:rPr>
                <w:rFonts w:cstheme="minorHAnsi"/>
                <w:b/>
                <w:bCs/>
                <w:sz w:val="16"/>
                <w:szCs w:val="16"/>
              </w:rPr>
            </w:pPr>
            <w:r w:rsidRPr="00292CB0">
              <w:rPr>
                <w:rFonts w:cstheme="minorHAnsi"/>
                <w:b/>
                <w:bCs/>
                <w:sz w:val="16"/>
                <w:szCs w:val="16"/>
              </w:rPr>
              <w:t>1.1</w:t>
            </w:r>
          </w:p>
        </w:tc>
        <w:tc>
          <w:tcPr>
            <w:tcW w:w="13608" w:type="dxa"/>
            <w:shd w:val="clear" w:color="auto" w:fill="auto"/>
            <w:vAlign w:val="center"/>
          </w:tcPr>
          <w:p w14:paraId="6F4ABEC7" w14:textId="538E7FC2" w:rsidR="0098594E" w:rsidRPr="00292CB0" w:rsidRDefault="0098594E"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že žiadateľ nie je v</w:t>
            </w:r>
            <w:r w:rsidR="00C747E7" w:rsidRPr="00292CB0">
              <w:rPr>
                <w:rFonts w:asciiTheme="minorHAnsi" w:hAnsiTheme="minorHAnsi" w:cstheme="minorHAnsi"/>
                <w:b/>
                <w:color w:val="auto"/>
                <w:sz w:val="18"/>
                <w:szCs w:val="18"/>
              </w:rPr>
              <w:t> </w:t>
            </w:r>
            <w:r w:rsidRPr="00292CB0">
              <w:rPr>
                <w:rFonts w:asciiTheme="minorHAnsi" w:hAnsiTheme="minorHAnsi" w:cstheme="minorHAnsi"/>
                <w:b/>
                <w:color w:val="auto"/>
                <w:sz w:val="18"/>
                <w:szCs w:val="18"/>
              </w:rPr>
              <w:t>likvidácii</w:t>
            </w:r>
            <w:r w:rsidR="00C747E7" w:rsidRPr="00292CB0">
              <w:rPr>
                <w:rFonts w:asciiTheme="minorHAnsi" w:hAnsiTheme="minorHAnsi" w:cstheme="minorHAnsi"/>
                <w:b/>
                <w:color w:val="auto"/>
                <w:sz w:val="18"/>
                <w:szCs w:val="18"/>
              </w:rPr>
              <w:t xml:space="preserve"> a neporušil zákaz nelegálneho zamestnávania</w:t>
            </w:r>
            <w:r w:rsidR="002C347D" w:rsidRPr="00292CB0">
              <w:rPr>
                <w:rFonts w:asciiTheme="minorHAnsi" w:hAnsiTheme="minorHAnsi" w:cstheme="minorHAnsi"/>
                <w:b/>
                <w:color w:val="auto"/>
                <w:sz w:val="18"/>
                <w:szCs w:val="18"/>
              </w:rPr>
              <w:t xml:space="preserve"> </w:t>
            </w:r>
          </w:p>
          <w:p w14:paraId="69C7C38D" w14:textId="4E5CE075" w:rsidR="00314487" w:rsidRPr="00292CB0" w:rsidRDefault="0098594E" w:rsidP="002C09AB">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292CB0">
              <w:rPr>
                <w:rStyle w:val="Odkaznapoznmkupodiarou"/>
                <w:rFonts w:asciiTheme="minorHAnsi" w:hAnsiTheme="minorHAnsi" w:cstheme="minorHAnsi"/>
                <w:color w:val="auto"/>
                <w:sz w:val="18"/>
                <w:szCs w:val="18"/>
              </w:rPr>
              <w:footnoteReference w:id="3"/>
            </w:r>
            <w:r w:rsidR="008A4018"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V priebehu trvania zmluvy o poskytnutí NFP táto skutočnosť podlieha oznamovacej povinnosti prijímateľa voči PPA.</w:t>
            </w:r>
          </w:p>
          <w:p w14:paraId="05E32E58" w14:textId="7007742D" w:rsidR="0098594E" w:rsidRPr="00292CB0" w:rsidRDefault="0098594E"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6D14D78" w14:textId="57F9B5AB" w:rsidR="0098594E" w:rsidRPr="00292CB0" w:rsidRDefault="0098594E" w:rsidP="009F1D61">
            <w:pPr>
              <w:pStyle w:val="Odsekzoznamu"/>
              <w:numPr>
                <w:ilvl w:val="0"/>
                <w:numId w:val="102"/>
              </w:numPr>
              <w:spacing w:after="0" w:line="240" w:lineRule="auto"/>
              <w:ind w:left="211" w:hanging="211"/>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 </w:t>
            </w:r>
          </w:p>
          <w:p w14:paraId="5695EF1A" w14:textId="3D13F7AE" w:rsidR="0098594E" w:rsidRPr="00292CB0" w:rsidRDefault="00BA3291" w:rsidP="002C09AB">
            <w:pPr>
              <w:pStyle w:val="Default"/>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CE542F6" w14:textId="39D9F5B0" w:rsidR="0098594E" w:rsidRPr="00292CB0" w:rsidRDefault="008A4018" w:rsidP="004800B7">
            <w:pPr>
              <w:pStyle w:val="Default"/>
              <w:numPr>
                <w:ilvl w:val="0"/>
                <w:numId w:val="22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w:t>
            </w:r>
            <w:r w:rsidR="0098594E" w:rsidRPr="00292CB0">
              <w:rPr>
                <w:rFonts w:asciiTheme="minorHAnsi" w:hAnsiTheme="minorHAnsi" w:cstheme="minorHAnsi"/>
                <w:color w:val="auto"/>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292CB0">
                <w:rPr>
                  <w:rStyle w:val="Hypertextovprepojenie"/>
                  <w:rFonts w:asciiTheme="minorHAnsi" w:hAnsiTheme="minorHAnsi" w:cstheme="minorHAnsi"/>
                  <w:color w:val="auto"/>
                  <w:sz w:val="16"/>
                  <w:szCs w:val="16"/>
                </w:rPr>
                <w:t>https://www.justice.gov.sk/PortalApp/ObchodnyVestnik/Web/Zoznam.aspx</w:t>
              </w:r>
            </w:hyperlink>
          </w:p>
        </w:tc>
      </w:tr>
      <w:tr w:rsidR="00292CB0" w:rsidRPr="00292CB0" w14:paraId="6D84210E" w14:textId="77777777" w:rsidTr="006F6409">
        <w:trPr>
          <w:trHeight w:val="284"/>
          <w:jc w:val="right"/>
        </w:trPr>
        <w:tc>
          <w:tcPr>
            <w:tcW w:w="562" w:type="dxa"/>
            <w:shd w:val="clear" w:color="auto" w:fill="auto"/>
            <w:vAlign w:val="center"/>
          </w:tcPr>
          <w:p w14:paraId="4CD3F7B2" w14:textId="3451A99C" w:rsidR="003E4086" w:rsidRPr="00292CB0" w:rsidRDefault="003E4086" w:rsidP="002C09AB">
            <w:pPr>
              <w:spacing w:after="0" w:line="240" w:lineRule="auto"/>
              <w:jc w:val="center"/>
              <w:rPr>
                <w:rFonts w:cstheme="minorHAnsi"/>
                <w:b/>
                <w:bCs/>
                <w:sz w:val="16"/>
                <w:szCs w:val="16"/>
              </w:rPr>
            </w:pPr>
            <w:r w:rsidRPr="00292CB0">
              <w:rPr>
                <w:rFonts w:cstheme="minorHAnsi"/>
                <w:b/>
                <w:bCs/>
                <w:sz w:val="16"/>
                <w:szCs w:val="16"/>
              </w:rPr>
              <w:t>1.2</w:t>
            </w:r>
          </w:p>
        </w:tc>
        <w:tc>
          <w:tcPr>
            <w:tcW w:w="13608" w:type="dxa"/>
            <w:shd w:val="clear" w:color="auto" w:fill="auto"/>
            <w:vAlign w:val="center"/>
          </w:tcPr>
          <w:p w14:paraId="383A1A9F" w14:textId="3EDE0205" w:rsidR="003E4086" w:rsidRPr="00292CB0" w:rsidRDefault="003E4086" w:rsidP="002C09AB">
            <w:pPr>
              <w:spacing w:after="0" w:line="240" w:lineRule="auto"/>
              <w:jc w:val="both"/>
              <w:rPr>
                <w:rFonts w:cstheme="minorHAnsi"/>
                <w:b/>
                <w:strike/>
                <w:sz w:val="16"/>
                <w:szCs w:val="16"/>
              </w:rPr>
            </w:pPr>
            <w:r w:rsidRPr="00292CB0">
              <w:rPr>
                <w:rFonts w:cstheme="minorHAnsi"/>
                <w:b/>
                <w:sz w:val="18"/>
                <w:szCs w:val="18"/>
              </w:rPr>
              <w:t>Žiadateľ nemá evidované nedoplatky poistného na zdravotné poistenie, sociálne poistenie a príspevkov na starobné dôchodkové poistenie</w:t>
            </w:r>
            <w:r w:rsidRPr="00292CB0">
              <w:rPr>
                <w:rFonts w:cstheme="minorHAnsi"/>
                <w:b/>
                <w:sz w:val="16"/>
                <w:szCs w:val="16"/>
              </w:rPr>
              <w:t xml:space="preserve"> </w:t>
            </w:r>
            <w:bookmarkStart w:id="3" w:name="_Ref523411750"/>
          </w:p>
          <w:p w14:paraId="56C4CD58" w14:textId="7E527022" w:rsidR="003E4086" w:rsidRPr="00292CB0" w:rsidRDefault="003E4086" w:rsidP="002C09AB">
            <w:pPr>
              <w:tabs>
                <w:tab w:val="left" w:pos="567"/>
              </w:tabs>
              <w:spacing w:after="0" w:line="240" w:lineRule="auto"/>
              <w:jc w:val="both"/>
              <w:rPr>
                <w:rFonts w:cstheme="minorHAnsi"/>
                <w:sz w:val="16"/>
                <w:szCs w:val="16"/>
              </w:rPr>
            </w:pPr>
            <w:r w:rsidRPr="00292CB0">
              <w:rPr>
                <w:rFonts w:cstheme="minorHAnsi"/>
                <w:sz w:val="16"/>
                <w:szCs w:val="16"/>
              </w:rPr>
              <w:t>Žiadateľ nesmie byť dlžníkom poistného na zdravotnom poistení v žiadnej zdravotnej poisťovni poskytujúcej verejné zdravotné poistenie v</w:t>
            </w:r>
            <w:r w:rsidR="008A4018" w:rsidRPr="00292CB0">
              <w:rPr>
                <w:rFonts w:cstheme="minorHAnsi"/>
                <w:sz w:val="16"/>
                <w:szCs w:val="16"/>
              </w:rPr>
              <w:t xml:space="preserve"> SR </w:t>
            </w:r>
            <w:r w:rsidRPr="00292CB0">
              <w:rPr>
                <w:rFonts w:cstheme="minorHAnsi"/>
                <w:sz w:val="16"/>
                <w:szCs w:val="16"/>
              </w:rPr>
              <w:t>v sume vyššej ako 100 EUR vo vzťahu ku každej jednej zdravotnej poisťovni samostatne. Za dlžníka na zdravotnom poistení sa považuje subjekt (poistenec aleb</w:t>
            </w:r>
            <w:r w:rsidR="008A4018" w:rsidRPr="00292CB0">
              <w:rPr>
                <w:rFonts w:cstheme="minorHAnsi"/>
                <w:sz w:val="16"/>
                <w:szCs w:val="16"/>
              </w:rPr>
              <w:t>o platiteľ poistného), ktorý má</w:t>
            </w:r>
            <w:r w:rsidRPr="00292CB0">
              <w:rPr>
                <w:rFonts w:cstheme="minorHAnsi"/>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292CB0">
              <w:rPr>
                <w:rFonts w:cstheme="minorHAnsi"/>
                <w:bCs/>
                <w:sz w:val="16"/>
                <w:szCs w:val="16"/>
              </w:rPr>
              <w:t>v sume vyššej ako 40 EUR</w:t>
            </w:r>
            <w:r w:rsidR="008A4018"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32AF3006" w14:textId="169CA3A0" w:rsidR="003E4086" w:rsidRPr="00292CB0" w:rsidRDefault="003E4086"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05D224A2" w14:textId="77777777"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p>
          <w:p w14:paraId="083C126C" w14:textId="11820AE9"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Splátkový kalendár potvrdený veriteľom (ak relevantné), </w:t>
            </w:r>
            <w:proofErr w:type="spellStart"/>
            <w:r w:rsidRPr="00292CB0">
              <w:rPr>
                <w:rFonts w:cstheme="minorHAnsi"/>
                <w:b/>
                <w:sz w:val="16"/>
                <w:szCs w:val="16"/>
              </w:rPr>
              <w:t>sken</w:t>
            </w:r>
            <w:proofErr w:type="spellEnd"/>
            <w:r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39B74E2" w14:textId="6F1B4927" w:rsidR="003E4086"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F7BBAE4" w14:textId="77777777"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sociálnom poistení v ITMS2014+“</w:t>
            </w:r>
          </w:p>
          <w:p w14:paraId="78BDA14E" w14:textId="433C241E"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zdravotnom poistení v ITMS2014+“</w:t>
            </w:r>
          </w:p>
          <w:p w14:paraId="75426A90" w14:textId="771EACAC" w:rsidR="008B20BE" w:rsidRPr="00292CB0" w:rsidRDefault="008B20BE" w:rsidP="008B20BE">
            <w:pPr>
              <w:keepLines/>
              <w:widowControl w:val="0"/>
              <w:tabs>
                <w:tab w:val="left" w:pos="709"/>
              </w:tabs>
              <w:spacing w:after="0" w:line="240" w:lineRule="auto"/>
              <w:rPr>
                <w:rFonts w:cstheme="minorHAnsi"/>
                <w:sz w:val="16"/>
                <w:szCs w:val="16"/>
              </w:rPr>
            </w:pPr>
            <w:r w:rsidRPr="00292CB0">
              <w:rPr>
                <w:rFonts w:cstheme="minorHAnsi"/>
                <w:sz w:val="16"/>
                <w:szCs w:val="16"/>
              </w:rPr>
              <w:t>V prípade, ak integračné akcie nefungujú:</w:t>
            </w:r>
          </w:p>
          <w:p w14:paraId="07E45BDC" w14:textId="585062B1" w:rsidR="003E4086" w:rsidRPr="00292CB0" w:rsidRDefault="003E4086" w:rsidP="004800B7">
            <w:pPr>
              <w:pStyle w:val="Odsekzoznamu"/>
              <w:numPr>
                <w:ilvl w:val="0"/>
                <w:numId w:val="219"/>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Všeobecná zdravotná poisťovňa:</w:t>
            </w:r>
            <w:r w:rsidR="008A4018" w:rsidRPr="00292CB0">
              <w:rPr>
                <w:rFonts w:cstheme="minorHAnsi"/>
                <w:sz w:val="16"/>
                <w:szCs w:val="16"/>
              </w:rPr>
              <w:t xml:space="preserve"> </w:t>
            </w:r>
            <w:hyperlink r:id="rId15" w:history="1">
              <w:r w:rsidRPr="00292CB0">
                <w:rPr>
                  <w:rStyle w:val="Hypertextovprepojenie"/>
                  <w:rFonts w:cstheme="minorHAnsi"/>
                  <w:color w:val="auto"/>
                  <w:sz w:val="16"/>
                  <w:szCs w:val="16"/>
                </w:rPr>
                <w:t>https://www.vszp.sk/platitelia/platenie-poistneho/zoznam-dlznikov.html</w:t>
              </w:r>
            </w:hyperlink>
            <w:r w:rsidRPr="00292CB0">
              <w:rPr>
                <w:rFonts w:cstheme="minorHAnsi"/>
                <w:sz w:val="16"/>
                <w:szCs w:val="16"/>
              </w:rPr>
              <w:t xml:space="preserve"> </w:t>
            </w:r>
          </w:p>
          <w:p w14:paraId="5EA4B168"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Dôvera zdravotná </w:t>
            </w:r>
            <w:proofErr w:type="spellStart"/>
            <w:r w:rsidRPr="00292CB0">
              <w:rPr>
                <w:rFonts w:cstheme="minorHAnsi"/>
                <w:sz w:val="16"/>
                <w:szCs w:val="16"/>
              </w:rPr>
              <w:t>poisťovňa:</w:t>
            </w:r>
            <w:hyperlink r:id="rId16" w:history="1">
              <w:r w:rsidRPr="00292CB0">
                <w:rPr>
                  <w:rStyle w:val="Hypertextovprepojenie"/>
                  <w:rFonts w:cstheme="minorHAnsi"/>
                  <w:color w:val="auto"/>
                  <w:sz w:val="16"/>
                  <w:szCs w:val="16"/>
                </w:rPr>
                <w:t>http</w:t>
              </w:r>
              <w:proofErr w:type="spellEnd"/>
              <w:r w:rsidRPr="00292CB0">
                <w:rPr>
                  <w:rStyle w:val="Hypertextovprepojenie"/>
                  <w:rFonts w:cstheme="minorHAnsi"/>
                  <w:color w:val="auto"/>
                  <w:sz w:val="16"/>
                  <w:szCs w:val="16"/>
                </w:rPr>
                <w:t>://www.dovera.sk/overenia/dlznici/zoznam-dlznikov</w:t>
              </w:r>
            </w:hyperlink>
          </w:p>
          <w:p w14:paraId="6F36BC3E"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Style w:val="Hypertextovprepojenie"/>
                <w:rFonts w:cstheme="minorHAnsi"/>
                <w:color w:val="auto"/>
                <w:sz w:val="16"/>
                <w:szCs w:val="16"/>
              </w:rPr>
            </w:pPr>
            <w:proofErr w:type="spellStart"/>
            <w:r w:rsidRPr="00292CB0">
              <w:rPr>
                <w:rFonts w:cstheme="minorHAnsi"/>
                <w:sz w:val="16"/>
                <w:szCs w:val="16"/>
              </w:rPr>
              <w:t>Union</w:t>
            </w:r>
            <w:proofErr w:type="spellEnd"/>
            <w:r w:rsidRPr="00292CB0">
              <w:rPr>
                <w:rFonts w:cstheme="minorHAnsi"/>
                <w:sz w:val="16"/>
                <w:szCs w:val="16"/>
              </w:rPr>
              <w:t xml:space="preserve">: </w:t>
            </w:r>
            <w:hyperlink r:id="rId17" w:history="1">
              <w:r w:rsidRPr="00292CB0">
                <w:rPr>
                  <w:rStyle w:val="Hypertextovprepojenie"/>
                  <w:rFonts w:cstheme="minorHAnsi"/>
                  <w:color w:val="auto"/>
                  <w:sz w:val="16"/>
                  <w:szCs w:val="16"/>
                </w:rPr>
                <w:t>https://www.union.sk/zoznam-dlznikov</w:t>
              </w:r>
            </w:hyperlink>
          </w:p>
          <w:p w14:paraId="21E09215"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Sociálna poisťovňa: </w:t>
            </w:r>
            <w:hyperlink r:id="rId18" w:history="1">
              <w:r w:rsidRPr="00292CB0">
                <w:rPr>
                  <w:rStyle w:val="Hypertextovprepojenie"/>
                  <w:rFonts w:cstheme="minorHAnsi"/>
                  <w:color w:val="auto"/>
                  <w:sz w:val="16"/>
                  <w:szCs w:val="16"/>
                </w:rPr>
                <w:t>http://www.socpoist.sk/zoznam-dlznikov-emw/487s</w:t>
              </w:r>
            </w:hyperlink>
          </w:p>
          <w:p w14:paraId="6E41CDE1" w14:textId="6898B49E" w:rsidR="003E4086" w:rsidRPr="00292CB0" w:rsidRDefault="00403E7C" w:rsidP="00C747E7">
            <w:pPr>
              <w:keepLines/>
              <w:widowControl w:val="0"/>
              <w:tabs>
                <w:tab w:val="left" w:pos="709"/>
                <w:tab w:val="left" w:pos="851"/>
              </w:tabs>
              <w:spacing w:after="0" w:line="240" w:lineRule="auto"/>
              <w:jc w:val="both"/>
              <w:rPr>
                <w:rFonts w:cstheme="minorHAnsi"/>
                <w:sz w:val="16"/>
                <w:szCs w:val="16"/>
              </w:rPr>
            </w:pPr>
            <w:r w:rsidRPr="00292CB0">
              <w:rPr>
                <w:rFonts w:cstheme="minorHAnsi"/>
                <w:sz w:val="16"/>
                <w:szCs w:val="16"/>
              </w:rPr>
              <w:t>V prípade, ak</w:t>
            </w:r>
            <w:r w:rsidR="003E4086" w:rsidRPr="00292CB0">
              <w:rPr>
                <w:rFonts w:cstheme="minorHAnsi"/>
                <w:sz w:val="16"/>
                <w:szCs w:val="16"/>
              </w:rPr>
              <w:t xml:space="preserve"> PPA identifikuje nesplnenie tejto podmienky, vyzve žiadateľa na doplnenie </w:t>
            </w:r>
            <w:proofErr w:type="spellStart"/>
            <w:r w:rsidR="003E4086" w:rsidRPr="00292CB0">
              <w:rPr>
                <w:rFonts w:cstheme="minorHAnsi"/>
                <w:sz w:val="16"/>
                <w:szCs w:val="16"/>
              </w:rPr>
              <w:t>ŽoNFP</w:t>
            </w:r>
            <w:proofErr w:type="spellEnd"/>
            <w:r w:rsidR="003E4086" w:rsidRPr="00292CB0">
              <w:rPr>
                <w:rFonts w:cstheme="minorHAnsi"/>
                <w:sz w:val="16"/>
                <w:szCs w:val="16"/>
              </w:rPr>
              <w:t>, a to prostredníctvom doručenia</w:t>
            </w:r>
            <w:r w:rsidR="00C747E7" w:rsidRPr="00292CB0">
              <w:rPr>
                <w:rFonts w:cstheme="minorHAnsi"/>
                <w:sz w:val="16"/>
                <w:szCs w:val="16"/>
              </w:rPr>
              <w:t xml:space="preserve"> potvrdenia zdravotnej/Sociálnej poisťovne</w:t>
            </w:r>
            <w:r w:rsidR="003E4086" w:rsidRPr="00292CB0">
              <w:rPr>
                <w:rFonts w:cstheme="minorHAnsi"/>
                <w:sz w:val="16"/>
                <w:szCs w:val="16"/>
              </w:rPr>
              <w:t xml:space="preserve"> o tom, že nie je dlžníkom na zdravotnom</w:t>
            </w:r>
            <w:r w:rsidR="00C747E7" w:rsidRPr="00292CB0">
              <w:rPr>
                <w:rFonts w:cstheme="minorHAnsi"/>
                <w:sz w:val="16"/>
                <w:szCs w:val="16"/>
              </w:rPr>
              <w:t>/sociálnom</w:t>
            </w:r>
            <w:r w:rsidR="003E4086" w:rsidRPr="00292CB0">
              <w:rPr>
                <w:rFonts w:cstheme="minorHAnsi"/>
                <w:sz w:val="16"/>
                <w:szCs w:val="16"/>
              </w:rPr>
              <w:t xml:space="preserve"> poistení. Toto potvrdenie sa predkladá vo forme </w:t>
            </w:r>
            <w:proofErr w:type="spellStart"/>
            <w:r w:rsidR="003E4086" w:rsidRPr="00292CB0">
              <w:rPr>
                <w:rFonts w:cstheme="minorHAnsi"/>
                <w:sz w:val="16"/>
                <w:szCs w:val="16"/>
              </w:rPr>
              <w:t>sken</w:t>
            </w:r>
            <w:proofErr w:type="spellEnd"/>
            <w:r w:rsidR="003E4086" w:rsidRPr="00292CB0">
              <w:rPr>
                <w:rFonts w:cstheme="minorHAnsi"/>
                <w:sz w:val="16"/>
                <w:szCs w:val="16"/>
              </w:rPr>
              <w:t xml:space="preserve"> originálu alebo úradne overenej fotokópie, nie</w:t>
            </w:r>
            <w:r w:rsidR="00CB7AB9" w:rsidRPr="00292CB0">
              <w:rPr>
                <w:rFonts w:cstheme="minorHAnsi"/>
                <w:bCs/>
                <w:sz w:val="16"/>
                <w:szCs w:val="16"/>
              </w:rPr>
              <w:t xml:space="preserve"> starší ako</w:t>
            </w:r>
            <w:r w:rsidR="00A721B0" w:rsidRPr="00292CB0">
              <w:rPr>
                <w:rFonts w:cstheme="minorHAnsi"/>
                <w:bCs/>
                <w:sz w:val="16"/>
                <w:szCs w:val="16"/>
              </w:rPr>
              <w:t xml:space="preserve"> </w:t>
            </w:r>
            <w:r w:rsidR="00C747E7" w:rsidRPr="00292CB0">
              <w:rPr>
                <w:rFonts w:cstheme="minorHAnsi"/>
                <w:bCs/>
                <w:sz w:val="16"/>
                <w:szCs w:val="16"/>
              </w:rPr>
              <w:t>1</w:t>
            </w:r>
            <w:r w:rsidR="00A721B0" w:rsidRPr="00292CB0">
              <w:rPr>
                <w:rFonts w:cstheme="minorHAnsi"/>
                <w:bCs/>
                <w:sz w:val="16"/>
                <w:szCs w:val="16"/>
              </w:rPr>
              <w:t xml:space="preserve"> mesiace </w:t>
            </w:r>
            <w:r w:rsidR="003E4086" w:rsidRPr="00292CB0">
              <w:rPr>
                <w:rFonts w:cstheme="minorHAnsi"/>
                <w:bCs/>
                <w:sz w:val="16"/>
                <w:szCs w:val="16"/>
              </w:rPr>
              <w:t xml:space="preserve">ku dňu doplnenia </w:t>
            </w:r>
            <w:proofErr w:type="spellStart"/>
            <w:r w:rsidR="003E4086" w:rsidRPr="00292CB0">
              <w:rPr>
                <w:rFonts w:cstheme="minorHAnsi"/>
                <w:bCs/>
                <w:sz w:val="16"/>
                <w:szCs w:val="16"/>
              </w:rPr>
              <w:t>ŽoNFP</w:t>
            </w:r>
            <w:proofErr w:type="spellEnd"/>
            <w:r w:rsidR="003E4086" w:rsidRPr="00292CB0">
              <w:rPr>
                <w:rFonts w:cstheme="minorHAnsi"/>
                <w:bCs/>
                <w:sz w:val="16"/>
                <w:szCs w:val="16"/>
              </w:rPr>
              <w:t xml:space="preserve"> </w:t>
            </w:r>
            <w:r w:rsidR="003E4086" w:rsidRPr="00292CB0">
              <w:rPr>
                <w:rFonts w:cstheme="minorHAnsi"/>
                <w:b/>
                <w:bCs/>
                <w:sz w:val="16"/>
                <w:szCs w:val="16"/>
              </w:rPr>
              <w:t>(</w:t>
            </w:r>
            <w:proofErr w:type="spellStart"/>
            <w:r w:rsidR="003E4086" w:rsidRPr="00292CB0">
              <w:rPr>
                <w:rFonts w:cstheme="minorHAnsi"/>
                <w:b/>
                <w:sz w:val="16"/>
                <w:szCs w:val="16"/>
              </w:rPr>
              <w:t>sken</w:t>
            </w:r>
            <w:proofErr w:type="spellEnd"/>
            <w:r w:rsidR="003E4086" w:rsidRPr="00292CB0">
              <w:rPr>
                <w:rFonts w:cstheme="minorHAnsi"/>
                <w:b/>
                <w:sz w:val="16"/>
                <w:szCs w:val="16"/>
              </w:rPr>
              <w:t xml:space="preserve"> vo formáte .</w:t>
            </w:r>
            <w:proofErr w:type="spellStart"/>
            <w:r w:rsidR="003E4086" w:rsidRPr="00292CB0">
              <w:rPr>
                <w:rFonts w:cstheme="minorHAnsi"/>
                <w:b/>
                <w:sz w:val="16"/>
                <w:szCs w:val="16"/>
              </w:rPr>
              <w:t>pdf</w:t>
            </w:r>
            <w:proofErr w:type="spellEnd"/>
            <w:r w:rsidR="003E4086" w:rsidRPr="00292CB0">
              <w:rPr>
                <w:rFonts w:cstheme="minorHAnsi"/>
                <w:b/>
                <w:sz w:val="16"/>
                <w:szCs w:val="16"/>
              </w:rPr>
              <w:t xml:space="preserve"> prostredníctvom ITMS2014+).</w:t>
            </w:r>
            <w:bookmarkEnd w:id="3"/>
            <w:r w:rsidR="00C747E7" w:rsidRPr="00292CB0">
              <w:rPr>
                <w:rFonts w:cstheme="minorHAnsi"/>
                <w:b/>
                <w:sz w:val="16"/>
                <w:szCs w:val="16"/>
              </w:rPr>
              <w:t xml:space="preserve"> </w:t>
            </w:r>
            <w:r w:rsidR="00C747E7" w:rsidRPr="00292CB0">
              <w:rPr>
                <w:rFonts w:cstheme="minorHAnsi"/>
                <w:sz w:val="16"/>
                <w:szCs w:val="16"/>
              </w:rPr>
              <w:t>Podmienka sa týka aj Sociálnej poisťovne.</w:t>
            </w:r>
          </w:p>
        </w:tc>
      </w:tr>
      <w:tr w:rsidR="00292CB0" w:rsidRPr="00292CB0" w14:paraId="620744DB" w14:textId="77777777" w:rsidTr="006F6409">
        <w:trPr>
          <w:trHeight w:val="284"/>
          <w:jc w:val="right"/>
        </w:trPr>
        <w:tc>
          <w:tcPr>
            <w:tcW w:w="562" w:type="dxa"/>
            <w:shd w:val="clear" w:color="auto" w:fill="auto"/>
            <w:vAlign w:val="center"/>
          </w:tcPr>
          <w:p w14:paraId="0C46F954" w14:textId="40D9C0BD"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1.3</w:t>
            </w:r>
          </w:p>
        </w:tc>
        <w:tc>
          <w:tcPr>
            <w:tcW w:w="13608" w:type="dxa"/>
            <w:shd w:val="clear" w:color="auto" w:fill="auto"/>
            <w:vAlign w:val="center"/>
          </w:tcPr>
          <w:p w14:paraId="47ED6A2C" w14:textId="24E35581"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292CB0">
              <w:rPr>
                <w:rStyle w:val="Odkaznapoznmkupodiarou"/>
                <w:rFonts w:cstheme="minorHAnsi"/>
                <w:b/>
                <w:sz w:val="18"/>
                <w:szCs w:val="18"/>
              </w:rPr>
              <w:footnoteReference w:id="4"/>
            </w:r>
          </w:p>
          <w:p w14:paraId="2D412D19" w14:textId="1C8A3AEF"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292CB0">
              <w:rPr>
                <w:rFonts w:asciiTheme="minorHAnsi" w:hAnsiTheme="minorHAnsi" w:cstheme="minorHAnsi"/>
                <w:sz w:val="16"/>
                <w:szCs w:val="16"/>
              </w:rPr>
              <w:t>zodpovednosti právnickej osoby.</w:t>
            </w:r>
          </w:p>
          <w:p w14:paraId="386BD141" w14:textId="64202F31"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1F5862D8" w14:textId="5C9F022C"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r w:rsidR="008A4018" w:rsidRPr="00292CB0">
              <w:rPr>
                <w:rFonts w:cstheme="minorHAnsi"/>
                <w:sz w:val="16"/>
                <w:szCs w:val="16"/>
              </w:rPr>
              <w:t>)</w:t>
            </w:r>
            <w:r w:rsidRPr="00292CB0">
              <w:rPr>
                <w:rFonts w:cstheme="minorHAnsi"/>
                <w:sz w:val="16"/>
                <w:szCs w:val="16"/>
              </w:rPr>
              <w:t xml:space="preserve"> </w:t>
            </w:r>
          </w:p>
          <w:p w14:paraId="1CD4BCCE" w14:textId="412B9AF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AA8043" w14:textId="6623D3CA" w:rsidR="00261FF9" w:rsidRPr="00292CB0" w:rsidRDefault="008A4018" w:rsidP="004800B7">
            <w:pPr>
              <w:pStyle w:val="Odsekzoznamu"/>
              <w:numPr>
                <w:ilvl w:val="0"/>
                <w:numId w:val="218"/>
              </w:numPr>
              <w:spacing w:after="0" w:line="240" w:lineRule="auto"/>
              <w:ind w:left="213" w:hanging="213"/>
              <w:jc w:val="both"/>
              <w:rPr>
                <w:rFonts w:cstheme="minorHAnsi"/>
                <w:bCs/>
                <w:iCs/>
                <w:sz w:val="16"/>
                <w:szCs w:val="16"/>
              </w:rPr>
            </w:pPr>
            <w:r w:rsidRPr="00292CB0">
              <w:rPr>
                <w:rFonts w:cstheme="minorHAnsi"/>
                <w:bCs/>
                <w:iCs/>
                <w:sz w:val="16"/>
                <w:szCs w:val="16"/>
              </w:rPr>
              <w:t>overenie</w:t>
            </w:r>
            <w:r w:rsidR="00261FF9" w:rsidRPr="00292CB0">
              <w:rPr>
                <w:rFonts w:cstheme="minorHAnsi"/>
                <w:bCs/>
                <w:iCs/>
                <w:sz w:val="16"/>
                <w:szCs w:val="16"/>
              </w:rPr>
              <w:t xml:space="preserve"> na základe vyhodnotenia informácií uvedených v zozname odsúdených právnických osôb, ktorý je verejne dostupný v elektronickej podobe na stránke: </w:t>
            </w:r>
            <w:hyperlink r:id="rId19" w:history="1">
              <w:r w:rsidR="00261FF9" w:rsidRPr="00292CB0">
                <w:rPr>
                  <w:rStyle w:val="Hypertextovprepojenie"/>
                  <w:rFonts w:cstheme="minorHAnsi"/>
                  <w:bCs/>
                  <w:iCs/>
                  <w:color w:val="auto"/>
                  <w:sz w:val="16"/>
                  <w:szCs w:val="16"/>
                </w:rPr>
                <w:t>https://esluzby.genpro.gov.sk/zoznam-odsudenych-pravnickych-osob</w:t>
              </w:r>
            </w:hyperlink>
            <w:r w:rsidR="00261FF9" w:rsidRPr="00292CB0">
              <w:rPr>
                <w:rFonts w:cstheme="minorHAnsi"/>
                <w:bCs/>
                <w:iCs/>
                <w:sz w:val="16"/>
                <w:szCs w:val="16"/>
              </w:rPr>
              <w:t xml:space="preserve">. Upozorňujeme žiadateľov, aby si pred predložením </w:t>
            </w:r>
            <w:proofErr w:type="spellStart"/>
            <w:r w:rsidR="00261FF9" w:rsidRPr="00292CB0">
              <w:rPr>
                <w:rFonts w:cstheme="minorHAnsi"/>
                <w:bCs/>
                <w:iCs/>
                <w:sz w:val="16"/>
                <w:szCs w:val="16"/>
              </w:rPr>
              <w:t>ŽoNFP</w:t>
            </w:r>
            <w:proofErr w:type="spellEnd"/>
            <w:r w:rsidR="00261FF9" w:rsidRPr="00292CB0">
              <w:rPr>
                <w:rFonts w:cstheme="minorHAnsi"/>
                <w:bCs/>
                <w:iCs/>
                <w:sz w:val="16"/>
                <w:szCs w:val="16"/>
              </w:rPr>
              <w:t xml:space="preserve"> overili správnosť údajov vo vyššie uvedenom zozname odsúdených právnických osôb a v prípade nesprávnych údajov zabezpečili relevantné kroky na ich úpravu ešte pred predložením </w:t>
            </w:r>
            <w:proofErr w:type="spellStart"/>
            <w:r w:rsidR="00261FF9" w:rsidRPr="00292CB0">
              <w:rPr>
                <w:rFonts w:cstheme="minorHAnsi"/>
                <w:bCs/>
                <w:iCs/>
                <w:sz w:val="16"/>
                <w:szCs w:val="16"/>
              </w:rPr>
              <w:t>ŽoNFP</w:t>
            </w:r>
            <w:proofErr w:type="spellEnd"/>
            <w:r w:rsidR="00261FF9" w:rsidRPr="00292CB0">
              <w:rPr>
                <w:rFonts w:cstheme="minorHAnsi"/>
                <w:bCs/>
                <w:iCs/>
                <w:sz w:val="16"/>
                <w:szCs w:val="16"/>
              </w:rPr>
              <w:t>.</w:t>
            </w:r>
          </w:p>
        </w:tc>
      </w:tr>
      <w:tr w:rsidR="00292CB0" w:rsidRPr="00292CB0" w14:paraId="1697D51B" w14:textId="77777777" w:rsidTr="006F6409">
        <w:trPr>
          <w:trHeight w:val="284"/>
          <w:jc w:val="right"/>
        </w:trPr>
        <w:tc>
          <w:tcPr>
            <w:tcW w:w="562" w:type="dxa"/>
            <w:shd w:val="clear" w:color="auto" w:fill="auto"/>
            <w:vAlign w:val="center"/>
          </w:tcPr>
          <w:p w14:paraId="107E7B7E" w14:textId="51210338"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lastRenderedPageBreak/>
              <w:t>1.4</w:t>
            </w:r>
          </w:p>
        </w:tc>
        <w:tc>
          <w:tcPr>
            <w:tcW w:w="13608" w:type="dxa"/>
            <w:shd w:val="clear" w:color="auto" w:fill="auto"/>
            <w:vAlign w:val="center"/>
          </w:tcPr>
          <w:p w14:paraId="0B44A29E" w14:textId="0E72B584"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ani jeho štatutárny orgán, ani žiadny člen štatutárneho orgánu, ani prokurista/i, ani osoba splnomocnená zastupovať ho v konaní o </w:t>
            </w:r>
            <w:proofErr w:type="spellStart"/>
            <w:r w:rsidRPr="00292CB0">
              <w:rPr>
                <w:rFonts w:cstheme="minorHAnsi"/>
                <w:b/>
                <w:sz w:val="18"/>
                <w:szCs w:val="18"/>
              </w:rPr>
              <w:t>ŽoNFP</w:t>
            </w:r>
            <w:proofErr w:type="spellEnd"/>
            <w:r w:rsidRPr="00292CB0">
              <w:rPr>
                <w:rFonts w:cstheme="minorHAnsi"/>
                <w:b/>
                <w:sz w:val="18"/>
                <w:szCs w:val="18"/>
              </w:rPr>
              <w:t xml:space="preserve"> neboli právoplatne odsúdení za trestný čin korupcie, za trestný čin poškodzovania finančných záujmov </w:t>
            </w:r>
            <w:r w:rsidR="00403E7C" w:rsidRPr="00292CB0">
              <w:rPr>
                <w:rFonts w:cstheme="minorHAnsi"/>
                <w:b/>
                <w:sz w:val="18"/>
                <w:szCs w:val="18"/>
              </w:rPr>
              <w:t>EÚ</w:t>
            </w:r>
            <w:r w:rsidRPr="00292CB0">
              <w:rPr>
                <w:rFonts w:cstheme="minorHAnsi"/>
                <w:b/>
                <w:sz w:val="18"/>
                <w:szCs w:val="18"/>
              </w:rPr>
              <w:t>, za trestný čin legalizácie príjmu z trestnej činnosti, za trestný čin založenia, zosnovania a podporovania zločineckej skupiny, alebo za trestný čin machinácie pri verejnom obstarávaní a verejnej dražbe</w:t>
            </w:r>
            <w:r w:rsidRPr="00292CB0">
              <w:rPr>
                <w:rStyle w:val="Odkaznapoznmkupodiarou"/>
                <w:rFonts w:cstheme="minorHAnsi"/>
                <w:b/>
                <w:sz w:val="18"/>
                <w:szCs w:val="18"/>
              </w:rPr>
              <w:footnoteReference w:id="5"/>
            </w:r>
          </w:p>
          <w:p w14:paraId="631F46C9" w14:textId="6D0816F6" w:rsidR="00261FF9" w:rsidRPr="00292CB0" w:rsidRDefault="00261FF9" w:rsidP="002C09AB">
            <w:pPr>
              <w:spacing w:after="0" w:line="240" w:lineRule="auto"/>
              <w:jc w:val="both"/>
              <w:rPr>
                <w:rFonts w:cstheme="minorHAnsi"/>
                <w:sz w:val="16"/>
                <w:szCs w:val="16"/>
              </w:rPr>
            </w:pPr>
            <w:r w:rsidRPr="00292CB0">
              <w:rPr>
                <w:rFonts w:cstheme="minorHAnsi"/>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292CB0">
              <w:rPr>
                <w:rFonts w:cstheme="minorHAnsi"/>
                <w:strike/>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r w:rsidRPr="00292CB0">
              <w:rPr>
                <w:rFonts w:cstheme="minorHAnsi"/>
                <w:bCs/>
                <w:iCs/>
                <w:sz w:val="16"/>
                <w:szCs w:val="16"/>
              </w:rPr>
              <w:t>a to za každú osobu oprávnenú konať v mene žiadateľa</w:t>
            </w:r>
            <w:r w:rsidRPr="00292CB0">
              <w:rPr>
                <w:rFonts w:cstheme="minorHAnsi"/>
                <w:sz w:val="16"/>
                <w:szCs w:val="16"/>
              </w:rPr>
              <w:t xml:space="preserve">. Udelený súhlas pre poskytnutie výpisu z registra trestov bude využitý </w:t>
            </w:r>
            <w:r w:rsidRPr="00292CB0">
              <w:rPr>
                <w:rFonts w:cstheme="minorHAnsi"/>
                <w:b/>
                <w:sz w:val="16"/>
                <w:szCs w:val="16"/>
              </w:rPr>
              <w:t>PPA na overenie splnenia podmienky poskytnutia príspevku prostredníctvom integračnej funkcie ITMS2014+</w:t>
            </w:r>
            <w:r w:rsidRPr="00292CB0">
              <w:rPr>
                <w:rFonts w:cstheme="minorHAnsi"/>
                <w:sz w:val="16"/>
                <w:szCs w:val="16"/>
              </w:rPr>
              <w:t xml:space="preserve">, resp. údajov a informácií v úschovni dát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0"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 </w:t>
            </w:r>
            <w:r w:rsidRPr="00292CB0">
              <w:rPr>
                <w:rStyle w:val="Hypertextovprepojenie"/>
                <w:rFonts w:cstheme="minorHAnsi"/>
                <w:color w:val="auto"/>
                <w:sz w:val="16"/>
                <w:szCs w:val="16"/>
                <w:u w:val="none"/>
              </w:rPr>
              <w:t>len v prípade nefunkčnosti integračnej akcie v</w:t>
            </w:r>
            <w:r w:rsidRPr="00292CB0">
              <w:rPr>
                <w:rStyle w:val="Hypertextovprepojenie"/>
                <w:rFonts w:cstheme="minorHAnsi"/>
                <w:color w:val="auto"/>
                <w:sz w:val="16"/>
                <w:szCs w:val="16"/>
              </w:rPr>
              <w:t xml:space="preserve"> </w:t>
            </w:r>
            <w:r w:rsidRPr="00292CB0">
              <w:rPr>
                <w:rFonts w:cstheme="minorHAnsi"/>
                <w:sz w:val="16"/>
                <w:szCs w:val="16"/>
              </w:rPr>
              <w:t xml:space="preserve">ITMS2014+. </w:t>
            </w:r>
          </w:p>
          <w:p w14:paraId="41EB807C" w14:textId="77777777"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Poskytnutie súhlasu sa týka štatutárneho orgánu žiadateľa, každého člena štatutárneho orgánu žiadateľa, prokuristu a osoby splnomocnenej zastupovať žiadateľa v konaní o </w:t>
            </w:r>
            <w:proofErr w:type="spellStart"/>
            <w:r w:rsidRPr="00292CB0">
              <w:rPr>
                <w:rFonts w:cstheme="minorHAnsi"/>
                <w:sz w:val="16"/>
                <w:szCs w:val="16"/>
              </w:rPr>
              <w:t>ŽoNFP</w:t>
            </w:r>
            <w:proofErr w:type="spellEnd"/>
            <w:r w:rsidRPr="00292CB0">
              <w:rPr>
                <w:rFonts w:cstheme="minorHAnsi"/>
                <w:sz w:val="16"/>
                <w:szCs w:val="16"/>
              </w:rPr>
              <w:t xml:space="preserve">. Súhlas udeľuje dotknutá fyzická osoba. V prípade viacerých osôb je potrebné, aby súhlas udelila každá fyzická osoba samostatne na samostatnom tlačive. </w:t>
            </w:r>
          </w:p>
          <w:p w14:paraId="02ACEB5E" w14:textId="6A65CCCE"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292CB0">
              <w:rPr>
                <w:rFonts w:cstheme="minorHAnsi"/>
                <w:sz w:val="16"/>
                <w:szCs w:val="16"/>
              </w:rPr>
              <w:t>mesiac</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
          <w:p w14:paraId="3ECE3237" w14:textId="77777777" w:rsidR="00261FF9" w:rsidRPr="00292CB0" w:rsidRDefault="00261FF9" w:rsidP="002C09AB">
            <w:pPr>
              <w:tabs>
                <w:tab w:val="left" w:pos="567"/>
              </w:tabs>
              <w:spacing w:after="0" w:line="240" w:lineRule="auto"/>
              <w:jc w:val="both"/>
              <w:rPr>
                <w:rFonts w:cstheme="minorHAnsi"/>
                <w:sz w:val="16"/>
                <w:szCs w:val="16"/>
              </w:rPr>
            </w:pPr>
            <w:r w:rsidRPr="00292CB0">
              <w:rPr>
                <w:rFonts w:cstheme="minorHAnsi"/>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1" w:history="1">
              <w:r w:rsidRPr="00292CB0">
                <w:rPr>
                  <w:rStyle w:val="Hypertextovprepojenie"/>
                  <w:rFonts w:eastAsia="Arial Unicode MS" w:cstheme="minorHAnsi"/>
                  <w:color w:val="auto"/>
                  <w:sz w:val="16"/>
                  <w:szCs w:val="16"/>
                </w:rPr>
                <w:t>https://oversi.gov.sk/</w:t>
              </w:r>
            </w:hyperlink>
            <w:r w:rsidRPr="00292CB0">
              <w:rPr>
                <w:rFonts w:cstheme="minorHAnsi"/>
                <w:sz w:val="16"/>
                <w:szCs w:val="16"/>
              </w:rPr>
              <w:t xml:space="preserve">, PPA vyzve žiadateľa na predloženie výpisu z registra trestov, ktorý nie je starší ako 1 mesiac ku dňu doplnenia </w:t>
            </w:r>
            <w:proofErr w:type="spellStart"/>
            <w:r w:rsidRPr="00292CB0">
              <w:rPr>
                <w:rFonts w:cstheme="minorHAnsi"/>
                <w:sz w:val="16"/>
                <w:szCs w:val="16"/>
              </w:rPr>
              <w:t>ŽoNFP</w:t>
            </w:r>
            <w:proofErr w:type="spellEnd"/>
            <w:r w:rsidRPr="00292CB0">
              <w:rPr>
                <w:rFonts w:cstheme="minorHAnsi"/>
                <w:sz w:val="16"/>
                <w:szCs w:val="16"/>
              </w:rPr>
              <w:t>.</w:t>
            </w:r>
          </w:p>
          <w:p w14:paraId="07694340" w14:textId="77777777" w:rsidR="00261FF9" w:rsidRPr="00292CB0" w:rsidRDefault="00261FF9" w:rsidP="002C09AB">
            <w:pPr>
              <w:spacing w:after="0" w:line="240" w:lineRule="auto"/>
              <w:jc w:val="both"/>
              <w:rPr>
                <w:rFonts w:cstheme="minorHAnsi"/>
                <w:b/>
                <w:sz w:val="16"/>
                <w:szCs w:val="16"/>
              </w:rPr>
            </w:pPr>
            <w:r w:rsidRPr="00292CB0">
              <w:rPr>
                <w:rFonts w:cstheme="minorHAnsi"/>
                <w:b/>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292CB0" w:rsidRDefault="00261FF9" w:rsidP="002C09AB">
            <w:pPr>
              <w:spacing w:after="0" w:line="240" w:lineRule="auto"/>
              <w:jc w:val="both"/>
              <w:rPr>
                <w:rFonts w:cstheme="minorHAnsi"/>
                <w:b/>
                <w:bCs/>
                <w:iCs/>
                <w:sz w:val="16"/>
                <w:szCs w:val="16"/>
              </w:rPr>
            </w:pPr>
            <w:r w:rsidRPr="00292CB0">
              <w:rPr>
                <w:rFonts w:cstheme="minorHAnsi"/>
                <w:b/>
                <w:sz w:val="16"/>
                <w:szCs w:val="16"/>
              </w:rPr>
              <w:t xml:space="preserve">Ak v priebehu konania o </w:t>
            </w:r>
            <w:proofErr w:type="spellStart"/>
            <w:r w:rsidRPr="00292CB0">
              <w:rPr>
                <w:rFonts w:cstheme="minorHAnsi"/>
                <w:b/>
                <w:sz w:val="16"/>
                <w:szCs w:val="16"/>
              </w:rPr>
              <w:t>ŽoNFP</w:t>
            </w:r>
            <w:proofErr w:type="spellEnd"/>
            <w:r w:rsidRPr="00292CB0">
              <w:rPr>
                <w:rFonts w:cstheme="minorHAnsi"/>
                <w:b/>
                <w:sz w:val="16"/>
                <w:szCs w:val="16"/>
              </w:rPr>
              <w:t xml:space="preserve"> dôjde k zmene štatutárneho orgánu, resp. člena štatutárneho orgánu alebo k zmene či k doplneniu osoby splnomocnenej zastupovať žiadateľa v konan</w:t>
            </w:r>
            <w:r w:rsidR="00BA3291" w:rsidRPr="00292CB0">
              <w:rPr>
                <w:rFonts w:cstheme="minorHAnsi"/>
                <w:b/>
                <w:sz w:val="16"/>
                <w:szCs w:val="16"/>
              </w:rPr>
              <w:t>í a žiadateľ zasiela oznámenie</w:t>
            </w:r>
            <w:r w:rsidRPr="00292CB0">
              <w:rPr>
                <w:rFonts w:cstheme="minorHAnsi"/>
                <w:b/>
                <w:sz w:val="16"/>
                <w:szCs w:val="16"/>
              </w:rPr>
              <w:t xml:space="preserve"> </w:t>
            </w:r>
            <w:r w:rsidR="00BA3291" w:rsidRPr="00292CB0">
              <w:rPr>
                <w:rFonts w:cstheme="minorHAnsi"/>
                <w:b/>
                <w:sz w:val="16"/>
                <w:szCs w:val="16"/>
              </w:rPr>
              <w:t>o takejto zmene</w:t>
            </w:r>
            <w:r w:rsidRPr="00292CB0">
              <w:rPr>
                <w:rFonts w:cstheme="minorHAnsi"/>
                <w:b/>
                <w:sz w:val="16"/>
                <w:szCs w:val="16"/>
              </w:rPr>
              <w:t xml:space="preserve"> spolu s </w:t>
            </w:r>
            <w:r w:rsidRPr="00292CB0">
              <w:rPr>
                <w:rFonts w:cstheme="minorHAnsi"/>
                <w:b/>
                <w:bCs/>
                <w:iCs/>
                <w:sz w:val="16"/>
                <w:szCs w:val="16"/>
              </w:rPr>
              <w:t xml:space="preserve">údajmi potrebnými na vyžiadanie výpisu z registra trestov alebo Výpisom z registra trestov </w:t>
            </w:r>
            <w:r w:rsidRPr="00292CB0">
              <w:rPr>
                <w:rFonts w:cstheme="minorHAnsi"/>
                <w:b/>
                <w:sz w:val="16"/>
                <w:szCs w:val="16"/>
              </w:rPr>
              <w:t>nie starším ako 1 mesiac ku dňu zaslania oznámenia.</w:t>
            </w:r>
          </w:p>
          <w:p w14:paraId="4C759346" w14:textId="48BD37AF"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559FC3D0" w14:textId="6D81BBFC" w:rsidR="00261FF9" w:rsidRPr="00292CB0" w:rsidRDefault="001E75C8" w:rsidP="009F1D61">
            <w:pPr>
              <w:pStyle w:val="Odsekzoznamu"/>
              <w:numPr>
                <w:ilvl w:val="0"/>
                <w:numId w:val="102"/>
              </w:numPr>
              <w:spacing w:after="0" w:line="240" w:lineRule="auto"/>
              <w:ind w:left="209" w:hanging="209"/>
              <w:jc w:val="both"/>
              <w:rPr>
                <w:rFonts w:cstheme="minorHAnsi"/>
                <w:bCs/>
                <w:iCs/>
                <w:sz w:val="16"/>
                <w:szCs w:val="16"/>
              </w:rPr>
            </w:pPr>
            <w:r w:rsidRPr="00292CB0">
              <w:rPr>
                <w:rFonts w:cstheme="minorHAnsi"/>
                <w:bCs/>
                <w:iCs/>
                <w:sz w:val="16"/>
                <w:szCs w:val="16"/>
              </w:rPr>
              <w:t>Udelenie súhlasu</w:t>
            </w:r>
            <w:r w:rsidR="00261FF9" w:rsidRPr="00292CB0">
              <w:rPr>
                <w:rFonts w:cstheme="minorHAnsi"/>
                <w:bCs/>
                <w:iCs/>
                <w:sz w:val="16"/>
                <w:szCs w:val="16"/>
              </w:rPr>
              <w:t xml:space="preserve"> 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2E8F7DF6" w14:textId="5B4F95C1" w:rsidR="00261FF9" w:rsidRPr="00292CB0" w:rsidRDefault="00261FF9" w:rsidP="009F1D61">
            <w:pPr>
              <w:pStyle w:val="Odsekzoznamu"/>
              <w:numPr>
                <w:ilvl w:val="0"/>
                <w:numId w:val="102"/>
              </w:numPr>
              <w:spacing w:after="0" w:line="240" w:lineRule="auto"/>
              <w:ind w:left="209" w:hanging="209"/>
              <w:jc w:val="both"/>
              <w:rPr>
                <w:rFonts w:cstheme="minorHAnsi"/>
                <w:b/>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566347" w:rsidRPr="00292CB0">
              <w:rPr>
                <w:rFonts w:cstheme="minorHAnsi"/>
                <w:bCs/>
                <w:sz w:val="16"/>
                <w:szCs w:val="16"/>
              </w:rPr>
              <w:t xml:space="preserve"> starší</w:t>
            </w:r>
            <w:r w:rsidRPr="00292CB0">
              <w:rPr>
                <w:rFonts w:cstheme="minorHAnsi"/>
                <w:bCs/>
                <w:sz w:val="16"/>
                <w:szCs w:val="16"/>
              </w:rPr>
              <w:t xml:space="preserve"> ako 1 mesiac ku dňu predloženia </w:t>
            </w:r>
            <w:proofErr w:type="spellStart"/>
            <w:r w:rsidRPr="00292CB0">
              <w:rPr>
                <w:rFonts w:cstheme="minorHAnsi"/>
                <w:bCs/>
                <w:sz w:val="16"/>
                <w:szCs w:val="16"/>
              </w:rPr>
              <w:t>ŽoNFP</w:t>
            </w:r>
            <w:proofErr w:type="spellEnd"/>
            <w:r w:rsidRPr="00292CB0">
              <w:rPr>
                <w:rFonts w:cstheme="minorHAnsi"/>
                <w:sz w:val="16"/>
                <w:szCs w:val="16"/>
              </w:rPr>
              <w:t xml:space="preserve">, </w:t>
            </w:r>
            <w:r w:rsidRPr="00292CB0">
              <w:rPr>
                <w:rFonts w:cstheme="minorHAnsi"/>
                <w:bCs/>
                <w:iCs/>
                <w:sz w:val="16"/>
                <w:szCs w:val="16"/>
              </w:rPr>
              <w:t xml:space="preserve">a to za každú osobu oprávnenú konať v mene žiadateľa </w:t>
            </w:r>
            <w:r w:rsidRPr="00292CB0">
              <w:rPr>
                <w:rFonts w:cstheme="minorHAnsi"/>
                <w:sz w:val="16"/>
                <w:szCs w:val="16"/>
              </w:rPr>
              <w:t>(len v prípade technických problémov, nefunkčnosti ITMS2014+ alebo v prípade ak je žiadateľ štatutárny orgán, člen štatutárneho orgánu, prokurista/osoba splnomocnená zastup</w:t>
            </w:r>
            <w:r w:rsidR="008A4018" w:rsidRPr="00292CB0">
              <w:rPr>
                <w:rFonts w:cstheme="minorHAnsi"/>
                <w:sz w:val="16"/>
                <w:szCs w:val="16"/>
              </w:rPr>
              <w:t>ovať v konaní o </w:t>
            </w:r>
            <w:proofErr w:type="spellStart"/>
            <w:r w:rsidR="008A4018" w:rsidRPr="00292CB0">
              <w:rPr>
                <w:rFonts w:cstheme="minorHAnsi"/>
                <w:sz w:val="16"/>
                <w:szCs w:val="16"/>
              </w:rPr>
              <w:t>ŽoNFP</w:t>
            </w:r>
            <w:proofErr w:type="spellEnd"/>
            <w:r w:rsidR="008A4018" w:rsidRPr="00292CB0">
              <w:rPr>
                <w:rFonts w:cstheme="minorHAnsi"/>
                <w:sz w:val="16"/>
                <w:szCs w:val="16"/>
              </w:rPr>
              <w:t xml:space="preserve"> osobou zo zahraničia a pod.), </w:t>
            </w:r>
            <w:proofErr w:type="spellStart"/>
            <w:r w:rsidR="00403E7C" w:rsidRPr="00292CB0">
              <w:rPr>
                <w:rFonts w:cstheme="minorHAnsi"/>
                <w:b/>
                <w:sz w:val="16"/>
                <w:szCs w:val="16"/>
              </w:rPr>
              <w:t>sken</w:t>
            </w:r>
            <w:proofErr w:type="spellEnd"/>
            <w:r w:rsidR="00403E7C" w:rsidRPr="00292CB0">
              <w:rPr>
                <w:rFonts w:cstheme="minorHAnsi"/>
                <w:b/>
                <w:sz w:val="16"/>
                <w:szCs w:val="16"/>
              </w:rPr>
              <w:t xml:space="preserve"> listinného originálu</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46AE7BF" w14:textId="687124E6"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773E24" w14:textId="1AB1B023" w:rsidR="00261FF9" w:rsidRPr="00292CB0" w:rsidRDefault="00D93F23" w:rsidP="004800B7">
            <w:pPr>
              <w:pStyle w:val="Odsekzoznamu"/>
              <w:numPr>
                <w:ilvl w:val="0"/>
                <w:numId w:val="217"/>
              </w:numPr>
              <w:spacing w:after="0" w:line="240" w:lineRule="auto"/>
              <w:ind w:left="213" w:hanging="213"/>
              <w:jc w:val="both"/>
              <w:rPr>
                <w:rFonts w:cstheme="minorHAnsi"/>
                <w:sz w:val="16"/>
                <w:szCs w:val="16"/>
              </w:rPr>
            </w:pPr>
            <w:r w:rsidRPr="00292CB0">
              <w:rPr>
                <w:rFonts w:cstheme="minorHAnsi"/>
                <w:sz w:val="16"/>
                <w:szCs w:val="16"/>
              </w:rPr>
              <w:t>o</w:t>
            </w:r>
            <w:r w:rsidR="008A4018" w:rsidRPr="00292CB0">
              <w:rPr>
                <w:rFonts w:cstheme="minorHAnsi"/>
                <w:sz w:val="16"/>
                <w:szCs w:val="16"/>
              </w:rPr>
              <w:t>verenie prostredníctvom</w:t>
            </w:r>
            <w:r w:rsidR="00261FF9" w:rsidRPr="00292CB0">
              <w:rPr>
                <w:rFonts w:cstheme="minorHAnsi"/>
                <w:sz w:val="16"/>
                <w:szCs w:val="16"/>
              </w:rPr>
              <w:t xml:space="preserve"> integrácie na register trestov fyzických osôb (Generálna prokuratúra SR). Žiada</w:t>
            </w:r>
            <w:r w:rsidR="00C747E7" w:rsidRPr="00292CB0">
              <w:rPr>
                <w:rFonts w:cstheme="minorHAnsi"/>
                <w:sz w:val="16"/>
                <w:szCs w:val="16"/>
              </w:rPr>
              <w:t>teľ je povinný  predložiť</w:t>
            </w:r>
            <w:r w:rsidRPr="00292CB0">
              <w:rPr>
                <w:rFonts w:cstheme="minorHAnsi"/>
                <w:sz w:val="16"/>
                <w:szCs w:val="16"/>
              </w:rPr>
              <w:t xml:space="preserve"> Prílohu č. 22B </w:t>
            </w:r>
            <w:r w:rsidR="00261FF9" w:rsidRPr="00292CB0">
              <w:rPr>
                <w:rFonts w:cstheme="minorHAnsi"/>
                <w:sz w:val="16"/>
                <w:szCs w:val="16"/>
              </w:rPr>
              <w:t>v zmysle zákona č. 330/2007 Z. z. v spojitosti s § 47a zákona o príspevku z</w:t>
            </w:r>
            <w:r w:rsidR="00C747E7" w:rsidRPr="00292CB0">
              <w:rPr>
                <w:rFonts w:cstheme="minorHAnsi"/>
                <w:sz w:val="16"/>
                <w:szCs w:val="16"/>
              </w:rPr>
              <w:t> </w:t>
            </w:r>
            <w:r w:rsidR="00261FF9" w:rsidRPr="00292CB0">
              <w:rPr>
                <w:rFonts w:cstheme="minorHAnsi"/>
                <w:sz w:val="16"/>
                <w:szCs w:val="16"/>
              </w:rPr>
              <w:t>EŠIF</w:t>
            </w:r>
            <w:r w:rsidR="00C747E7" w:rsidRPr="00292CB0">
              <w:rPr>
                <w:rFonts w:cstheme="minorHAnsi"/>
                <w:sz w:val="16"/>
                <w:szCs w:val="16"/>
              </w:rPr>
              <w:t xml:space="preserve"> alebo výpis z</w:t>
            </w:r>
            <w:r w:rsidR="001E75C8" w:rsidRPr="00292CB0">
              <w:rPr>
                <w:rFonts w:cstheme="minorHAnsi"/>
                <w:sz w:val="16"/>
                <w:szCs w:val="16"/>
              </w:rPr>
              <w:t> registra trestov</w:t>
            </w:r>
            <w:r w:rsidR="00261FF9" w:rsidRPr="00292CB0">
              <w:rPr>
                <w:rFonts w:cstheme="minorHAnsi"/>
                <w:sz w:val="16"/>
                <w:szCs w:val="16"/>
              </w:rPr>
              <w:t>. Poskytnutie súhlasu sa týka štatutára žiadateľa, člena štatutárneho orgánu, prokuristu a osoby splnomocnenej zastupovať žiadateľa v konaní  o </w:t>
            </w:r>
            <w:proofErr w:type="spellStart"/>
            <w:r w:rsidR="00261FF9" w:rsidRPr="00292CB0">
              <w:rPr>
                <w:rFonts w:cstheme="minorHAnsi"/>
                <w:sz w:val="16"/>
                <w:szCs w:val="16"/>
              </w:rPr>
              <w:t>ŽoNFP</w:t>
            </w:r>
            <w:proofErr w:type="spellEnd"/>
            <w:r w:rsidR="00261FF9" w:rsidRPr="00292CB0">
              <w:rPr>
                <w:rFonts w:cstheme="minorHAnsi"/>
                <w:sz w:val="16"/>
                <w:szCs w:val="16"/>
              </w:rPr>
              <w:t xml:space="preserve">. Pokiaľ je týchto osôb viacero je potrebné, aby súhlas udelila každá fyzická osoba samostatne na samostatnom tlačive, resp. v zmysle </w:t>
            </w:r>
            <w:r w:rsidR="00BA3291" w:rsidRPr="00292CB0">
              <w:rPr>
                <w:rFonts w:cstheme="minorHAnsi"/>
                <w:sz w:val="16"/>
                <w:szCs w:val="16"/>
              </w:rPr>
              <w:t xml:space="preserve">dokumentácie uvedenej  v časti </w:t>
            </w:r>
            <w:r w:rsidR="00261FF9" w:rsidRPr="00292CB0">
              <w:rPr>
                <w:rFonts w:cstheme="minorHAnsi"/>
                <w:sz w:val="16"/>
                <w:szCs w:val="16"/>
              </w:rPr>
              <w:t>„Forma a spôsob preukázania splnenia PPP“</w:t>
            </w:r>
          </w:p>
        </w:tc>
      </w:tr>
      <w:tr w:rsidR="00292CB0" w:rsidRPr="00292CB0" w14:paraId="581AA4E1" w14:textId="77777777" w:rsidTr="006F6409">
        <w:trPr>
          <w:trHeight w:val="284"/>
          <w:jc w:val="right"/>
        </w:trPr>
        <w:tc>
          <w:tcPr>
            <w:tcW w:w="562" w:type="dxa"/>
            <w:shd w:val="clear" w:color="auto" w:fill="auto"/>
            <w:vAlign w:val="center"/>
          </w:tcPr>
          <w:p w14:paraId="76AFCEF0" w14:textId="79E5C730"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1.5</w:t>
            </w:r>
          </w:p>
        </w:tc>
        <w:tc>
          <w:tcPr>
            <w:tcW w:w="13608" w:type="dxa"/>
            <w:shd w:val="clear" w:color="auto" w:fill="auto"/>
            <w:vAlign w:val="center"/>
          </w:tcPr>
          <w:p w14:paraId="11F75274" w14:textId="1DE732A8" w:rsidR="00261FF9" w:rsidRPr="00292CB0" w:rsidRDefault="00261FF9" w:rsidP="002C09AB">
            <w:pPr>
              <w:spacing w:after="0" w:line="240" w:lineRule="auto"/>
              <w:rPr>
                <w:rFonts w:cstheme="minorHAnsi"/>
                <w:b/>
                <w:sz w:val="18"/>
                <w:szCs w:val="18"/>
              </w:rPr>
            </w:pPr>
            <w:r w:rsidRPr="00292CB0">
              <w:rPr>
                <w:rFonts w:cstheme="minorHAnsi"/>
                <w:b/>
                <w:sz w:val="18"/>
                <w:szCs w:val="18"/>
              </w:rPr>
              <w:t>Podmienka, že žiadateľ je zapísaný v registri partnerov verejného sektora podľa osobitného predpisu</w:t>
            </w:r>
          </w:p>
          <w:p w14:paraId="5822E622" w14:textId="77777777" w:rsidR="00261FF9" w:rsidRPr="00292CB0" w:rsidRDefault="00261FF9" w:rsidP="002C09AB">
            <w:pPr>
              <w:tabs>
                <w:tab w:val="left" w:pos="1276"/>
              </w:tabs>
              <w:spacing w:after="0" w:line="240" w:lineRule="auto"/>
              <w:jc w:val="both"/>
              <w:rPr>
                <w:rFonts w:cstheme="minorHAnsi"/>
                <w:sz w:val="16"/>
                <w:szCs w:val="16"/>
              </w:rPr>
            </w:pPr>
            <w:r w:rsidRPr="00292CB0">
              <w:rPr>
                <w:rFonts w:cstheme="minorHAnsi"/>
                <w:sz w:val="16"/>
                <w:szCs w:val="16"/>
              </w:rPr>
              <w:t xml:space="preserve">Žiadateľ, na ktorého sa vzťahuje povinnosť registrácie v registri partnerov verejného sektora, musí byť zapísaný v registri podľa zákona č. 315/2016 </w:t>
            </w:r>
            <w:proofErr w:type="spellStart"/>
            <w:r w:rsidRPr="00292CB0">
              <w:rPr>
                <w:rFonts w:cstheme="minorHAnsi"/>
                <w:sz w:val="16"/>
                <w:szCs w:val="16"/>
              </w:rPr>
              <w:t>Z.z</w:t>
            </w:r>
            <w:proofErr w:type="spellEnd"/>
            <w:r w:rsidRPr="00292CB0">
              <w:rPr>
                <w:rFonts w:cstheme="minorHAnsi"/>
                <w:sz w:val="16"/>
                <w:szCs w:val="16"/>
              </w:rPr>
              <w:t xml:space="preserve">. o registri partnerov verejného sektora a o zmene a doplnení niektorých zákonov. </w:t>
            </w:r>
          </w:p>
          <w:p w14:paraId="4DE396D2"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Podmienka sa nevzťahuje: </w:t>
            </w:r>
          </w:p>
          <w:p w14:paraId="2F1DC26B"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na obec ako subjekt verejnej správy,</w:t>
            </w:r>
          </w:p>
          <w:p w14:paraId="23B84B54" w14:textId="67F91FF8"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 na subjekty podľa § 2 ods. 2 až </w:t>
            </w:r>
            <w:r w:rsidR="00566347" w:rsidRPr="00292CB0">
              <w:rPr>
                <w:rFonts w:asciiTheme="minorHAnsi" w:hAnsiTheme="minorHAnsi" w:cstheme="minorHAnsi"/>
                <w:sz w:val="16"/>
                <w:szCs w:val="16"/>
              </w:rPr>
              <w:t>4 zákona o registri partnerov verejného sektora</w:t>
            </w:r>
            <w:r w:rsidRPr="00292CB0">
              <w:rPr>
                <w:rFonts w:asciiTheme="minorHAnsi" w:hAnsiTheme="minorHAnsi" w:cstheme="minorHAnsi"/>
                <w:sz w:val="16"/>
                <w:szCs w:val="16"/>
              </w:rPr>
              <w:t xml:space="preserve">. </w:t>
            </w:r>
          </w:p>
          <w:p w14:paraId="702EA1CA" w14:textId="77777777" w:rsidR="00261FF9" w:rsidRPr="00292CB0" w:rsidRDefault="00261FF9" w:rsidP="002C09AB">
            <w:pPr>
              <w:spacing w:after="0" w:line="240" w:lineRule="auto"/>
              <w:jc w:val="both"/>
              <w:rPr>
                <w:rFonts w:eastAsiaTheme="minorHAnsi" w:cstheme="minorHAnsi"/>
                <w:sz w:val="16"/>
                <w:szCs w:val="16"/>
              </w:rPr>
            </w:pPr>
            <w:r w:rsidRPr="00292CB0">
              <w:rPr>
                <w:rFonts w:cstheme="minorHAnsi"/>
                <w:bCs/>
                <w:iCs/>
                <w:sz w:val="16"/>
                <w:szCs w:val="16"/>
                <w:u w:val="single"/>
              </w:rPr>
              <w:t xml:space="preserve">Podmienka má byť splnená najneskôr pred uzatvorením zmluvy o poskytnutí NFP. </w:t>
            </w:r>
            <w:r w:rsidRPr="00292CB0">
              <w:rPr>
                <w:rFonts w:eastAsiaTheme="minorHAnsi" w:cstheme="minorHAnsi"/>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p w14:paraId="4801BF23" w14:textId="52CBC099"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724EB8B" w14:textId="54146BB9"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 </w:t>
            </w:r>
          </w:p>
          <w:p w14:paraId="338C4124" w14:textId="6B7C2AEE" w:rsidR="00403E7C"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F95ABB" w14:textId="29EC5484" w:rsidR="00261FF9" w:rsidRPr="00292CB0" w:rsidRDefault="00461D54" w:rsidP="004800B7">
            <w:pPr>
              <w:pStyle w:val="Odsekzoznamu"/>
              <w:keepLines/>
              <w:widowControl w:val="0"/>
              <w:numPr>
                <w:ilvl w:val="0"/>
                <w:numId w:val="217"/>
              </w:numPr>
              <w:tabs>
                <w:tab w:val="left" w:pos="210"/>
                <w:tab w:val="left" w:pos="851"/>
              </w:tabs>
              <w:spacing w:after="0" w:line="240" w:lineRule="auto"/>
              <w:ind w:hanging="720"/>
              <w:rPr>
                <w:rFonts w:cstheme="minorHAnsi"/>
                <w:sz w:val="16"/>
                <w:szCs w:val="16"/>
              </w:rPr>
            </w:pPr>
            <w:r w:rsidRPr="00292CB0">
              <w:rPr>
                <w:rFonts w:cstheme="minorHAnsi"/>
                <w:sz w:val="16"/>
                <w:szCs w:val="16"/>
              </w:rPr>
              <w:t xml:space="preserve"> Overenie na webovom sídle </w:t>
            </w:r>
            <w:hyperlink r:id="rId23"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tc>
      </w:tr>
      <w:tr w:rsidR="00292CB0" w:rsidRPr="00292CB0" w14:paraId="46A69113" w14:textId="77777777" w:rsidTr="006F6409">
        <w:trPr>
          <w:trHeight w:val="284"/>
          <w:jc w:val="right"/>
        </w:trPr>
        <w:tc>
          <w:tcPr>
            <w:tcW w:w="562" w:type="dxa"/>
            <w:shd w:val="clear" w:color="auto" w:fill="auto"/>
            <w:vAlign w:val="center"/>
          </w:tcPr>
          <w:p w14:paraId="7A8D9F53" w14:textId="4366AEC6" w:rsidR="00261FF9"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1.6</w:t>
            </w:r>
          </w:p>
        </w:tc>
        <w:tc>
          <w:tcPr>
            <w:tcW w:w="13608" w:type="dxa"/>
            <w:shd w:val="clear" w:color="auto" w:fill="auto"/>
            <w:vAlign w:val="center"/>
          </w:tcPr>
          <w:p w14:paraId="161C9D07" w14:textId="6A64169F" w:rsidR="00261FF9" w:rsidRPr="00292CB0" w:rsidRDefault="00261FF9" w:rsidP="002C09AB">
            <w:pPr>
              <w:spacing w:after="0" w:line="240" w:lineRule="auto"/>
              <w:rPr>
                <w:rFonts w:cstheme="minorHAnsi"/>
                <w:b/>
                <w:iCs/>
                <w:sz w:val="18"/>
                <w:szCs w:val="18"/>
              </w:rPr>
            </w:pPr>
            <w:r w:rsidRPr="00292CB0">
              <w:rPr>
                <w:rFonts w:cstheme="minorHAnsi"/>
                <w:b/>
                <w:bCs/>
                <w:sz w:val="18"/>
                <w:szCs w:val="18"/>
              </w:rPr>
              <w:t>Podmienka realizácie investície na oprávnenom území</w:t>
            </w:r>
          </w:p>
          <w:p w14:paraId="62C0D408"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292CB0" w:rsidRDefault="00261FF9" w:rsidP="002C09AB">
            <w:pPr>
              <w:spacing w:after="0" w:line="240" w:lineRule="auto"/>
              <w:jc w:val="both"/>
              <w:rPr>
                <w:rFonts w:cstheme="minorHAnsi"/>
                <w:sz w:val="16"/>
                <w:szCs w:val="16"/>
              </w:rPr>
            </w:pPr>
            <w:r w:rsidRPr="00292CB0">
              <w:rPr>
                <w:rFonts w:cstheme="minorHAnsi"/>
                <w:sz w:val="16"/>
                <w:szCs w:val="16"/>
              </w:rPr>
              <w:t>Žiadateľ sa zaviaže, že bude využívať predmet projektu na účel uvedený v </w:t>
            </w:r>
            <w:proofErr w:type="spellStart"/>
            <w:r w:rsidRPr="00292CB0">
              <w:rPr>
                <w:rFonts w:cstheme="minorHAnsi"/>
                <w:sz w:val="16"/>
                <w:szCs w:val="16"/>
              </w:rPr>
              <w:t>ŽoNFP</w:t>
            </w:r>
            <w:proofErr w:type="spellEnd"/>
            <w:r w:rsidRPr="00292CB0">
              <w:rPr>
                <w:rFonts w:cstheme="minorHAnsi"/>
                <w:sz w:val="16"/>
                <w:szCs w:val="16"/>
              </w:rPr>
              <w:t xml:space="preserve">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w:t>
            </w:r>
            <w:proofErr w:type="spellStart"/>
            <w:r w:rsidRPr="00292CB0">
              <w:rPr>
                <w:rFonts w:cstheme="minorHAnsi"/>
                <w:sz w:val="16"/>
                <w:szCs w:val="16"/>
              </w:rPr>
              <w:t>ŽoNFP</w:t>
            </w:r>
            <w:proofErr w:type="spellEnd"/>
            <w:r w:rsidRPr="00292CB0">
              <w:rPr>
                <w:rFonts w:cstheme="minorHAnsi"/>
                <w:sz w:val="16"/>
                <w:szCs w:val="16"/>
              </w:rPr>
              <w:t>.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Forma a spôsob preukázania splnenia PPP</w:t>
            </w:r>
          </w:p>
          <w:p w14:paraId="3A151A06" w14:textId="7777777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lastRenderedPageBreak/>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p>
          <w:p w14:paraId="0C7E1071" w14:textId="3CD083D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6 - </w:t>
            </w:r>
            <w:r w:rsidRPr="00292CB0">
              <w:rPr>
                <w:rFonts w:cstheme="minorHAnsi"/>
                <w:bCs/>
                <w:sz w:val="16"/>
                <w:szCs w:val="16"/>
              </w:rPr>
              <w:t xml:space="preserve">Miesto </w:t>
            </w:r>
            <w:r w:rsidRPr="00292CB0">
              <w:rPr>
                <w:rFonts w:cstheme="minorHAnsi"/>
                <w:sz w:val="16"/>
                <w:szCs w:val="16"/>
              </w:rPr>
              <w:t>realizácie</w:t>
            </w:r>
            <w:r w:rsidRPr="00292CB0">
              <w:rPr>
                <w:rFonts w:cstheme="minorHAnsi"/>
                <w:bCs/>
                <w:sz w:val="16"/>
                <w:szCs w:val="16"/>
              </w:rPr>
              <w:t xml:space="preserve"> projektu)</w:t>
            </w:r>
          </w:p>
          <w:p w14:paraId="5B498183" w14:textId="34D95FE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E5EC4A" w14:textId="58EDEAD7" w:rsidR="00261FF9" w:rsidRPr="00292CB0" w:rsidRDefault="00BA3291" w:rsidP="004800B7">
            <w:pPr>
              <w:pStyle w:val="Odsekzoznamu"/>
              <w:numPr>
                <w:ilvl w:val="0"/>
                <w:numId w:val="2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261FF9" w:rsidRPr="00292CB0">
              <w:rPr>
                <w:rFonts w:cstheme="minorHAnsi"/>
                <w:sz w:val="16"/>
                <w:szCs w:val="16"/>
              </w:rPr>
              <w:t xml:space="preserve"> „Forma a spôsob preukázania splnenia PPP“</w:t>
            </w:r>
          </w:p>
        </w:tc>
      </w:tr>
      <w:tr w:rsidR="00292CB0" w:rsidRPr="00292CB0" w14:paraId="70EC6C41" w14:textId="77777777" w:rsidTr="006F6409">
        <w:trPr>
          <w:trHeight w:val="284"/>
          <w:jc w:val="right"/>
        </w:trPr>
        <w:tc>
          <w:tcPr>
            <w:tcW w:w="562" w:type="dxa"/>
            <w:shd w:val="clear" w:color="auto" w:fill="auto"/>
            <w:vAlign w:val="center"/>
          </w:tcPr>
          <w:p w14:paraId="2E5625BB" w14:textId="08F16F17" w:rsidR="00BD65BB" w:rsidRPr="00292CB0" w:rsidRDefault="00BD65BB" w:rsidP="002C09AB">
            <w:pPr>
              <w:spacing w:after="0" w:line="240" w:lineRule="auto"/>
              <w:jc w:val="center"/>
              <w:rPr>
                <w:rFonts w:cstheme="minorHAnsi"/>
                <w:b/>
                <w:strike/>
                <w:sz w:val="16"/>
                <w:szCs w:val="16"/>
              </w:rPr>
            </w:pPr>
            <w:r w:rsidRPr="00292CB0">
              <w:rPr>
                <w:rFonts w:cstheme="minorHAnsi"/>
                <w:b/>
                <w:bCs/>
                <w:sz w:val="16"/>
                <w:szCs w:val="16"/>
              </w:rPr>
              <w:lastRenderedPageBreak/>
              <w:t>1.7</w:t>
            </w:r>
          </w:p>
        </w:tc>
        <w:tc>
          <w:tcPr>
            <w:tcW w:w="13608" w:type="dxa"/>
            <w:shd w:val="clear" w:color="auto" w:fill="auto"/>
            <w:vAlign w:val="center"/>
          </w:tcPr>
          <w:p w14:paraId="6D4777FE" w14:textId="6A424117" w:rsidR="00BD65BB" w:rsidRPr="00292CB0" w:rsidRDefault="00BD65BB" w:rsidP="002C09AB">
            <w:pPr>
              <w:spacing w:after="0" w:line="240" w:lineRule="auto"/>
              <w:rPr>
                <w:rFonts w:cstheme="minorHAnsi"/>
                <w:b/>
                <w:iCs/>
                <w:sz w:val="18"/>
                <w:szCs w:val="18"/>
              </w:rPr>
            </w:pPr>
            <w:r w:rsidRPr="00292CB0">
              <w:rPr>
                <w:rFonts w:cstheme="minorHAnsi"/>
                <w:b/>
                <w:iCs/>
                <w:sz w:val="18"/>
                <w:szCs w:val="18"/>
              </w:rPr>
              <w:t xml:space="preserve">Podmienky týkajúce sa štátnej pomoci a vyplývajúce zo schém štátnej pomoci/pomoci de </w:t>
            </w:r>
            <w:proofErr w:type="spellStart"/>
            <w:r w:rsidRPr="00292CB0">
              <w:rPr>
                <w:rFonts w:cstheme="minorHAnsi"/>
                <w:b/>
                <w:iCs/>
                <w:sz w:val="18"/>
                <w:szCs w:val="18"/>
              </w:rPr>
              <w:t>minimis</w:t>
            </w:r>
            <w:proofErr w:type="spellEnd"/>
          </w:p>
          <w:p w14:paraId="39AF1596" w14:textId="77777777" w:rsidR="00315DDC" w:rsidRPr="00292CB0" w:rsidRDefault="00315DDC" w:rsidP="00315DDC">
            <w:pPr>
              <w:tabs>
                <w:tab w:val="left" w:pos="567"/>
                <w:tab w:val="left" w:pos="851"/>
              </w:tabs>
              <w:spacing w:after="0" w:line="240" w:lineRule="auto"/>
              <w:jc w:val="both"/>
              <w:rPr>
                <w:sz w:val="16"/>
                <w:szCs w:val="16"/>
              </w:rPr>
            </w:pPr>
            <w:r w:rsidRPr="00292CB0">
              <w:rPr>
                <w:sz w:val="16"/>
                <w:szCs w:val="16"/>
              </w:rPr>
              <w:t xml:space="preserve">V prípade, že sa na dané činnosti vzťahujú pravidlá štátnej pomoci resp. pomoci de </w:t>
            </w:r>
            <w:proofErr w:type="spellStart"/>
            <w:r w:rsidRPr="00292CB0">
              <w:rPr>
                <w:sz w:val="16"/>
                <w:szCs w:val="16"/>
              </w:rPr>
              <w:t>minimis</w:t>
            </w:r>
            <w:proofErr w:type="spellEnd"/>
            <w:r w:rsidRPr="00292CB0">
              <w:rPr>
                <w:sz w:val="16"/>
                <w:szCs w:val="16"/>
              </w:rPr>
              <w:t xml:space="preserve">, žiadateľ musí spĺňať podmienky vyplývajúce zo schém štátnej pomoci/pomoci de </w:t>
            </w:r>
            <w:proofErr w:type="spellStart"/>
            <w:r w:rsidRPr="00292CB0">
              <w:rPr>
                <w:sz w:val="16"/>
                <w:szCs w:val="16"/>
              </w:rPr>
              <w:t>minimis</w:t>
            </w:r>
            <w:proofErr w:type="spellEnd"/>
            <w:r w:rsidRPr="00292CB0">
              <w:rPr>
                <w:sz w:val="16"/>
                <w:szCs w:val="16"/>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292CB0">
              <w:rPr>
                <w:sz w:val="16"/>
                <w:szCs w:val="16"/>
              </w:rPr>
              <w:t>minimis</w:t>
            </w:r>
            <w:proofErr w:type="spellEnd"/>
            <w:r w:rsidRPr="00292CB0">
              <w:rPr>
                <w:sz w:val="16"/>
                <w:szCs w:val="16"/>
              </w:rPr>
              <w:t xml:space="preserve">. Nariadenie Komisie (EÚ) č. 651/2014 o vyhlásení určitých kategórií pomoci za </w:t>
            </w:r>
            <w:proofErr w:type="spellStart"/>
            <w:r w:rsidRPr="00292CB0">
              <w:rPr>
                <w:sz w:val="16"/>
                <w:szCs w:val="16"/>
              </w:rPr>
              <w:t>zlúčiteľné</w:t>
            </w:r>
            <w:proofErr w:type="spellEnd"/>
            <w:r w:rsidRPr="00292CB0">
              <w:rPr>
                <w:sz w:val="16"/>
                <w:szCs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292CB0" w:rsidRDefault="00315DDC" w:rsidP="00315DDC">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6CE23FB3" w14:textId="77777777" w:rsidR="00315DDC" w:rsidRPr="00292CB0" w:rsidRDefault="00315DDC" w:rsidP="004800B7">
            <w:pPr>
              <w:pStyle w:val="Default"/>
              <w:keepLines/>
              <w:widowControl w:val="0"/>
              <w:numPr>
                <w:ilvl w:val="0"/>
                <w:numId w:val="232"/>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3EB2B1E2" w14:textId="77777777" w:rsidR="00315DDC" w:rsidRPr="00292CB0" w:rsidRDefault="00315DDC" w:rsidP="00315DD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0EAE" w14:textId="77777777"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AACBB79" w14:textId="6E7153EA"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 (podľa relevantnosti)</w:t>
            </w:r>
          </w:p>
          <w:p w14:paraId="1B5A43EC" w14:textId="3E696127" w:rsidR="00BD65BB"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(podľa relevantnosti)</w:t>
            </w:r>
          </w:p>
        </w:tc>
      </w:tr>
      <w:tr w:rsidR="00292CB0" w:rsidRPr="00292CB0" w14:paraId="724763CB" w14:textId="77777777" w:rsidTr="006F6409">
        <w:trPr>
          <w:trHeight w:val="284"/>
          <w:jc w:val="right"/>
        </w:trPr>
        <w:tc>
          <w:tcPr>
            <w:tcW w:w="562" w:type="dxa"/>
            <w:shd w:val="clear" w:color="auto" w:fill="auto"/>
            <w:vAlign w:val="center"/>
          </w:tcPr>
          <w:p w14:paraId="5C661992" w14:textId="7F449D87" w:rsidR="00BD65BB"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1.8</w:t>
            </w:r>
          </w:p>
        </w:tc>
        <w:tc>
          <w:tcPr>
            <w:tcW w:w="13608" w:type="dxa"/>
            <w:shd w:val="clear" w:color="auto" w:fill="auto"/>
            <w:vAlign w:val="center"/>
          </w:tcPr>
          <w:p w14:paraId="4F6B8EDA" w14:textId="0F488E98" w:rsidR="00BD65BB" w:rsidRPr="00292CB0" w:rsidRDefault="00BD65BB" w:rsidP="002C09AB">
            <w:pPr>
              <w:spacing w:after="0" w:line="240" w:lineRule="auto"/>
              <w:jc w:val="both"/>
              <w:rPr>
                <w:rFonts w:cstheme="minorHAnsi"/>
                <w:b/>
                <w:bCs/>
                <w:sz w:val="18"/>
                <w:szCs w:val="18"/>
              </w:rPr>
            </w:pPr>
            <w:r w:rsidRPr="00292CB0">
              <w:rPr>
                <w:rFonts w:cstheme="minorHAnsi"/>
                <w:b/>
                <w:bCs/>
                <w:sz w:val="18"/>
                <w:szCs w:val="18"/>
              </w:rPr>
              <w:t>Podmienka oprávnenosti z hľadiska preukázania súladu s požiadavkami v oblasti posudzovania vplyvov navrhovanej činnosti na životné prostredie</w:t>
            </w:r>
          </w:p>
          <w:p w14:paraId="2E95BCD8" w14:textId="67187B64" w:rsidR="00C01431" w:rsidRPr="0073260C" w:rsidRDefault="00BD65BB" w:rsidP="002C09AB">
            <w:pPr>
              <w:pStyle w:val="Standard"/>
              <w:tabs>
                <w:tab w:val="left" w:pos="709"/>
              </w:tabs>
              <w:jc w:val="both"/>
              <w:rPr>
                <w:rFonts w:asciiTheme="minorHAnsi" w:hAnsiTheme="minorHAnsi" w:cstheme="minorHAnsi"/>
                <w:strike/>
                <w:color w:val="00B050"/>
                <w:sz w:val="16"/>
                <w:szCs w:val="16"/>
              </w:rPr>
            </w:pPr>
            <w:r w:rsidRPr="00292CB0">
              <w:rPr>
                <w:rFonts w:asciiTheme="minorHAnsi" w:hAnsiTheme="minorHAnsi" w:cstheme="minorHAnsi"/>
                <w:sz w:val="16"/>
                <w:szCs w:val="16"/>
              </w:rPr>
              <w:t xml:space="preserve">Každá investičná operácia, ak sa na ňu vzťahuje zákon č. 24/2006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posudzovaní vplyvov na životné prostredie, musí byť vopred posúdená na základe tohto zákona</w:t>
            </w:r>
            <w:r w:rsidRPr="00292CB0">
              <w:rPr>
                <w:rStyle w:val="Odkaznapoznmkupodiarou"/>
                <w:rFonts w:asciiTheme="minorHAnsi" w:eastAsiaTheme="majorEastAsia" w:hAnsiTheme="minorHAnsi" w:cstheme="minorHAnsi"/>
                <w:sz w:val="16"/>
                <w:szCs w:val="16"/>
              </w:rPr>
              <w:footnoteReference w:id="6"/>
            </w:r>
            <w:r w:rsidRPr="00292CB0">
              <w:rPr>
                <w:rFonts w:asciiTheme="minorHAnsi" w:hAnsiTheme="minorHAnsi" w:cstheme="minorHAnsi"/>
                <w:sz w:val="16"/>
                <w:szCs w:val="16"/>
              </w:rPr>
              <w:t>.</w:t>
            </w:r>
            <w:r w:rsidR="00C01431" w:rsidRPr="00292CB0">
              <w:rPr>
                <w:rFonts w:asciiTheme="minorHAnsi" w:hAnsiTheme="minorHAnsi" w:cstheme="minorHAnsi"/>
                <w:sz w:val="16"/>
                <w:szCs w:val="16"/>
              </w:rPr>
              <w:t xml:space="preserve"> </w:t>
            </w:r>
          </w:p>
          <w:p w14:paraId="0D46BC43" w14:textId="739FF771" w:rsidR="00BD65BB" w:rsidRPr="00292CB0" w:rsidRDefault="00BD65BB"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6DB10312" w14:textId="07BF7A64"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Ak je výstup z procesu posudzovania vplyvov činnosti, resp. jej zmeny na životné prostredie podľa zákona o posudzovaní vplyvov zverejnený na webovom sídle </w:t>
            </w:r>
            <w:hyperlink r:id="rId24" w:history="1">
              <w:r w:rsidRPr="00292CB0">
                <w:rPr>
                  <w:rStyle w:val="Hypertextovprepojenie"/>
                  <w:rFonts w:cstheme="minorHAnsi"/>
                  <w:color w:val="auto"/>
                  <w:sz w:val="16"/>
                  <w:szCs w:val="16"/>
                </w:rPr>
                <w:t>www.enviroportal.sk</w:t>
              </w:r>
            </w:hyperlink>
            <w:r w:rsidRPr="00292CB0">
              <w:rPr>
                <w:rFonts w:cstheme="minorHAnsi"/>
                <w:sz w:val="16"/>
                <w:szCs w:val="16"/>
              </w:rPr>
              <w:t xml:space="preserve"> je po</w:t>
            </w:r>
            <w:r w:rsidR="00C01431" w:rsidRPr="00292CB0">
              <w:rPr>
                <w:rFonts w:cstheme="minorHAnsi"/>
                <w:sz w:val="16"/>
                <w:szCs w:val="16"/>
              </w:rPr>
              <w:t xml:space="preserve">stačujúce, aby žiadateľ vo Formulári </w:t>
            </w:r>
            <w:proofErr w:type="spellStart"/>
            <w:r w:rsidR="00C01431" w:rsidRPr="00292CB0">
              <w:rPr>
                <w:rFonts w:cstheme="minorHAnsi"/>
                <w:sz w:val="16"/>
                <w:szCs w:val="16"/>
              </w:rPr>
              <w:t>ŽoNFP</w:t>
            </w:r>
            <w:proofErr w:type="spellEnd"/>
            <w:r w:rsidR="00C01431" w:rsidRPr="00292CB0">
              <w:rPr>
                <w:rFonts w:cstheme="minorHAnsi"/>
                <w:sz w:val="16"/>
                <w:szCs w:val="16"/>
              </w:rPr>
              <w:t xml:space="preserve"> – (tabuľka č. 7 - Popis projektu) </w:t>
            </w:r>
            <w:r w:rsidRPr="00292CB0">
              <w:rPr>
                <w:rFonts w:cstheme="minorHAnsi"/>
                <w:sz w:val="16"/>
                <w:szCs w:val="16"/>
              </w:rPr>
              <w:t xml:space="preserve">uviedol aktuálny odkaz na webové sídlo (funkčnú a verejne prístupnú adresu) na konkrétny zverejnený dokument. </w:t>
            </w:r>
            <w:r w:rsidRPr="00292CB0">
              <w:rPr>
                <w:rFonts w:cstheme="minorHAnsi"/>
                <w:b/>
                <w:sz w:val="16"/>
                <w:szCs w:val="16"/>
              </w:rPr>
              <w:t xml:space="preserve">V tomto prípade sa </w:t>
            </w:r>
            <w:r w:rsidRPr="00292CB0">
              <w:rPr>
                <w:rFonts w:cstheme="minorHAnsi"/>
                <w:b/>
                <w:bCs/>
                <w:sz w:val="16"/>
                <w:szCs w:val="16"/>
              </w:rPr>
              <w:t>nevyžaduje predloženie prílohy v elektronickej ani písomnej podobe.</w:t>
            </w:r>
            <w:r w:rsidRPr="00292CB0">
              <w:rPr>
                <w:rFonts w:cstheme="minorHAnsi"/>
                <w:b/>
                <w:bCs/>
                <w:i/>
                <w:strike/>
                <w:sz w:val="16"/>
                <w:szCs w:val="16"/>
                <w:u w:val="single"/>
              </w:rPr>
              <w:t xml:space="preserve"> </w:t>
            </w:r>
          </w:p>
          <w:p w14:paraId="3ACFB43D" w14:textId="7C4B83E1"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Vyjadrenie Odboru starostlivosti o životné prostredie, či projekt podl</w:t>
            </w:r>
            <w:r w:rsidR="00D93F23" w:rsidRPr="00292CB0">
              <w:rPr>
                <w:rFonts w:cstheme="minorHAnsi"/>
                <w:sz w:val="16"/>
                <w:szCs w:val="16"/>
              </w:rPr>
              <w:t>ieha zisťovaciemu konaniu alebo</w:t>
            </w:r>
            <w:r w:rsidRPr="00292CB0">
              <w:rPr>
                <w:rFonts w:cstheme="minorHAnsi"/>
                <w:sz w:val="16"/>
                <w:szCs w:val="16"/>
              </w:rPr>
              <w:t xml:space="preserve"> podlieha povinnému hodnoteniu podľa zákona č. 24/2006 Z. z.,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4D4254D0" w14:textId="53958A30"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podlieha zisťovaciemu konaniu) len v prípade, že dokument nie je zverejnený na webovom sídle www.enviroportal.sk </w:t>
            </w:r>
          </w:p>
          <w:p w14:paraId="04BC8270" w14:textId="25AF7EA9"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Záverečné stanovisko Ministerstva životného prostredia SR alebo vyjadrenie k zmene činnosti, </w:t>
            </w:r>
            <w:proofErr w:type="spellStart"/>
            <w:r w:rsidRPr="00292CB0">
              <w:rPr>
                <w:rFonts w:cstheme="minorHAnsi"/>
                <w:b/>
                <w:sz w:val="16"/>
                <w:szCs w:val="16"/>
              </w:rPr>
              <w:t>sken</w:t>
            </w:r>
            <w:proofErr w:type="spellEnd"/>
            <w:r w:rsidRPr="00292CB0">
              <w:rPr>
                <w:rFonts w:cstheme="minorHAnsi"/>
                <w:b/>
                <w:sz w:val="16"/>
                <w:szCs w:val="16"/>
              </w:rPr>
              <w:t xml:space="preserve"> listinného origin</w:t>
            </w:r>
            <w:r w:rsidR="00923F66" w:rsidRPr="00292CB0">
              <w:rPr>
                <w:rFonts w:cstheme="minorHAnsi"/>
                <w:b/>
                <w:sz w:val="16"/>
                <w:szCs w:val="16"/>
              </w:rPr>
              <w:t>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1A603FC2" w14:textId="4D69CBAA"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p>
          <w:p w14:paraId="797AAF78" w14:textId="4C49289D" w:rsidR="00BD65BB"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BBD2D3" w14:textId="77777777" w:rsidR="000A5341" w:rsidRPr="00292CB0" w:rsidRDefault="00C01431" w:rsidP="009F1D61">
            <w:pPr>
              <w:pStyle w:val="Odsekzoznamu"/>
              <w:numPr>
                <w:ilvl w:val="0"/>
                <w:numId w:val="102"/>
              </w:numPr>
              <w:spacing w:after="0" w:line="240" w:lineRule="auto"/>
              <w:ind w:left="210" w:hanging="210"/>
              <w:rPr>
                <w:rStyle w:val="Hypertextovprepojenie"/>
                <w:rFonts w:cstheme="minorHAnsi"/>
                <w:color w:val="auto"/>
                <w:sz w:val="16"/>
                <w:szCs w:val="16"/>
                <w:u w:val="none"/>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 v prípade ak je výstup z procesu posudzovania vplyvov činnosti, resp. jej zmeny na životné prostredie podľa zákona o posudzovaní vplyvov zverejnený na webovom sídle </w:t>
            </w:r>
            <w:hyperlink r:id="rId25" w:history="1">
              <w:r w:rsidRPr="00292CB0">
                <w:rPr>
                  <w:rStyle w:val="Hypertextovprepojenie"/>
                  <w:rFonts w:cstheme="minorHAnsi"/>
                  <w:color w:val="auto"/>
                  <w:sz w:val="16"/>
                  <w:szCs w:val="16"/>
                </w:rPr>
                <w:t>www.enviroportal.sk</w:t>
              </w:r>
            </w:hyperlink>
          </w:p>
          <w:p w14:paraId="522CAC34" w14:textId="68A2203E" w:rsidR="00D93F23" w:rsidRPr="00292CB0" w:rsidRDefault="00D93F23" w:rsidP="009F1D61">
            <w:pPr>
              <w:pStyle w:val="Odsekzoznamu"/>
              <w:numPr>
                <w:ilvl w:val="0"/>
                <w:numId w:val="102"/>
              </w:numPr>
              <w:spacing w:after="0" w:line="240" w:lineRule="auto"/>
              <w:ind w:left="210" w:hanging="210"/>
              <w:rPr>
                <w:rFonts w:cstheme="minorHAnsi"/>
                <w:sz w:val="16"/>
                <w:szCs w:val="16"/>
              </w:rPr>
            </w:pPr>
            <w:r w:rsidRPr="00292CB0">
              <w:rPr>
                <w:rFonts w:cstheme="minorHAnsi"/>
                <w:sz w:val="16"/>
                <w:szCs w:val="16"/>
              </w:rPr>
              <w:t>v zmysle dokumentácie uvedenej  v časti  „Forma a spôsob preukázania splnenia PPP“</w:t>
            </w:r>
          </w:p>
          <w:p w14:paraId="2A2C3D12" w14:textId="6ED3E608" w:rsidR="00C01431" w:rsidRPr="00292CB0" w:rsidRDefault="00C01431" w:rsidP="002C09AB">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PPP</w:t>
            </w:r>
          </w:p>
          <w:p w14:paraId="3514993C" w14:textId="01CAAFB8" w:rsidR="00BD65BB" w:rsidRPr="00292CB0" w:rsidRDefault="00C01431" w:rsidP="004800B7">
            <w:pPr>
              <w:pStyle w:val="Odsekzoznamu"/>
              <w:numPr>
                <w:ilvl w:val="0"/>
                <w:numId w:val="401"/>
              </w:numPr>
              <w:spacing w:after="0" w:line="240" w:lineRule="auto"/>
              <w:ind w:left="211" w:hanging="211"/>
              <w:jc w:val="both"/>
              <w:rPr>
                <w:rFonts w:cstheme="minorHAnsi"/>
                <w:b/>
                <w:sz w:val="16"/>
                <w:szCs w:val="16"/>
              </w:rPr>
            </w:pPr>
            <w:r w:rsidRPr="00292CB0">
              <w:rPr>
                <w:rFonts w:cstheme="minorHAnsi"/>
                <w:sz w:val="16"/>
                <w:szCs w:val="16"/>
              </w:rPr>
              <w:t xml:space="preserve">Prílohy na preukázanie splnenia kritéria musia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
                <w:sz w:val="16"/>
                <w:szCs w:val="16"/>
              </w:rPr>
              <w:t xml:space="preserve">Prílohy môžu byť vydané aj po termíne predloženia </w:t>
            </w:r>
            <w:proofErr w:type="spellStart"/>
            <w:r w:rsidRPr="00292CB0">
              <w:rPr>
                <w:rFonts w:cstheme="minorHAnsi"/>
                <w:b/>
                <w:sz w:val="16"/>
                <w:szCs w:val="16"/>
              </w:rPr>
              <w:t>ŽoNFP</w:t>
            </w:r>
            <w:proofErr w:type="spellEnd"/>
            <w:r w:rsidRPr="00292CB0">
              <w:rPr>
                <w:rFonts w:cstheme="minorHAnsi"/>
                <w:b/>
                <w:sz w:val="16"/>
                <w:szCs w:val="16"/>
              </w:rPr>
              <w:t xml:space="preserve">, avšak najneskôr ku dňu doplnenia chýbajúcich náležitostí na základe prvej výzvy na doplnenie </w:t>
            </w:r>
            <w:proofErr w:type="spellStart"/>
            <w:r w:rsidRPr="00292CB0">
              <w:rPr>
                <w:rFonts w:cstheme="minorHAnsi"/>
                <w:b/>
                <w:sz w:val="16"/>
                <w:szCs w:val="16"/>
              </w:rPr>
              <w:t>ŽoNFP</w:t>
            </w:r>
            <w:proofErr w:type="spellEnd"/>
            <w:r w:rsidRPr="00292CB0">
              <w:rPr>
                <w:rFonts w:cstheme="minorHAnsi"/>
                <w:b/>
                <w:sz w:val="16"/>
                <w:szCs w:val="16"/>
              </w:rPr>
              <w:t xml:space="preserve"> zo strany príslušnej MAS</w:t>
            </w:r>
            <w:r w:rsidRPr="00292CB0">
              <w:rPr>
                <w:rFonts w:cstheme="minorHAnsi"/>
                <w:sz w:val="16"/>
                <w:szCs w:val="16"/>
              </w:rPr>
              <w:t xml:space="preserve">. </w:t>
            </w:r>
            <w:r w:rsidRPr="00292CB0">
              <w:rPr>
                <w:rFonts w:cstheme="minorHAnsi"/>
                <w:b/>
                <w:bCs/>
                <w:sz w:val="16"/>
                <w:szCs w:val="16"/>
              </w:rPr>
              <w:t xml:space="preserve">Vydané dokumenty musia nadobudnúť právoplatnosť najneskôr ku dňu predloženia doplnenia chýbajúcich náležitostí </w:t>
            </w:r>
            <w:r w:rsidRPr="00292CB0">
              <w:rPr>
                <w:rFonts w:cstheme="minorHAnsi"/>
                <w:b/>
                <w:sz w:val="16"/>
                <w:szCs w:val="16"/>
              </w:rPr>
              <w:t xml:space="preserve">na základe prvej výzvy na doplnenie </w:t>
            </w:r>
            <w:proofErr w:type="spellStart"/>
            <w:r w:rsidRPr="00292CB0">
              <w:rPr>
                <w:rFonts w:cstheme="minorHAnsi"/>
                <w:b/>
                <w:sz w:val="16"/>
                <w:szCs w:val="16"/>
              </w:rPr>
              <w:t>ŽoNFP</w:t>
            </w:r>
            <w:proofErr w:type="spellEnd"/>
            <w:r w:rsidRPr="00292CB0">
              <w:rPr>
                <w:rFonts w:cstheme="minorHAnsi"/>
                <w:b/>
                <w:sz w:val="16"/>
                <w:szCs w:val="16"/>
              </w:rPr>
              <w:t xml:space="preserve"> zo strany príslušnej MAS </w:t>
            </w:r>
          </w:p>
        </w:tc>
      </w:tr>
      <w:tr w:rsidR="00292CB0" w:rsidRPr="00292CB0" w14:paraId="5547EF85" w14:textId="77777777" w:rsidTr="006F6409">
        <w:trPr>
          <w:trHeight w:val="284"/>
          <w:jc w:val="right"/>
        </w:trPr>
        <w:tc>
          <w:tcPr>
            <w:tcW w:w="562" w:type="dxa"/>
            <w:shd w:val="clear" w:color="auto" w:fill="auto"/>
            <w:vAlign w:val="center"/>
          </w:tcPr>
          <w:p w14:paraId="6C17937F" w14:textId="4F372E52"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1.9</w:t>
            </w:r>
          </w:p>
        </w:tc>
        <w:tc>
          <w:tcPr>
            <w:tcW w:w="13608" w:type="dxa"/>
            <w:shd w:val="clear" w:color="auto" w:fill="auto"/>
            <w:vAlign w:val="center"/>
          </w:tcPr>
          <w:p w14:paraId="680CA9C4" w14:textId="0FA8AE23"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subjekt verejnej správy alebo</w:t>
            </w:r>
          </w:p>
          <w:p w14:paraId="63DDCC2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štátny podnik alebo</w:t>
            </w:r>
          </w:p>
          <w:p w14:paraId="4EED2EA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 xml:space="preserve">je výkon rozhodnutia vedený na podiel v spoločnej nehnuteľnosti alebo na pozemok v spoločne obhospodarovanej nehnuteľnosti podľa zákona č. 97/2013 </w:t>
            </w:r>
            <w:proofErr w:type="spellStart"/>
            <w:r w:rsidRPr="00292CB0">
              <w:rPr>
                <w:rFonts w:cstheme="minorHAnsi"/>
                <w:sz w:val="16"/>
                <w:szCs w:val="16"/>
              </w:rPr>
              <w:t>Z.z</w:t>
            </w:r>
            <w:proofErr w:type="spellEnd"/>
            <w:r w:rsidRPr="00292CB0">
              <w:rPr>
                <w:rFonts w:cstheme="minorHAnsi"/>
                <w:sz w:val="16"/>
                <w:szCs w:val="16"/>
              </w:rPr>
              <w:t xml:space="preserve">. </w:t>
            </w:r>
            <w:r w:rsidRPr="00292CB0">
              <w:rPr>
                <w:rFonts w:cstheme="minorHAnsi"/>
                <w:iCs/>
                <w:sz w:val="16"/>
                <w:szCs w:val="16"/>
              </w:rPr>
              <w:t xml:space="preserve">o pozemkových spoločenstvách </w:t>
            </w:r>
            <w:r w:rsidRPr="00292CB0">
              <w:rPr>
                <w:rFonts w:cstheme="minorHAnsi"/>
                <w:sz w:val="16"/>
                <w:szCs w:val="16"/>
              </w:rPr>
              <w:t>v znení neskorších predpisov.</w:t>
            </w:r>
            <w:r w:rsidRPr="00292CB0">
              <w:rPr>
                <w:rFonts w:cstheme="minorHAnsi"/>
                <w:b/>
                <w:sz w:val="16"/>
                <w:szCs w:val="16"/>
              </w:rPr>
              <w:t xml:space="preserve"> </w:t>
            </w:r>
          </w:p>
          <w:p w14:paraId="7C22E779" w14:textId="139E1E3B" w:rsidR="00BD34B8" w:rsidRPr="00292CB0" w:rsidRDefault="00C01431" w:rsidP="002C09AB">
            <w:pPr>
              <w:tabs>
                <w:tab w:val="left" w:pos="567"/>
              </w:tabs>
              <w:spacing w:after="0" w:line="240" w:lineRule="auto"/>
              <w:jc w:val="both"/>
              <w:rPr>
                <w:rFonts w:cstheme="minorHAnsi"/>
                <w:sz w:val="16"/>
                <w:szCs w:val="16"/>
              </w:rPr>
            </w:pPr>
            <w:r w:rsidRPr="00292CB0">
              <w:rPr>
                <w:rFonts w:cstheme="minorHAnsi"/>
                <w:sz w:val="16"/>
                <w:szCs w:val="16"/>
              </w:rPr>
              <w:lastRenderedPageBreak/>
              <w:t>§ 8a</w:t>
            </w:r>
            <w:r w:rsidR="00BD34B8" w:rsidRPr="00292CB0">
              <w:rPr>
                <w:rFonts w:cstheme="minorHAnsi"/>
                <w:sz w:val="16"/>
                <w:szCs w:val="16"/>
              </w:rPr>
              <w:t xml:space="preserve"> ods. 4 zákona č. 523/2004 </w:t>
            </w:r>
            <w:proofErr w:type="spellStart"/>
            <w:r w:rsidR="00BD34B8" w:rsidRPr="00292CB0">
              <w:rPr>
                <w:rFonts w:cstheme="minorHAnsi"/>
                <w:sz w:val="16"/>
                <w:szCs w:val="16"/>
              </w:rPr>
              <w:t>Z.z</w:t>
            </w:r>
            <w:proofErr w:type="spellEnd"/>
            <w:r w:rsidR="00BD34B8" w:rsidRPr="00292CB0">
              <w:rPr>
                <w:rFonts w:cstheme="minorHAnsi"/>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292CB0" w:rsidRDefault="00BD34B8" w:rsidP="002C09AB">
            <w:pPr>
              <w:tabs>
                <w:tab w:val="left" w:pos="567"/>
              </w:tabs>
              <w:spacing w:after="0" w:line="240" w:lineRule="auto"/>
              <w:jc w:val="both"/>
              <w:rPr>
                <w:rFonts w:cstheme="minorHAnsi"/>
                <w:sz w:val="16"/>
                <w:szCs w:val="16"/>
              </w:rPr>
            </w:pPr>
            <w:r w:rsidRPr="00292CB0">
              <w:rPr>
                <w:rFonts w:cstheme="minorHAnsi"/>
                <w:sz w:val="16"/>
                <w:szCs w:val="16"/>
              </w:rPr>
              <w:t xml:space="preserve">Podmienka sa netýka výkonu rozhodnutia voči členom riadiacich a dozorných orgánov žiadateľa, ale je relevantná </w:t>
            </w:r>
            <w:r w:rsidR="00D93F23" w:rsidRPr="00292CB0">
              <w:rPr>
                <w:rFonts w:cstheme="minorHAnsi"/>
                <w:sz w:val="16"/>
                <w:szCs w:val="16"/>
              </w:rPr>
              <w:t xml:space="preserve">vo vzťahu k subjektu žiadateľa. </w:t>
            </w:r>
            <w:r w:rsidRPr="00292CB0">
              <w:rPr>
                <w:rFonts w:cstheme="minorHAnsi"/>
                <w:bCs/>
                <w:iCs/>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6D1012A3" w14:textId="6B938E63"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1CA7DE52" w14:textId="77777777" w:rsidR="00BD34B8"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34FE38EA" w14:textId="77777777" w:rsidR="00BB7CE5"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Splátkový kalendár potvrdený daňovým úradom,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Cs/>
                <w:color w:val="auto"/>
                <w:sz w:val="16"/>
                <w:szCs w:val="16"/>
              </w:rPr>
              <w:t xml:space="preserve"> (ak je relevantný)</w:t>
            </w:r>
          </w:p>
          <w:p w14:paraId="1244B2E7" w14:textId="77777777" w:rsidR="00360032" w:rsidRPr="00292CB0" w:rsidRDefault="00BB7CE5"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potvrdenie Colného úradu,  využitie integračnej akcie "Získanie informácie o</w:t>
            </w:r>
            <w:r w:rsidR="00842C5D" w:rsidRPr="00292CB0">
              <w:rPr>
                <w:rFonts w:asciiTheme="minorHAnsi" w:hAnsiTheme="minorHAnsi" w:cstheme="minorHAnsi"/>
                <w:color w:val="auto"/>
                <w:sz w:val="18"/>
                <w:szCs w:val="18"/>
              </w:rPr>
              <w:t xml:space="preserve"> daňovom nedoplatku </w:t>
            </w:r>
            <w:r w:rsidRPr="00292CB0">
              <w:rPr>
                <w:rFonts w:asciiTheme="minorHAnsi" w:hAnsiTheme="minorHAnsi" w:cstheme="minorHAnsi"/>
                <w:color w:val="auto"/>
                <w:sz w:val="18"/>
                <w:szCs w:val="18"/>
              </w:rPr>
              <w:t>v ITMS2014+“</w:t>
            </w:r>
          </w:p>
          <w:p w14:paraId="5CFB21D9" w14:textId="66258DE1" w:rsidR="00360032" w:rsidRPr="00292CB0" w:rsidRDefault="003B7C50"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v </w:t>
            </w:r>
            <w:proofErr w:type="spellStart"/>
            <w:r w:rsidRPr="00292CB0">
              <w:rPr>
                <w:rFonts w:asciiTheme="minorHAnsi" w:hAnsiTheme="minorHAnsi" w:cstheme="minorHAnsi"/>
                <w:color w:val="auto"/>
                <w:sz w:val="18"/>
                <w:szCs w:val="18"/>
              </w:rPr>
              <w:t>pripade</w:t>
            </w:r>
            <w:proofErr w:type="spellEnd"/>
            <w:r w:rsidRPr="00292CB0">
              <w:rPr>
                <w:rFonts w:asciiTheme="minorHAnsi" w:hAnsiTheme="minorHAnsi" w:cstheme="minorHAnsi"/>
                <w:color w:val="auto"/>
                <w:sz w:val="18"/>
                <w:szCs w:val="18"/>
              </w:rPr>
              <w:t xml:space="preserve"> </w:t>
            </w:r>
            <w:r w:rsidR="0083618A" w:rsidRPr="00292CB0">
              <w:rPr>
                <w:rFonts w:asciiTheme="minorHAnsi" w:hAnsiTheme="minorHAnsi" w:cstheme="minorHAnsi"/>
                <w:color w:val="auto"/>
                <w:sz w:val="18"/>
                <w:szCs w:val="18"/>
              </w:rPr>
              <w:t xml:space="preserve">technických problémov, </w:t>
            </w:r>
            <w:r w:rsidRPr="00292CB0">
              <w:rPr>
                <w:rFonts w:asciiTheme="minorHAnsi" w:hAnsiTheme="minorHAnsi" w:cstheme="minorHAnsi"/>
                <w:color w:val="auto"/>
                <w:sz w:val="18"/>
                <w:szCs w:val="18"/>
              </w:rPr>
              <w:t>nefunkčnosti integračnej akcie</w:t>
            </w:r>
            <w:r w:rsidR="00360032" w:rsidRPr="00292CB0">
              <w:rPr>
                <w:rFonts w:asciiTheme="minorHAnsi" w:hAnsiTheme="minorHAnsi" w:cstheme="minorHAnsi"/>
                <w:color w:val="auto"/>
                <w:sz w:val="18"/>
                <w:szCs w:val="18"/>
              </w:rPr>
              <w:t xml:space="preserve"> "Získanie informácie o daňovom nedoplatku v ITMS2014+“:</w:t>
            </w:r>
          </w:p>
          <w:p w14:paraId="30960308" w14:textId="77777777" w:rsidR="00AA394F" w:rsidRPr="00292CB0" w:rsidRDefault="00AA394F"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iCs/>
                <w:color w:val="auto"/>
                <w:sz w:val="16"/>
                <w:szCs w:val="16"/>
              </w:rPr>
              <w:t xml:space="preserve">Potvrdenie o vyrovnaných záväzkoch - príslušný colný úrad, nie staršie ako 3 mesiace ku dňu predloženia </w:t>
            </w:r>
            <w:proofErr w:type="spellStart"/>
            <w:r w:rsidRPr="00292CB0">
              <w:rPr>
                <w:rFonts w:asciiTheme="minorHAnsi" w:hAnsiTheme="minorHAnsi" w:cstheme="minorHAnsi"/>
                <w:bCs/>
                <w:iCs/>
                <w:color w:val="auto"/>
                <w:sz w:val="16"/>
                <w:szCs w:val="16"/>
              </w:rPr>
              <w:t>ŽoNFP</w:t>
            </w:r>
            <w:proofErr w:type="spellEnd"/>
            <w:r w:rsidRPr="00292CB0">
              <w:rPr>
                <w:rFonts w:asciiTheme="minorHAnsi" w:hAnsiTheme="minorHAnsi" w:cstheme="minorHAnsi"/>
                <w:bCs/>
                <w:iCs/>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7A76E3D" w14:textId="77777777" w:rsidR="00E97EC8" w:rsidRPr="00292CB0" w:rsidRDefault="00E97EC8" w:rsidP="004800B7">
            <w:pPr>
              <w:pStyle w:val="Odsekzoznamu"/>
              <w:numPr>
                <w:ilvl w:val="0"/>
                <w:numId w:val="204"/>
              </w:numPr>
              <w:spacing w:after="0" w:line="240" w:lineRule="auto"/>
              <w:jc w:val="both"/>
              <w:rPr>
                <w:rFonts w:cstheme="minorHAnsi"/>
                <w:b/>
                <w:bCs/>
                <w:iCs/>
                <w:sz w:val="16"/>
                <w:szCs w:val="16"/>
              </w:rPr>
            </w:pPr>
            <w:r w:rsidRPr="00292CB0">
              <w:rPr>
                <w:rFonts w:cstheme="minorHAnsi"/>
                <w:sz w:val="16"/>
                <w:szCs w:val="16"/>
              </w:rPr>
              <w:t>Potvrdenie príslušného daňového úradu v zmysle zákona č. 563/2009 Z. z. o správe daní a o zmene a doplnení niektorých zákonov v znení neskorších predpisov nie</w:t>
            </w:r>
            <w:r w:rsidRPr="00292CB0">
              <w:rPr>
                <w:rFonts w:cstheme="minorHAnsi"/>
                <w:bCs/>
                <w:sz w:val="16"/>
                <w:szCs w:val="16"/>
              </w:rPr>
              <w:t xml:space="preserv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6EE3648" w14:textId="030423CE" w:rsidR="00BB7CE5" w:rsidRPr="00292CB0" w:rsidRDefault="00E97EC8" w:rsidP="00CC31D3">
            <w:pPr>
              <w:pStyle w:val="Default"/>
              <w:keepLines/>
              <w:widowControl w:val="0"/>
              <w:ind w:left="360"/>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Zmluva o vedení bankového účtu žiadateľa alebo potvrdenie banky o vedení bankového účtu žiadateľa vrátane uvedenia čísla bankového účtu vo formáte IBAN, </w:t>
            </w:r>
            <w:proofErr w:type="spellStart"/>
            <w:r w:rsidRPr="00292CB0">
              <w:rPr>
                <w:rFonts w:cstheme="minorHAnsi"/>
                <w:b/>
                <w:color w:val="auto"/>
                <w:sz w:val="16"/>
                <w:szCs w:val="16"/>
              </w:rPr>
              <w:t>sken</w:t>
            </w:r>
            <w:proofErr w:type="spellEnd"/>
            <w:r w:rsidRPr="00292CB0">
              <w:rPr>
                <w:rFonts w:cstheme="minorHAnsi"/>
                <w:b/>
                <w:color w:val="auto"/>
                <w:sz w:val="16"/>
                <w:szCs w:val="16"/>
              </w:rPr>
              <w:t xml:space="preserve"> listinného </w:t>
            </w:r>
            <w:r w:rsidR="0083618A" w:rsidRPr="00292CB0">
              <w:rPr>
                <w:rFonts w:cstheme="minorHAnsi"/>
                <w:b/>
                <w:color w:val="auto"/>
                <w:sz w:val="16"/>
                <w:szCs w:val="16"/>
              </w:rPr>
              <w:t xml:space="preserve"> </w:t>
            </w:r>
            <w:r w:rsidRPr="00292CB0">
              <w:rPr>
                <w:rFonts w:cstheme="minorHAnsi"/>
                <w:b/>
                <w:color w:val="auto"/>
                <w:sz w:val="16"/>
                <w:szCs w:val="16"/>
              </w:rPr>
              <w:t>originálu alebo úradne overenej fotokópie</w:t>
            </w:r>
            <w:r w:rsidRPr="00292CB0">
              <w:rPr>
                <w:rFonts w:cstheme="minorHAnsi"/>
                <w:color w:val="auto"/>
                <w:sz w:val="16"/>
                <w:szCs w:val="16"/>
              </w:rPr>
              <w:t xml:space="preserve"> </w:t>
            </w:r>
            <w:r w:rsidRPr="00292CB0">
              <w:rPr>
                <w:rFonts w:cstheme="minorHAnsi"/>
                <w:b/>
                <w:color w:val="auto"/>
                <w:sz w:val="16"/>
                <w:szCs w:val="16"/>
              </w:rPr>
              <w:t>vo formáte .</w:t>
            </w:r>
            <w:proofErr w:type="spellStart"/>
            <w:r w:rsidRPr="00292CB0">
              <w:rPr>
                <w:rFonts w:cstheme="minorHAnsi"/>
                <w:b/>
                <w:color w:val="auto"/>
                <w:sz w:val="16"/>
                <w:szCs w:val="16"/>
              </w:rPr>
              <w:t>pdf</w:t>
            </w:r>
            <w:proofErr w:type="spellEnd"/>
            <w:r w:rsidRPr="00292CB0">
              <w:rPr>
                <w:rFonts w:cstheme="minorHAnsi"/>
                <w:b/>
                <w:color w:val="auto"/>
                <w:sz w:val="16"/>
                <w:szCs w:val="16"/>
              </w:rPr>
              <w:t xml:space="preserve"> prostredníctvom ITMS2014+</w:t>
            </w:r>
          </w:p>
          <w:p w14:paraId="36494E5C" w14:textId="4C1357B3" w:rsidR="00BD34B8"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5FF7C15" w14:textId="1798C659" w:rsidR="00BD34B8" w:rsidRPr="00292CB0" w:rsidRDefault="00735538" w:rsidP="004800B7">
            <w:pPr>
              <w:pStyle w:val="Odsekzoznamu"/>
              <w:numPr>
                <w:ilvl w:val="0"/>
                <w:numId w:val="204"/>
              </w:numPr>
              <w:spacing w:after="0" w:line="240" w:lineRule="auto"/>
              <w:jc w:val="both"/>
              <w:rPr>
                <w:rFonts w:cstheme="minorHAnsi"/>
                <w:b/>
                <w:sz w:val="16"/>
                <w:szCs w:val="16"/>
              </w:rPr>
            </w:pPr>
            <w:r w:rsidRPr="00292CB0">
              <w:rPr>
                <w:rFonts w:cstheme="minorHAnsi"/>
                <w:bCs/>
                <w:iCs/>
                <w:sz w:val="16"/>
                <w:szCs w:val="16"/>
              </w:rPr>
              <w:t>v</w:t>
            </w:r>
            <w:r w:rsidR="00BD34B8" w:rsidRPr="00292CB0">
              <w:rPr>
                <w:rFonts w:cstheme="minorHAnsi"/>
                <w:bCs/>
                <w:iCs/>
                <w:sz w:val="16"/>
                <w:szCs w:val="16"/>
              </w:rPr>
              <w:t xml:space="preserve"> zozname daňových dlžníkov, ktorý je verejne dostupný na </w:t>
            </w:r>
            <w:hyperlink r:id="rId26" w:history="1">
              <w:r w:rsidR="00BD34B8" w:rsidRPr="00292CB0">
                <w:rPr>
                  <w:rStyle w:val="Hypertextovprepojenie"/>
                  <w:rFonts w:cstheme="minorHAnsi"/>
                  <w:color w:val="auto"/>
                  <w:sz w:val="16"/>
                  <w:szCs w:val="16"/>
                </w:rPr>
                <w:t>https://www.financnasprava.sk/sk/elektronicke-sluzby/verejne-sluzby/zoznamy/detail/_f4211cf3-eb6d-4b43-928e-a62800e27a3a</w:t>
              </w:r>
            </w:hyperlink>
            <w:r w:rsidR="00BD34B8" w:rsidRPr="00292CB0">
              <w:rPr>
                <w:rFonts w:cstheme="minorHAnsi"/>
                <w:bCs/>
                <w:iCs/>
                <w:sz w:val="16"/>
                <w:szCs w:val="16"/>
              </w:rPr>
              <w:t xml:space="preserve">, </w:t>
            </w:r>
            <w:r w:rsidR="00BD34B8" w:rsidRPr="00292CB0">
              <w:rPr>
                <w:rFonts w:cstheme="minorHAnsi"/>
                <w:sz w:val="16"/>
                <w:szCs w:val="16"/>
              </w:rPr>
              <w:t xml:space="preserve">resp. </w:t>
            </w:r>
            <w:r w:rsidRPr="00292CB0">
              <w:rPr>
                <w:rFonts w:cstheme="minorHAnsi"/>
                <w:sz w:val="16"/>
                <w:szCs w:val="16"/>
              </w:rPr>
              <w:t xml:space="preserve">v zmysle dokumentácie uvedenej </w:t>
            </w:r>
            <w:r w:rsidR="00BD34B8" w:rsidRPr="00292CB0">
              <w:rPr>
                <w:rFonts w:cstheme="minorHAnsi"/>
                <w:sz w:val="16"/>
                <w:szCs w:val="16"/>
              </w:rPr>
              <w:t>v časti „Forma a spôsob preukázania splnenia PPP“</w:t>
            </w:r>
            <w:r w:rsidR="0010015A" w:rsidRPr="00292CB0">
              <w:rPr>
                <w:rFonts w:cstheme="minorHAnsi"/>
                <w:sz w:val="16"/>
                <w:szCs w:val="16"/>
              </w:rPr>
              <w:t>.</w:t>
            </w:r>
          </w:p>
        </w:tc>
      </w:tr>
      <w:tr w:rsidR="00292CB0" w:rsidRPr="00292CB0" w14:paraId="4F9CBF68" w14:textId="77777777" w:rsidTr="006F6409">
        <w:trPr>
          <w:trHeight w:val="284"/>
          <w:jc w:val="right"/>
        </w:trPr>
        <w:tc>
          <w:tcPr>
            <w:tcW w:w="562" w:type="dxa"/>
            <w:shd w:val="clear" w:color="auto" w:fill="auto"/>
            <w:vAlign w:val="center"/>
          </w:tcPr>
          <w:p w14:paraId="2EF7BA94" w14:textId="7149BADC"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lastRenderedPageBreak/>
              <w:t>1.10</w:t>
            </w:r>
          </w:p>
        </w:tc>
        <w:tc>
          <w:tcPr>
            <w:tcW w:w="13608" w:type="dxa"/>
            <w:shd w:val="clear" w:color="auto" w:fill="auto"/>
            <w:vAlign w:val="center"/>
          </w:tcPr>
          <w:p w14:paraId="1898F586" w14:textId="5FFF906F"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292CB0">
              <w:rPr>
                <w:rStyle w:val="Odkaznapoznmkupodiarou"/>
                <w:rFonts w:cstheme="minorHAnsi"/>
                <w:b/>
                <w:sz w:val="16"/>
                <w:szCs w:val="16"/>
              </w:rPr>
              <w:footnoteReference w:id="7"/>
            </w:r>
            <w:r w:rsidRPr="00292CB0">
              <w:rPr>
                <w:rFonts w:cstheme="minorHAnsi"/>
                <w:b/>
                <w:sz w:val="16"/>
                <w:szCs w:val="16"/>
              </w:rPr>
              <w:t>.</w:t>
            </w:r>
          </w:p>
          <w:p w14:paraId="5B3A79FD" w14:textId="367D8D84" w:rsidR="00BD34B8" w:rsidRPr="00292CB0" w:rsidRDefault="00BD34B8"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V priebehu trvania zmluvy o poskytnutí NFP táto skutočnosť podlieha oznamovacej povinnosti prijímateľa voči PPA. </w:t>
            </w:r>
          </w:p>
          <w:p w14:paraId="6D66B753" w14:textId="34BBF880"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79E77FC6" w14:textId="48327E2D" w:rsidR="00BD34B8" w:rsidRPr="00292CB0" w:rsidRDefault="00BD34B8" w:rsidP="009F1D61">
            <w:pPr>
              <w:pStyle w:val="Odsekzoznamu"/>
              <w:numPr>
                <w:ilvl w:val="0"/>
                <w:numId w:val="103"/>
              </w:numPr>
              <w:spacing w:after="0" w:line="240" w:lineRule="auto"/>
              <w:ind w:left="209" w:hanging="209"/>
              <w:jc w:val="both"/>
              <w:rPr>
                <w:rFonts w:cstheme="minorHAnsi"/>
                <w:b/>
                <w:smallCaps/>
                <w:sz w:val="16"/>
                <w:szCs w:val="16"/>
                <w:u w:val="single"/>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p>
          <w:p w14:paraId="411DC35E" w14:textId="68471D9A" w:rsidR="00BD34B8" w:rsidRPr="00292CB0" w:rsidRDefault="00BD34B8"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w:t>
            </w:r>
            <w:r w:rsidR="00C01431" w:rsidRPr="00292CB0">
              <w:rPr>
                <w:rFonts w:cstheme="minorHAnsi"/>
                <w:b/>
                <w:sz w:val="18"/>
                <w:szCs w:val="18"/>
                <w:u w:val="single"/>
              </w:rPr>
              <w:t xml:space="preserve">erenia </w:t>
            </w:r>
          </w:p>
          <w:p w14:paraId="33369271" w14:textId="0313BA43" w:rsidR="00BD34B8" w:rsidRPr="00292CB0" w:rsidRDefault="00735538" w:rsidP="004800B7">
            <w:pPr>
              <w:pStyle w:val="Odsekzoznamu"/>
              <w:numPr>
                <w:ilvl w:val="0"/>
                <w:numId w:val="225"/>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BD34B8" w:rsidRPr="00292CB0">
              <w:rPr>
                <w:rFonts w:cstheme="minorHAnsi"/>
                <w:sz w:val="16"/>
                <w:szCs w:val="16"/>
              </w:rPr>
              <w:t>„Forma a spôsob preukázania splnenia PPP“</w:t>
            </w:r>
          </w:p>
        </w:tc>
      </w:tr>
      <w:tr w:rsidR="00292CB0" w:rsidRPr="00292CB0" w14:paraId="76B56BD9" w14:textId="77777777" w:rsidTr="006F6409">
        <w:trPr>
          <w:trHeight w:val="284"/>
          <w:jc w:val="right"/>
        </w:trPr>
        <w:tc>
          <w:tcPr>
            <w:tcW w:w="562" w:type="dxa"/>
            <w:shd w:val="clear" w:color="auto" w:fill="auto"/>
            <w:vAlign w:val="center"/>
          </w:tcPr>
          <w:p w14:paraId="61FC8540" w14:textId="778390B8" w:rsidR="0010015A" w:rsidRPr="00292CB0" w:rsidRDefault="0010015A" w:rsidP="002C09AB">
            <w:pPr>
              <w:spacing w:after="0" w:line="240" w:lineRule="auto"/>
              <w:jc w:val="center"/>
              <w:rPr>
                <w:rFonts w:cstheme="minorHAnsi"/>
                <w:b/>
                <w:sz w:val="16"/>
                <w:szCs w:val="16"/>
              </w:rPr>
            </w:pPr>
            <w:r w:rsidRPr="00292CB0">
              <w:rPr>
                <w:rFonts w:cstheme="minorHAnsi"/>
                <w:b/>
                <w:sz w:val="16"/>
                <w:szCs w:val="16"/>
              </w:rPr>
              <w:t>1.11</w:t>
            </w:r>
          </w:p>
        </w:tc>
        <w:tc>
          <w:tcPr>
            <w:tcW w:w="13608" w:type="dxa"/>
            <w:shd w:val="clear" w:color="auto" w:fill="auto"/>
            <w:vAlign w:val="center"/>
          </w:tcPr>
          <w:p w14:paraId="3E022253" w14:textId="77777777" w:rsidR="00B7733D" w:rsidRPr="00292CB0" w:rsidRDefault="00B7733D" w:rsidP="00B7733D">
            <w:pPr>
              <w:spacing w:after="0" w:line="240" w:lineRule="auto"/>
              <w:rPr>
                <w:rFonts w:cstheme="minorHAnsi"/>
                <w:b/>
                <w:iCs/>
                <w:sz w:val="16"/>
                <w:szCs w:val="16"/>
              </w:rPr>
            </w:pPr>
            <w:r w:rsidRPr="00292CB0">
              <w:rPr>
                <w:rFonts w:cstheme="minorHAnsi"/>
                <w:b/>
                <w:iCs/>
                <w:sz w:val="18"/>
                <w:szCs w:val="18"/>
              </w:rPr>
              <w:t>Podmienka mať vysporiadané majetkovo-právne vzťahy a povolenia na realizáciu aktivít</w:t>
            </w:r>
            <w:r w:rsidRPr="00292CB0">
              <w:rPr>
                <w:rFonts w:cstheme="minorHAnsi"/>
                <w:b/>
                <w:iCs/>
                <w:sz w:val="16"/>
                <w:szCs w:val="16"/>
              </w:rPr>
              <w:t xml:space="preserve"> </w:t>
            </w:r>
            <w:r w:rsidRPr="00292CB0">
              <w:rPr>
                <w:rFonts w:cstheme="minorHAnsi"/>
                <w:b/>
                <w:iCs/>
                <w:sz w:val="18"/>
                <w:szCs w:val="18"/>
              </w:rPr>
              <w:t xml:space="preserve">projektu </w:t>
            </w:r>
          </w:p>
          <w:p w14:paraId="72EBA02B" w14:textId="314294E7" w:rsidR="00B7733D" w:rsidRPr="0073260C" w:rsidRDefault="00B7733D" w:rsidP="00B7733D">
            <w:pPr>
              <w:spacing w:after="0" w:line="240" w:lineRule="auto"/>
              <w:jc w:val="both"/>
              <w:rPr>
                <w:rFonts w:cstheme="minorHAnsi"/>
                <w:strike/>
                <w:color w:val="00B050"/>
                <w:sz w:val="16"/>
                <w:szCs w:val="16"/>
              </w:rPr>
            </w:pPr>
            <w:r w:rsidRPr="00292CB0">
              <w:rPr>
                <w:rFonts w:cstheme="minorHAnsi"/>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s výnimkou špecifických prípadov - vzťahuje sa len na investície do výstavby a rekonštrukcie objektov</w:t>
            </w:r>
          </w:p>
          <w:p w14:paraId="546C7F8A" w14:textId="77777777" w:rsidR="00B7733D" w:rsidRPr="00292CB0" w:rsidRDefault="00B7733D" w:rsidP="00B7733D">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165BCF4" w14:textId="77777777" w:rsidR="00B7733D" w:rsidRPr="00292CB0" w:rsidRDefault="00B7733D" w:rsidP="00B7733D">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predkladá jeden z nasledovných výstupov z procesu vysporiadania majetkovo – právnych procesov (podľa relevantnosti):</w:t>
            </w:r>
          </w:p>
          <w:p w14:paraId="170EC518" w14:textId="77777777" w:rsidR="00B7733D" w:rsidRPr="00292CB0" w:rsidRDefault="00B7733D" w:rsidP="00B7733D">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
                <w:sz w:val="16"/>
                <w:szCs w:val="16"/>
              </w:rPr>
              <w:t>Forma a spôsob preukázania splnenia PPP.</w:t>
            </w:r>
          </w:p>
          <w:p w14:paraId="2CABE52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K</w:t>
            </w:r>
            <w:bookmarkStart w:id="4" w:name="_Ref101769686"/>
            <w:r w:rsidRPr="00292CB0">
              <w:rPr>
                <w:rFonts w:asciiTheme="minorHAnsi" w:eastAsia="Times New Roman" w:hAnsiTheme="minorHAnsi" w:cstheme="minorHAnsi"/>
                <w:color w:val="auto"/>
                <w:sz w:val="16"/>
                <w:szCs w:val="16"/>
              </w:rPr>
              <w:t>ópia originálu</w:t>
            </w:r>
            <w:r w:rsidRPr="00292CB0">
              <w:rPr>
                <w:rStyle w:val="Odkaznapoznmkupodiarou"/>
                <w:rFonts w:asciiTheme="minorHAnsi" w:eastAsia="Times New Roman" w:hAnsiTheme="minorHAnsi" w:cstheme="minorHAnsi"/>
                <w:color w:val="auto"/>
                <w:sz w:val="16"/>
                <w:szCs w:val="16"/>
              </w:rPr>
              <w:footnoteReference w:id="8"/>
            </w:r>
            <w:bookmarkEnd w:id="4"/>
            <w:r w:rsidRPr="00292CB0">
              <w:rPr>
                <w:rFonts w:asciiTheme="minorHAnsi" w:eastAsia="Times New Roman" w:hAnsiTheme="minorHAnsi" w:cstheme="minorHAnsi"/>
                <w:color w:val="auto"/>
                <w:sz w:val="16"/>
                <w:szCs w:val="16"/>
              </w:rPr>
              <w:t xml:space="preserve"> z katastrálnej mapy zo situačným  zakreslením plánovanej investície (nepredkladá sa v prípade investícii do strojov), </w:t>
            </w:r>
            <w:proofErr w:type="spellStart"/>
            <w:r w:rsidRPr="00292CB0">
              <w:rPr>
                <w:rFonts w:asciiTheme="minorHAnsi" w:eastAsia="Times New Roman" w:hAnsiTheme="minorHAnsi" w:cstheme="minorHAnsi"/>
                <w:b/>
                <w:color w:val="auto"/>
                <w:sz w:val="16"/>
                <w:szCs w:val="16"/>
              </w:rPr>
              <w:t>sken</w:t>
            </w:r>
            <w:proofErr w:type="spellEnd"/>
            <w:r w:rsidRPr="00292CB0">
              <w:rPr>
                <w:rFonts w:asciiTheme="minorHAnsi" w:eastAsia="Times New Roman" w:hAnsiTheme="minorHAnsi" w:cstheme="minorHAnsi"/>
                <w:b/>
                <w:color w:val="auto"/>
                <w:sz w:val="16"/>
                <w:szCs w:val="16"/>
              </w:rPr>
              <w:t xml:space="preserve"> listinného originálu vo formáte .</w:t>
            </w:r>
            <w:proofErr w:type="spellStart"/>
            <w:r w:rsidRPr="00292CB0">
              <w:rPr>
                <w:rFonts w:asciiTheme="minorHAnsi" w:eastAsia="Times New Roman" w:hAnsiTheme="minorHAnsi" w:cstheme="minorHAnsi"/>
                <w:b/>
                <w:color w:val="auto"/>
                <w:sz w:val="16"/>
                <w:szCs w:val="16"/>
              </w:rPr>
              <w:t>pdf</w:t>
            </w:r>
            <w:proofErr w:type="spellEnd"/>
            <w:r w:rsidRPr="00292CB0">
              <w:rPr>
                <w:rFonts w:asciiTheme="minorHAnsi" w:eastAsia="Times New Roman" w:hAnsiTheme="minorHAnsi" w:cstheme="minorHAnsi"/>
                <w:b/>
                <w:color w:val="auto"/>
                <w:sz w:val="16"/>
                <w:szCs w:val="16"/>
              </w:rPr>
              <w:t xml:space="preserve"> prostredníctvom ITMS2014+</w:t>
            </w:r>
          </w:p>
          <w:p w14:paraId="59824B20"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Pr="00292CB0">
              <w:rPr>
                <w:rFonts w:eastAsia="Times New Roman" w:cstheme="minorHAnsi"/>
                <w:sz w:val="16"/>
                <w:szCs w:val="16"/>
              </w:rPr>
              <w:t>v prípade ak je prenajímateľom Slovenský pozemkový fond a nehnuteľnosti sú prenajaté na dobu neurčitú, takéto zmluvy, bude PPA akceptovať)</w:t>
            </w:r>
          </w:p>
          <w:p w14:paraId="7688FB8A" w14:textId="77777777" w:rsidR="00B7733D" w:rsidRPr="00292CB0" w:rsidRDefault="00B7733D" w:rsidP="004800B7">
            <w:pPr>
              <w:pStyle w:val="Odsekzoznamu"/>
              <w:numPr>
                <w:ilvl w:val="0"/>
                <w:numId w:val="402"/>
              </w:numPr>
              <w:spacing w:after="0" w:line="240" w:lineRule="auto"/>
              <w:ind w:left="211" w:hanging="211"/>
              <w:jc w:val="both"/>
              <w:rPr>
                <w:rFonts w:eastAsia="Times New Roman" w:cstheme="minorHAnsi"/>
                <w:sz w:val="16"/>
                <w:szCs w:val="16"/>
              </w:rPr>
            </w:pPr>
            <w:r w:rsidRPr="00292CB0">
              <w:rPr>
                <w:rFonts w:eastAsia="Times New Roman" w:cstheme="minorHAnsi"/>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Znalecký posudok a kúpnu zmluvu v prípade, kúpy nezastavaného a zastavaného pozemku za sumu nepresahujúcu 10 % celkových oprávnených nákladov na príslušnú operáciu</w:t>
            </w:r>
            <w:bookmarkStart w:id="5" w:name="_Ref24530722"/>
            <w:r w:rsidRPr="00292CB0">
              <w:rPr>
                <w:rStyle w:val="Odkaznapoznmkupodiarou"/>
                <w:rFonts w:asciiTheme="minorHAnsi" w:eastAsia="Times New Roman" w:hAnsiTheme="minorHAnsi" w:cstheme="minorHAnsi"/>
                <w:color w:val="auto"/>
                <w:sz w:val="16"/>
                <w:szCs w:val="16"/>
              </w:rPr>
              <w:footnoteReference w:id="9"/>
            </w:r>
            <w:bookmarkEnd w:id="5"/>
            <w:r w:rsidRPr="00292CB0">
              <w:rPr>
                <w:rFonts w:asciiTheme="minorHAnsi" w:eastAsia="Times New Roman"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C7C2FC7" w14:textId="41D306BC"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p>
          <w:p w14:paraId="7341E81E" w14:textId="046B0F59"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Právoplatné stavebné povolenie v zmysle § 66 zákona č. 50/1976 Zb. v znení neskorších predpisov</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eastAsia="Times New Roman" w:cstheme="minorHAnsi"/>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 overenej fotokópie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4272B4AB"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lastRenderedPageBreak/>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List vlastníctva, v prípade výlučného vlastníctva žiadateľa</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cstheme="minorHAnsi"/>
                <w:sz w:val="16"/>
                <w:szCs w:val="16"/>
              </w:rPr>
              <w:t xml:space="preserve"> - </w:t>
            </w:r>
            <w:r w:rsidRPr="00292CB0">
              <w:rPr>
                <w:rFonts w:cstheme="minorHAnsi"/>
                <w:bCs/>
                <w:sz w:val="16"/>
                <w:szCs w:val="16"/>
              </w:rPr>
              <w:t>nevyžaduje sa predloženie prílohy</w:t>
            </w:r>
          </w:p>
          <w:p w14:paraId="546E88E1"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 xml:space="preserve">nevyžaduje sa predloženie prílohy </w:t>
            </w:r>
          </w:p>
          <w:p w14:paraId="2F85F861" w14:textId="77777777" w:rsidR="00B7733D" w:rsidRPr="00292CB0" w:rsidRDefault="00B7733D" w:rsidP="00B7733D">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967682" w14:textId="77777777" w:rsidR="00B7733D" w:rsidRPr="00292CB0" w:rsidRDefault="00B7733D" w:rsidP="004800B7">
            <w:pPr>
              <w:pStyle w:val="Odsekzoznamu"/>
              <w:numPr>
                <w:ilvl w:val="0"/>
                <w:numId w:val="500"/>
              </w:numPr>
              <w:tabs>
                <w:tab w:val="left" w:pos="567"/>
              </w:tabs>
              <w:spacing w:after="0" w:line="240" w:lineRule="auto"/>
              <w:ind w:left="211" w:hanging="211"/>
              <w:jc w:val="both"/>
              <w:rPr>
                <w:rFonts w:cstheme="minorHAnsi"/>
                <w:b/>
                <w:sz w:val="18"/>
                <w:szCs w:val="18"/>
                <w:u w:val="single"/>
              </w:rPr>
            </w:pPr>
            <w:r w:rsidRPr="00292CB0">
              <w:rPr>
                <w:rFonts w:cstheme="minorHAnsi"/>
                <w:sz w:val="16"/>
                <w:szCs w:val="16"/>
              </w:rPr>
              <w:t xml:space="preserve">overenie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27" w:history="1">
              <w:r w:rsidRPr="00292CB0">
                <w:rPr>
                  <w:rStyle w:val="Hypertextovprepojenie"/>
                  <w:rFonts w:cstheme="minorHAnsi"/>
                  <w:color w:val="auto"/>
                  <w:sz w:val="16"/>
                  <w:szCs w:val="16"/>
                  <w:u w:val="none"/>
                </w:rPr>
                <w:t>https://oversi.gov.sk</w:t>
              </w:r>
            </w:hyperlink>
            <w:r w:rsidRPr="00292CB0">
              <w:rPr>
                <w:rStyle w:val="Hypertextovprepojenie"/>
                <w:rFonts w:cstheme="minorHAnsi"/>
                <w:color w:val="auto"/>
                <w:sz w:val="16"/>
                <w:szCs w:val="16"/>
                <w:u w:val="none"/>
              </w:rPr>
              <w:t xml:space="preserve"> a </w:t>
            </w:r>
            <w:r w:rsidRPr="00292CB0">
              <w:rPr>
                <w:rFonts w:cstheme="minorHAnsi"/>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292CB0" w:rsidRDefault="00B7733D" w:rsidP="00B7733D">
            <w:pPr>
              <w:pStyle w:val="Odsekzoznamu"/>
              <w:tabs>
                <w:tab w:val="left" w:pos="567"/>
              </w:tabs>
              <w:spacing w:after="0" w:line="240" w:lineRule="auto"/>
              <w:ind w:left="211"/>
              <w:jc w:val="both"/>
              <w:rPr>
                <w:rFonts w:cstheme="minorHAnsi"/>
                <w:b/>
                <w:sz w:val="18"/>
                <w:szCs w:val="18"/>
                <w:u w:val="single"/>
              </w:rPr>
            </w:pPr>
            <w:r w:rsidRPr="00292CB0">
              <w:rPr>
                <w:rFonts w:cstheme="minorHAnsi"/>
                <w:sz w:val="16"/>
                <w:szCs w:val="16"/>
              </w:rPr>
              <w:t xml:space="preserve">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žiadateľa na predloženie výpisu z listu vlastníctva, pričom tento nesmie byť starší ako 30 dní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w:t>
            </w:r>
          </w:p>
        </w:tc>
      </w:tr>
      <w:tr w:rsidR="00292CB0" w:rsidRPr="00292CB0" w14:paraId="7B80348E" w14:textId="77777777" w:rsidTr="006F6409">
        <w:trPr>
          <w:trHeight w:val="284"/>
          <w:jc w:val="right"/>
        </w:trPr>
        <w:tc>
          <w:tcPr>
            <w:tcW w:w="562" w:type="dxa"/>
            <w:shd w:val="clear" w:color="auto" w:fill="auto"/>
            <w:vAlign w:val="center"/>
          </w:tcPr>
          <w:p w14:paraId="3FF88BD7" w14:textId="50871BA1"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1.12</w:t>
            </w:r>
          </w:p>
        </w:tc>
        <w:tc>
          <w:tcPr>
            <w:tcW w:w="13608" w:type="dxa"/>
            <w:shd w:val="clear" w:color="auto" w:fill="auto"/>
            <w:vAlign w:val="center"/>
          </w:tcPr>
          <w:p w14:paraId="781862DC" w14:textId="13F80ACB"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V priebehu trvania zmluvy o poskytnutí NFP táto skutočnosť podlieha oznamovacej povinnosti prijímateľa voči PPA.</w:t>
            </w:r>
          </w:p>
          <w:p w14:paraId="7E024FC3" w14:textId="65E7DB10"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E5EC382" w14:textId="1794A716" w:rsidR="0010015A" w:rsidRPr="00292CB0" w:rsidRDefault="0010015A" w:rsidP="004800B7">
            <w:pPr>
              <w:pStyle w:val="Default"/>
              <w:keepLines/>
              <w:widowControl w:val="0"/>
              <w:numPr>
                <w:ilvl w:val="0"/>
                <w:numId w:val="228"/>
              </w:numPr>
              <w:ind w:left="217" w:hanging="217"/>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 </w:t>
            </w:r>
          </w:p>
          <w:p w14:paraId="4EEB2B93" w14:textId="2E1C6110"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A52F4A6" w14:textId="139BCA85" w:rsidR="0010015A" w:rsidRPr="00292CB0" w:rsidRDefault="00735538" w:rsidP="009F1D61">
            <w:pPr>
              <w:pStyle w:val="Odsekzoznamu"/>
              <w:numPr>
                <w:ilvl w:val="0"/>
                <w:numId w:val="1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10015A" w:rsidRPr="00292CB0">
              <w:rPr>
                <w:rFonts w:cstheme="minorHAnsi"/>
                <w:sz w:val="16"/>
                <w:szCs w:val="16"/>
              </w:rPr>
              <w:t xml:space="preserve"> „Forma a spôsob preukázania splnenia PPP“</w:t>
            </w:r>
          </w:p>
        </w:tc>
      </w:tr>
      <w:tr w:rsidR="00292CB0" w:rsidRPr="00292CB0" w14:paraId="215E5A9E" w14:textId="77777777" w:rsidTr="006F6409">
        <w:trPr>
          <w:trHeight w:val="284"/>
          <w:jc w:val="right"/>
        </w:trPr>
        <w:tc>
          <w:tcPr>
            <w:tcW w:w="562" w:type="dxa"/>
            <w:shd w:val="clear" w:color="auto" w:fill="auto"/>
            <w:vAlign w:val="center"/>
          </w:tcPr>
          <w:p w14:paraId="1963B878" w14:textId="064DD759"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1.13</w:t>
            </w:r>
          </w:p>
        </w:tc>
        <w:tc>
          <w:tcPr>
            <w:tcW w:w="13608" w:type="dxa"/>
            <w:shd w:val="clear" w:color="auto" w:fill="auto"/>
            <w:vAlign w:val="center"/>
          </w:tcPr>
          <w:p w14:paraId="6C678CBD" w14:textId="5E5BB2B6" w:rsidR="0010015A" w:rsidRPr="00292CB0" w:rsidRDefault="0010015A" w:rsidP="002C09AB">
            <w:pPr>
              <w:spacing w:after="0" w:line="240" w:lineRule="auto"/>
              <w:rPr>
                <w:rFonts w:cstheme="minorHAnsi"/>
                <w:b/>
                <w:sz w:val="18"/>
                <w:szCs w:val="18"/>
              </w:rPr>
            </w:pPr>
            <w:r w:rsidRPr="00292CB0">
              <w:rPr>
                <w:rFonts w:cstheme="minorHAnsi"/>
                <w:b/>
                <w:sz w:val="18"/>
                <w:szCs w:val="18"/>
              </w:rPr>
              <w:t>Podmienka, že investícia musí byť v súlade s normami EÚ a SR, týkajúcimi sa danej investície</w:t>
            </w:r>
          </w:p>
          <w:p w14:paraId="5CFA3149" w14:textId="62573922" w:rsidR="0010015A" w:rsidRPr="00292CB0" w:rsidRDefault="0010015A" w:rsidP="00E03997">
            <w:pPr>
              <w:pStyle w:val="Default"/>
              <w:keepLines/>
              <w:widowControl w:val="0"/>
              <w:jc w:val="both"/>
              <w:rPr>
                <w:rFonts w:cstheme="minorHAnsi"/>
                <w:sz w:val="16"/>
                <w:szCs w:val="16"/>
              </w:rPr>
            </w:pPr>
            <w:r w:rsidRPr="00292CB0">
              <w:rPr>
                <w:rFonts w:asciiTheme="minorHAnsi" w:hAnsiTheme="minorHAnsi" w:cstheme="minorHAnsi"/>
                <w:b/>
                <w:color w:val="auto"/>
                <w:sz w:val="16"/>
                <w:szCs w:val="16"/>
              </w:rPr>
              <w:t>Investícia musí byť v súlade s normami EÚ a SR, týkajúcimi sa danej investície</w:t>
            </w:r>
            <w:r w:rsidR="00735538" w:rsidRPr="00292CB0">
              <w:rPr>
                <w:rFonts w:asciiTheme="minorHAnsi" w:hAnsiTheme="minorHAnsi" w:cstheme="minorHAnsi"/>
                <w:b/>
                <w:color w:val="auto"/>
                <w:sz w:val="16"/>
                <w:szCs w:val="16"/>
              </w:rPr>
              <w:t xml:space="preserve">. </w:t>
            </w: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15 - Čestné vyhlásenie žiadateľa)</w:t>
            </w:r>
          </w:p>
          <w:p w14:paraId="0541A9F2" w14:textId="2A4BF0E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w:t>
            </w:r>
            <w:r w:rsidR="00C01431" w:rsidRPr="00292CB0">
              <w:rPr>
                <w:rFonts w:cstheme="minorHAnsi"/>
                <w:b/>
                <w:sz w:val="18"/>
                <w:szCs w:val="18"/>
                <w:u w:val="single"/>
              </w:rPr>
              <w:t>b overenia</w:t>
            </w:r>
          </w:p>
          <w:p w14:paraId="5D29A2FB" w14:textId="3C4D1219" w:rsidR="0010015A" w:rsidRPr="00292CB0" w:rsidRDefault="0010015A" w:rsidP="000E4642">
            <w:pPr>
              <w:pStyle w:val="Odsekzoznamu"/>
              <w:numPr>
                <w:ilvl w:val="0"/>
                <w:numId w:val="39"/>
              </w:numPr>
              <w:tabs>
                <w:tab w:val="left" w:pos="213"/>
              </w:tabs>
              <w:spacing w:after="0" w:line="240" w:lineRule="auto"/>
              <w:ind w:hanging="720"/>
              <w:jc w:val="both"/>
              <w:rPr>
                <w:rFonts w:cstheme="minorHAnsi"/>
                <w:b/>
                <w:sz w:val="16"/>
                <w:szCs w:val="16"/>
                <w:u w:val="single"/>
              </w:rPr>
            </w:pPr>
            <w:r w:rsidRPr="00292CB0">
              <w:rPr>
                <w:rFonts w:cstheme="minorHAnsi"/>
                <w:sz w:val="16"/>
                <w:szCs w:val="16"/>
              </w:rPr>
              <w:t xml:space="preserve">v zmysle </w:t>
            </w:r>
            <w:r w:rsidR="00735538" w:rsidRPr="00292CB0">
              <w:rPr>
                <w:rFonts w:cstheme="minorHAnsi"/>
                <w:sz w:val="16"/>
                <w:szCs w:val="16"/>
              </w:rPr>
              <w:t xml:space="preserve">dokumentácie uvedenej </w:t>
            </w:r>
            <w:r w:rsidR="00C01431" w:rsidRPr="00292CB0">
              <w:rPr>
                <w:rFonts w:cstheme="minorHAnsi"/>
                <w:sz w:val="16"/>
                <w:szCs w:val="16"/>
              </w:rPr>
              <w:t xml:space="preserve">v časti </w:t>
            </w:r>
            <w:r w:rsidRPr="00292CB0">
              <w:rPr>
                <w:rFonts w:cstheme="minorHAnsi"/>
                <w:sz w:val="16"/>
                <w:szCs w:val="16"/>
              </w:rPr>
              <w:t>„Forma a spôsob preukázania splnenia PPP“</w:t>
            </w:r>
          </w:p>
        </w:tc>
      </w:tr>
      <w:tr w:rsidR="00292CB0" w:rsidRPr="00292CB0" w14:paraId="4CE90D9B" w14:textId="77777777" w:rsidTr="006F6409">
        <w:trPr>
          <w:trHeight w:val="284"/>
          <w:jc w:val="right"/>
        </w:trPr>
        <w:tc>
          <w:tcPr>
            <w:tcW w:w="562" w:type="dxa"/>
            <w:shd w:val="clear" w:color="auto" w:fill="auto"/>
            <w:vAlign w:val="center"/>
          </w:tcPr>
          <w:p w14:paraId="3DBBD5C9" w14:textId="34188932"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1.14</w:t>
            </w:r>
          </w:p>
        </w:tc>
        <w:tc>
          <w:tcPr>
            <w:tcW w:w="13608" w:type="dxa"/>
            <w:shd w:val="clear" w:color="auto" w:fill="auto"/>
            <w:vAlign w:val="center"/>
          </w:tcPr>
          <w:p w14:paraId="46166C2F" w14:textId="0D8C9DC3"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rPr>
                <w:rFonts w:cstheme="minorHAnsi"/>
                <w:sz w:val="16"/>
                <w:szCs w:val="16"/>
              </w:rPr>
            </w:pPr>
            <w:r w:rsidRPr="00292CB0">
              <w:rPr>
                <w:rFonts w:cstheme="minorHAnsi"/>
                <w:sz w:val="16"/>
                <w:szCs w:val="16"/>
              </w:rPr>
              <w:t>skončenia alebo premiestnenia produktívnej činnosti mimo Slovenska;</w:t>
            </w:r>
          </w:p>
          <w:p w14:paraId="0F02DDE6"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zmeny vlastníctva položky infraštruktúry, ktorá poskytuje firme alebo orgánu verejnej moci neoprávnené zvýhodnenie;</w:t>
            </w:r>
          </w:p>
          <w:p w14:paraId="450F47AC" w14:textId="782498D5"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podstatnej zmeny, ktorá ovplyvňuje jej povahu, ciele alebo podmienky realizácie, čo by spôsobilo narušenie jej pôvodných cieľov.</w:t>
            </w:r>
          </w:p>
          <w:p w14:paraId="763D7476"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3C58EB4" w14:textId="5E6076F9"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15 - Čestné vyhlásenie žiadateľa)</w:t>
            </w:r>
          </w:p>
          <w:p w14:paraId="0D0064F6" w14:textId="3A7DB125"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9D26DE" w14:textId="7732DA6C" w:rsidR="0010015A" w:rsidRPr="00292CB0" w:rsidRDefault="00735538" w:rsidP="000E4642">
            <w:pPr>
              <w:pStyle w:val="Odsekzoznamu"/>
              <w:numPr>
                <w:ilvl w:val="0"/>
                <w:numId w:val="39"/>
              </w:numPr>
              <w:tabs>
                <w:tab w:val="left" w:pos="2268"/>
              </w:tabs>
              <w:spacing w:after="0" w:line="240" w:lineRule="auto"/>
              <w:ind w:left="213" w:hanging="213"/>
              <w:jc w:val="both"/>
              <w:rPr>
                <w:rFonts w:cstheme="minorHAnsi"/>
                <w:bCs/>
                <w:iCs/>
                <w:sz w:val="16"/>
                <w:szCs w:val="16"/>
              </w:rPr>
            </w:pPr>
            <w:r w:rsidRPr="00292CB0">
              <w:rPr>
                <w:rFonts w:cstheme="minorHAnsi"/>
                <w:bCs/>
                <w:iCs/>
                <w:sz w:val="16"/>
                <w:szCs w:val="16"/>
              </w:rPr>
              <w:t>overenie</w:t>
            </w:r>
            <w:r w:rsidR="0010015A" w:rsidRPr="00292CB0">
              <w:rPr>
                <w:rFonts w:cstheme="minorHAnsi"/>
                <w:bCs/>
                <w:iCs/>
                <w:sz w:val="16"/>
                <w:szCs w:val="16"/>
              </w:rPr>
              <w:t xml:space="preserve"> prostredníctvom finančnej kontroly na mieste a ex post kontrol. V rámci „skončenia“ produktívnej činnosti sa ráta aj nezačatie produktívnej činnosti po vyplatení záverečnej </w:t>
            </w:r>
            <w:proofErr w:type="spellStart"/>
            <w:r w:rsidR="0010015A" w:rsidRPr="00292CB0">
              <w:rPr>
                <w:rFonts w:cstheme="minorHAnsi"/>
                <w:bCs/>
                <w:iCs/>
                <w:sz w:val="16"/>
                <w:szCs w:val="16"/>
              </w:rPr>
              <w:t>ŽoP</w:t>
            </w:r>
            <w:proofErr w:type="spellEnd"/>
            <w:r w:rsidR="0010015A" w:rsidRPr="00292CB0">
              <w:rPr>
                <w:rFonts w:cstheme="minorHAnsi"/>
                <w:bCs/>
                <w:iCs/>
                <w:sz w:val="16"/>
                <w:szCs w:val="16"/>
              </w:rPr>
              <w:t>. Predmet realizácie projektu je potrebné využívať na svoj cieľ v rámci celej doby udržateľnosti projektu.</w:t>
            </w:r>
          </w:p>
        </w:tc>
      </w:tr>
      <w:tr w:rsidR="00292CB0" w:rsidRPr="00292CB0" w14:paraId="58ED2722" w14:textId="77777777" w:rsidTr="006F6409">
        <w:trPr>
          <w:trHeight w:val="284"/>
          <w:jc w:val="right"/>
        </w:trPr>
        <w:tc>
          <w:tcPr>
            <w:tcW w:w="562" w:type="dxa"/>
            <w:shd w:val="clear" w:color="auto" w:fill="auto"/>
            <w:vAlign w:val="center"/>
          </w:tcPr>
          <w:p w14:paraId="262E1695" w14:textId="09D9DBEA"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1.15</w:t>
            </w:r>
          </w:p>
        </w:tc>
        <w:tc>
          <w:tcPr>
            <w:tcW w:w="13608" w:type="dxa"/>
            <w:shd w:val="clear" w:color="auto" w:fill="auto"/>
            <w:vAlign w:val="center"/>
          </w:tcPr>
          <w:p w14:paraId="30A4228F" w14:textId="07959EE5"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Podmienka, že žiadateľ dodržuje princíp zákazu konfliktu záujmov v súlade so zákonom č. 292/2014 </w:t>
            </w:r>
            <w:proofErr w:type="spellStart"/>
            <w:r w:rsidRPr="00292CB0">
              <w:rPr>
                <w:rFonts w:cstheme="minorHAnsi"/>
                <w:b/>
                <w:sz w:val="18"/>
                <w:szCs w:val="18"/>
              </w:rPr>
              <w:t>Z.z</w:t>
            </w:r>
            <w:proofErr w:type="spellEnd"/>
            <w:r w:rsidRPr="00292CB0">
              <w:rPr>
                <w:rFonts w:cstheme="minorHAnsi"/>
                <w:b/>
                <w:sz w:val="18"/>
                <w:szCs w:val="18"/>
              </w:rPr>
              <w:t>. o príspevku poskytovanom z európskych štrukturálnych a investičných fondov a o zmene a doplnení niektorých zákonov</w:t>
            </w:r>
          </w:p>
          <w:p w14:paraId="4655D442" w14:textId="40D6B31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 musí dodržiavať princíp zákazu konfliktu záujmov v súlade so zákonom č. 292/2014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príspevku poskytovanom z európskych štrukturálnych a investičných fondov a o zmene a doplnení niektorých zákonov</w:t>
            </w:r>
            <w:r w:rsidRPr="00292CB0">
              <w:rPr>
                <w:rStyle w:val="Odkaznapoznmkupodiarou"/>
                <w:rFonts w:asciiTheme="minorHAnsi" w:hAnsiTheme="minorHAnsi" w:cstheme="minorHAnsi"/>
                <w:sz w:val="16"/>
                <w:szCs w:val="16"/>
              </w:rPr>
              <w:footnoteReference w:id="10"/>
            </w:r>
            <w:r w:rsidRPr="00292CB0">
              <w:rPr>
                <w:rFonts w:asciiTheme="minorHAnsi" w:hAnsiTheme="minorHAnsi" w:cstheme="minorHAnsi"/>
                <w:sz w:val="16"/>
                <w:szCs w:val="16"/>
              </w:rPr>
              <w:t>.</w:t>
            </w:r>
          </w:p>
          <w:p w14:paraId="65BCB7B3"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ED2FBC" w14:textId="064595E7"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p>
          <w:p w14:paraId="184D0150" w14:textId="0182D19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8964BF8" w14:textId="42A97646" w:rsidR="0010015A" w:rsidRPr="00292CB0"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sz w:val="16"/>
                <w:szCs w:val="16"/>
              </w:rPr>
            </w:pPr>
            <w:r w:rsidRPr="00292CB0">
              <w:rPr>
                <w:rFonts w:cstheme="minorHAnsi"/>
                <w:sz w:val="16"/>
                <w:szCs w:val="16"/>
              </w:rPr>
              <w:t xml:space="preserve">overenie </w:t>
            </w:r>
            <w:r w:rsidR="0010015A" w:rsidRPr="00292CB0">
              <w:rPr>
                <w:rFonts w:cstheme="minorHAnsi"/>
                <w:sz w:val="16"/>
                <w:szCs w:val="16"/>
              </w:rPr>
              <w:t>konflikt</w:t>
            </w:r>
            <w:r w:rsidRPr="00292CB0">
              <w:rPr>
                <w:rFonts w:cstheme="minorHAnsi"/>
                <w:sz w:val="16"/>
                <w:szCs w:val="16"/>
              </w:rPr>
              <w:t>u</w:t>
            </w:r>
            <w:r w:rsidR="0010015A" w:rsidRPr="00292CB0">
              <w:rPr>
                <w:rFonts w:cstheme="minorHAnsi"/>
                <w:sz w:val="16"/>
                <w:szCs w:val="16"/>
              </w:rPr>
              <w:t xml:space="preserve"> záujmov prostredníctvom automatizovanej databázy</w:t>
            </w:r>
            <w:r w:rsidRPr="00292CB0">
              <w:rPr>
                <w:rFonts w:cstheme="minorHAnsi"/>
                <w:sz w:val="16"/>
                <w:szCs w:val="16"/>
              </w:rPr>
              <w:t xml:space="preserve"> PPA</w:t>
            </w:r>
          </w:p>
        </w:tc>
      </w:tr>
      <w:tr w:rsidR="00292CB0" w:rsidRPr="00292CB0" w14:paraId="365AC948" w14:textId="77777777" w:rsidTr="006F6409">
        <w:trPr>
          <w:trHeight w:val="284"/>
          <w:jc w:val="right"/>
        </w:trPr>
        <w:tc>
          <w:tcPr>
            <w:tcW w:w="562" w:type="dxa"/>
            <w:shd w:val="clear" w:color="auto" w:fill="auto"/>
            <w:vAlign w:val="center"/>
          </w:tcPr>
          <w:p w14:paraId="3112BDC5" w14:textId="79CE0BB6"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1.16</w:t>
            </w:r>
          </w:p>
        </w:tc>
        <w:tc>
          <w:tcPr>
            <w:tcW w:w="13608" w:type="dxa"/>
            <w:shd w:val="clear" w:color="auto" w:fill="auto"/>
            <w:vAlign w:val="center"/>
          </w:tcPr>
          <w:p w14:paraId="736BEA52" w14:textId="1A869D8D" w:rsidR="00314487" w:rsidRPr="00292CB0" w:rsidRDefault="00314487" w:rsidP="002C09AB">
            <w:pPr>
              <w:spacing w:after="0" w:line="240" w:lineRule="auto"/>
              <w:jc w:val="both"/>
              <w:rPr>
                <w:rFonts w:cstheme="minorHAnsi"/>
                <w:b/>
                <w:sz w:val="16"/>
                <w:szCs w:val="16"/>
              </w:rPr>
            </w:pPr>
            <w:r w:rsidRPr="00292CB0">
              <w:rPr>
                <w:rFonts w:cstheme="minorHAnsi"/>
                <w:b/>
                <w:sz w:val="18"/>
                <w:szCs w:val="18"/>
              </w:rPr>
              <w:t>Podmienka, že žiadateľ zabezpečí hospodárnosť, efektívnosť a účinnosť použitia verejných prostriedkov</w:t>
            </w:r>
            <w:r w:rsidRPr="00292CB0">
              <w:rPr>
                <w:rStyle w:val="Odkaznapoznmkupodiarou"/>
                <w:rFonts w:cstheme="minorHAnsi"/>
                <w:b/>
                <w:sz w:val="16"/>
                <w:szCs w:val="16"/>
              </w:rPr>
              <w:footnoteReference w:id="11"/>
            </w:r>
          </w:p>
          <w:p w14:paraId="59AE08EB" w14:textId="77777777" w:rsidR="002E1B3F" w:rsidRDefault="00314487" w:rsidP="002E1B3F">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musí zabezpečiť hospodárnosť, efektívnosť a účinnosť p</w:t>
            </w:r>
            <w:r w:rsidR="001A7F27" w:rsidRPr="00292CB0">
              <w:rPr>
                <w:rFonts w:asciiTheme="minorHAnsi" w:hAnsiTheme="minorHAnsi" w:cstheme="minorHAnsi"/>
                <w:color w:val="auto"/>
                <w:sz w:val="16"/>
                <w:szCs w:val="16"/>
              </w:rPr>
              <w:t xml:space="preserve">oužitia verejných prostriedkov. </w:t>
            </w:r>
            <w:r w:rsidR="002E1B3F">
              <w:rPr>
                <w:rFonts w:asciiTheme="minorHAnsi" w:hAnsiTheme="minorHAnsi" w:cstheme="minorHAnsi"/>
                <w:color w:val="auto"/>
                <w:sz w:val="16"/>
                <w:szCs w:val="16"/>
              </w:rPr>
              <w:t xml:space="preserve"> </w:t>
            </w:r>
          </w:p>
          <w:p w14:paraId="6E23F307" w14:textId="6A254B01" w:rsidR="002E1B3F" w:rsidRPr="00E03997" w:rsidRDefault="002E1B3F" w:rsidP="002E1B3F">
            <w:pPr>
              <w:spacing w:after="0" w:line="240" w:lineRule="auto"/>
              <w:jc w:val="both"/>
              <w:rPr>
                <w:sz w:val="16"/>
                <w:szCs w:val="16"/>
              </w:rPr>
            </w:pPr>
            <w:r w:rsidRPr="00E03997">
              <w:rPr>
                <w:sz w:val="16"/>
                <w:szCs w:val="16"/>
              </w:rPr>
              <w:t xml:space="preserve">Maximálna výška NFP na 1 projekt v rámci PRV (okrem aktivít zameraných na chod MAS a animácie) je 100 000 EUR. </w:t>
            </w:r>
            <w:r w:rsidRPr="00E03997">
              <w:rPr>
                <w:rFonts w:eastAsia="Calibri" w:cs="Calibri"/>
                <w:sz w:val="16"/>
                <w:szCs w:val="16"/>
              </w:rPr>
              <w:t xml:space="preserve">V prípade aplikácie zjednodušeného vykazovania výdavkov (jednorazová platba) platí, že maximálna výška NFP na 1 projekt je 100 000 EUR z celkových oprávnených výdavkov na projekt. Suma 100 000 EUR sa považuje za maximálnu verejnú podporu, ktorá sa má vyplatiť prijímateľovi, </w:t>
            </w:r>
            <w:proofErr w:type="spellStart"/>
            <w:r w:rsidRPr="00E03997">
              <w:rPr>
                <w:rFonts w:eastAsia="Calibri" w:cs="Calibri"/>
                <w:sz w:val="16"/>
                <w:szCs w:val="16"/>
              </w:rPr>
              <w:t>t.j</w:t>
            </w:r>
            <w:proofErr w:type="spellEnd"/>
            <w:r w:rsidRPr="00E03997">
              <w:rPr>
                <w:rFonts w:eastAsia="Calibri" w:cs="Calibri"/>
                <w:sz w:val="16"/>
                <w:szCs w:val="16"/>
              </w:rPr>
              <w:t>. žiadateľ v </w:t>
            </w:r>
            <w:proofErr w:type="spellStart"/>
            <w:r w:rsidRPr="00E03997">
              <w:rPr>
                <w:rFonts w:eastAsia="Calibri" w:cs="Calibri"/>
                <w:sz w:val="16"/>
                <w:szCs w:val="16"/>
              </w:rPr>
              <w:t>ŽoNFP</w:t>
            </w:r>
            <w:proofErr w:type="spellEnd"/>
            <w:r w:rsidRPr="00E03997">
              <w:rPr>
                <w:rFonts w:eastAsia="Calibri" w:cs="Calibri"/>
                <w:sz w:val="16"/>
                <w:szCs w:val="16"/>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2146BCAA" w14:textId="00527CD7" w:rsidR="002E1B3F" w:rsidRPr="00E03997" w:rsidRDefault="002E1B3F" w:rsidP="002E1B3F">
            <w:pPr>
              <w:spacing w:after="0" w:line="240" w:lineRule="auto"/>
              <w:jc w:val="both"/>
              <w:rPr>
                <w:rFonts w:cs="Calibri"/>
                <w:sz w:val="16"/>
                <w:szCs w:val="16"/>
              </w:rPr>
            </w:pPr>
            <w:r w:rsidRPr="00E03997">
              <w:rPr>
                <w:rFonts w:eastAsia="Calibri" w:cs="Calibri"/>
                <w:sz w:val="16"/>
                <w:szCs w:val="16"/>
              </w:rPr>
              <w:lastRenderedPageBreak/>
              <w:t xml:space="preserve">V prípade </w:t>
            </w:r>
            <w:proofErr w:type="spellStart"/>
            <w:r w:rsidRPr="00E03997">
              <w:rPr>
                <w:rFonts w:eastAsia="Calibri" w:cs="Calibri"/>
                <w:sz w:val="16"/>
                <w:szCs w:val="16"/>
              </w:rPr>
              <w:t>podopatrenia</w:t>
            </w:r>
            <w:proofErr w:type="spellEnd"/>
            <w:r w:rsidRPr="00E03997">
              <w:rPr>
                <w:rFonts w:eastAsia="Calibri" w:cs="Calibri"/>
                <w:sz w:val="16"/>
                <w:szCs w:val="16"/>
              </w:rPr>
              <w:t xml:space="preserve"> 7.2, </w:t>
            </w:r>
            <w:proofErr w:type="spellStart"/>
            <w:r w:rsidRPr="00E03997">
              <w:rPr>
                <w:rFonts w:eastAsia="Calibri" w:cs="Calibri"/>
                <w:sz w:val="16"/>
                <w:szCs w:val="16"/>
              </w:rPr>
              <w:t>podopatrenia</w:t>
            </w:r>
            <w:proofErr w:type="spellEnd"/>
            <w:r w:rsidRPr="00E03997">
              <w:rPr>
                <w:rFonts w:eastAsia="Calibri" w:cs="Calibri"/>
                <w:sz w:val="16"/>
                <w:szCs w:val="16"/>
              </w:rPr>
              <w:t xml:space="preserve"> 7.4, </w:t>
            </w:r>
            <w:proofErr w:type="spellStart"/>
            <w:r w:rsidRPr="00E03997">
              <w:rPr>
                <w:rFonts w:eastAsia="Calibri" w:cs="Calibri"/>
                <w:sz w:val="16"/>
                <w:szCs w:val="16"/>
              </w:rPr>
              <w:t>podopatrenia</w:t>
            </w:r>
            <w:proofErr w:type="spellEnd"/>
            <w:r w:rsidRPr="00E03997">
              <w:rPr>
                <w:rFonts w:eastAsia="Calibri" w:cs="Calibri"/>
                <w:sz w:val="16"/>
                <w:szCs w:val="16"/>
              </w:rPr>
              <w:t xml:space="preserve"> 7.5 a </w:t>
            </w:r>
            <w:proofErr w:type="spellStart"/>
            <w:r w:rsidRPr="00E03997">
              <w:rPr>
                <w:rFonts w:eastAsia="Calibri" w:cs="Calibri"/>
                <w:sz w:val="16"/>
                <w:szCs w:val="16"/>
              </w:rPr>
              <w:t>podopatrenia</w:t>
            </w:r>
            <w:proofErr w:type="spellEnd"/>
            <w:r w:rsidRPr="00E03997">
              <w:rPr>
                <w:rFonts w:eastAsia="Calibri" w:cs="Calibri"/>
                <w:sz w:val="16"/>
                <w:szCs w:val="16"/>
              </w:rPr>
              <w:t xml:space="preserve"> 7.6, ktorých celkové výdavky projektu presahujú sumu 100 000 EUR (bez ohľadu na intenzitu pomoci) nebude uplatňovaná jednorazová platba (návrh rozpočtu) v rámci zjednodušeného vykazovania výdavkov - </w:t>
            </w:r>
            <w:r w:rsidRPr="00E03997">
              <w:rPr>
                <w:rFonts w:eastAsia="Calibri" w:cs="Calibri"/>
                <w:sz w:val="16"/>
                <w:szCs w:val="16"/>
                <w:shd w:val="clear" w:color="auto" w:fill="FFFFFF"/>
              </w:rPr>
              <w:t xml:space="preserve">žiadateľ/prijímateľ je povinný postupovať v zmysle </w:t>
            </w:r>
            <w:r w:rsidRPr="00E03997">
              <w:rPr>
                <w:rFonts w:eastAsia="Calibri" w:cs="Calibri"/>
                <w:sz w:val="16"/>
                <w:szCs w:val="16"/>
              </w:rPr>
              <w:t xml:space="preserve">zákona o verejnom obstarávaní alebo prostredníctvom Usmernenia č.8 Pôdohospodárskej platobnej agentúry k obstarávaniu tovarov, stavebných prác a služieb financovaných z PRV SR 2014 – 2022. </w:t>
            </w:r>
            <w:r w:rsidRPr="00E03997">
              <w:rPr>
                <w:rFonts w:cs="Calibri"/>
                <w:sz w:val="16"/>
                <w:szCs w:val="16"/>
              </w:rPr>
              <w:t xml:space="preserve"> </w:t>
            </w:r>
          </w:p>
          <w:p w14:paraId="0293C0EA" w14:textId="54A6E25C" w:rsidR="002E1B3F" w:rsidRPr="00E03997" w:rsidRDefault="002E1B3F" w:rsidP="002E1B3F">
            <w:pPr>
              <w:spacing w:after="0" w:line="240" w:lineRule="auto"/>
              <w:jc w:val="both"/>
              <w:rPr>
                <w:sz w:val="16"/>
                <w:szCs w:val="16"/>
              </w:rPr>
            </w:pPr>
            <w:r w:rsidRPr="00E03997">
              <w:rPr>
                <w:sz w:val="16"/>
                <w:szCs w:val="16"/>
              </w:rPr>
              <w:t>PPA u </w:t>
            </w:r>
            <w:proofErr w:type="spellStart"/>
            <w:r w:rsidRPr="00E03997">
              <w:rPr>
                <w:sz w:val="16"/>
                <w:szCs w:val="16"/>
              </w:rPr>
              <w:t>podopatrení</w:t>
            </w:r>
            <w:proofErr w:type="spellEnd"/>
            <w:r w:rsidRPr="00E03997">
              <w:rPr>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795C87ED" w14:textId="5FE6B380" w:rsidR="002E1B3F" w:rsidRPr="002E1B3F" w:rsidRDefault="002E1B3F" w:rsidP="002E1B3F">
            <w:pPr>
              <w:spacing w:after="0" w:line="240" w:lineRule="auto"/>
              <w:jc w:val="both"/>
              <w:rPr>
                <w:color w:val="FF0000"/>
                <w:sz w:val="16"/>
                <w:szCs w:val="16"/>
              </w:rPr>
            </w:pPr>
            <w:r w:rsidRPr="00E03997">
              <w:rPr>
                <w:bCs/>
                <w:sz w:val="16"/>
                <w:szCs w:val="16"/>
                <w:lang w:eastAsia="sk-SK"/>
              </w:rPr>
              <w:t>Žiadateľ/prijímateľ, ktorý je  verejným obstarávateľom (§7 ZVO) alebo obstarávateľom  (§9 ZVO) je povinný postupovať v zmysle ustanovení tohto zákona</w:t>
            </w:r>
            <w:r w:rsidRPr="002E1B3F">
              <w:rPr>
                <w:bCs/>
                <w:color w:val="FF0000"/>
                <w:sz w:val="16"/>
                <w:szCs w:val="16"/>
                <w:lang w:eastAsia="sk-SK"/>
              </w:rPr>
              <w:t>.</w:t>
            </w:r>
          </w:p>
          <w:p w14:paraId="5527733D" w14:textId="2CA23269"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w:t>
            </w:r>
            <w:r w:rsidR="001A7F27" w:rsidRPr="00292CB0">
              <w:rPr>
                <w:rFonts w:cstheme="minorHAnsi"/>
                <w:sz w:val="16"/>
                <w:szCs w:val="16"/>
              </w:rPr>
              <w:t xml:space="preserve"> – Rozpočet </w:t>
            </w:r>
            <w:r w:rsidRPr="00292CB0">
              <w:rPr>
                <w:rFonts w:cstheme="minorHAnsi"/>
                <w:sz w:val="16"/>
                <w:szCs w:val="16"/>
              </w:rPr>
              <w:t>projektu)</w:t>
            </w:r>
          </w:p>
          <w:p w14:paraId="01E5BCEA" w14:textId="6BC09235"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15 - Čestné vyhlásenie žiadateľa)</w:t>
            </w:r>
          </w:p>
          <w:p w14:paraId="658D01F2" w14:textId="34EAD924" w:rsidR="00314487" w:rsidRPr="00292CB0" w:rsidRDefault="001A7F2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64493F" w14:textId="33AC490A" w:rsidR="00842C5D" w:rsidRPr="00292CB0" w:rsidRDefault="001A7F27" w:rsidP="004800B7">
            <w:pPr>
              <w:pStyle w:val="Odsekzoznamu"/>
              <w:numPr>
                <w:ilvl w:val="0"/>
                <w:numId w:val="224"/>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314487" w:rsidRPr="00292CB0">
              <w:rPr>
                <w:rFonts w:cstheme="minorHAnsi"/>
                <w:sz w:val="16"/>
                <w:szCs w:val="16"/>
              </w:rPr>
              <w:t>„Forma a spôsob preukázania splnenia PPP“</w:t>
            </w:r>
          </w:p>
        </w:tc>
      </w:tr>
      <w:tr w:rsidR="00292CB0" w:rsidRPr="00292CB0" w14:paraId="5123643B" w14:textId="77777777" w:rsidTr="006F6409">
        <w:trPr>
          <w:trHeight w:val="284"/>
          <w:jc w:val="right"/>
        </w:trPr>
        <w:tc>
          <w:tcPr>
            <w:tcW w:w="562" w:type="dxa"/>
            <w:shd w:val="clear" w:color="auto" w:fill="auto"/>
            <w:vAlign w:val="center"/>
          </w:tcPr>
          <w:p w14:paraId="542CC0C2" w14:textId="506EFC52"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1.17</w:t>
            </w:r>
          </w:p>
        </w:tc>
        <w:tc>
          <w:tcPr>
            <w:tcW w:w="13608" w:type="dxa"/>
            <w:shd w:val="clear" w:color="auto" w:fill="auto"/>
            <w:vAlign w:val="center"/>
          </w:tcPr>
          <w:p w14:paraId="0A34DDE0" w14:textId="42AD6094" w:rsidR="00314487" w:rsidRPr="00292CB0" w:rsidRDefault="00314487" w:rsidP="002C09AB">
            <w:pPr>
              <w:pStyle w:val="Standard"/>
              <w:tabs>
                <w:tab w:val="left" w:pos="567"/>
              </w:tabs>
              <w:jc w:val="both"/>
              <w:rPr>
                <w:rFonts w:asciiTheme="minorHAnsi" w:hAnsiTheme="minorHAnsi" w:cstheme="minorHAnsi"/>
                <w:b/>
                <w:sz w:val="18"/>
                <w:szCs w:val="18"/>
              </w:rPr>
            </w:pPr>
            <w:r w:rsidRPr="00292CB0">
              <w:rPr>
                <w:rFonts w:asciiTheme="minorHAnsi" w:hAnsiTheme="minorHAnsi" w:cstheme="minorHAnsi"/>
                <w:b/>
                <w:sz w:val="18"/>
                <w:szCs w:val="18"/>
              </w:rPr>
              <w:t xml:space="preserve">Podmienka, že žiadateľ musí postupovať pri obstarávaní tovarov, stavebných prác a služieb, ktoré sú financované z verejných prostriedkov v súlade so zákonom č. 343/2015 </w:t>
            </w:r>
            <w:proofErr w:type="spellStart"/>
            <w:r w:rsidRPr="00292CB0">
              <w:rPr>
                <w:rFonts w:asciiTheme="minorHAnsi" w:hAnsiTheme="minorHAnsi" w:cstheme="minorHAnsi"/>
                <w:b/>
                <w:sz w:val="18"/>
                <w:szCs w:val="18"/>
              </w:rPr>
              <w:t>Z.z</w:t>
            </w:r>
            <w:proofErr w:type="spellEnd"/>
            <w:r w:rsidRPr="00292CB0">
              <w:rPr>
                <w:rFonts w:asciiTheme="minorHAnsi" w:hAnsiTheme="minorHAnsi" w:cstheme="minorHAnsi"/>
                <w:b/>
                <w:sz w:val="18"/>
                <w:szCs w:val="18"/>
              </w:rPr>
              <w:t>.</w:t>
            </w:r>
            <w:r w:rsidRPr="00292CB0">
              <w:rPr>
                <w:rFonts w:asciiTheme="minorHAnsi" w:hAnsiTheme="minorHAnsi" w:cstheme="minorHAnsi"/>
                <w:b/>
                <w:bCs/>
                <w:sz w:val="18"/>
                <w:szCs w:val="18"/>
              </w:rPr>
              <w:t xml:space="preserve"> o verejnom obstarávaní a o zmene a doplnení niektorých zákonov (ďalej ako „ZVO“)</w:t>
            </w:r>
            <w:r w:rsidRPr="00292CB0">
              <w:rPr>
                <w:rFonts w:asciiTheme="minorHAnsi" w:hAnsiTheme="minorHAnsi" w:cstheme="minorHAnsi"/>
                <w:b/>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292CB0" w:rsidRDefault="00842C5D" w:rsidP="00FD6481">
            <w:pPr>
              <w:pStyle w:val="Standard"/>
              <w:tabs>
                <w:tab w:val="left" w:pos="567"/>
              </w:tabs>
              <w:jc w:val="both"/>
              <w:rPr>
                <w:rFonts w:asciiTheme="minorHAnsi" w:hAnsiTheme="minorHAnsi" w:cstheme="minorHAnsi"/>
                <w:bCs/>
                <w:sz w:val="16"/>
                <w:szCs w:val="16"/>
              </w:rPr>
            </w:pPr>
            <w:r w:rsidRPr="00292CB0">
              <w:rPr>
                <w:rFonts w:asciiTheme="minorHAnsi" w:hAnsiTheme="minorHAnsi" w:cstheme="minorHAnsi"/>
                <w:bCs/>
                <w:sz w:val="16"/>
                <w:szCs w:val="16"/>
              </w:rPr>
              <w:t xml:space="preserve">Podmienka sa nevzťahuje na žiadateľa, </w:t>
            </w:r>
            <w:r w:rsidR="00FD6481" w:rsidRPr="00292CB0">
              <w:rPr>
                <w:rFonts w:asciiTheme="minorHAnsi" w:hAnsiTheme="minorHAnsi" w:cstheme="minorHAnsi"/>
                <w:bCs/>
                <w:sz w:val="16"/>
                <w:szCs w:val="16"/>
              </w:rPr>
              <w:t xml:space="preserve">ktorý realizuje projekt  prostredníctvom zjednodušeného vykazovania výdavkov. </w:t>
            </w:r>
          </w:p>
          <w:p w14:paraId="4AA0C6F3" w14:textId="5F78A6DF" w:rsidR="00FD6481" w:rsidRPr="00292CB0" w:rsidRDefault="00FD6481" w:rsidP="00FD6481">
            <w:pPr>
              <w:pStyle w:val="Standard"/>
              <w:tabs>
                <w:tab w:val="left" w:pos="567"/>
              </w:tabs>
              <w:jc w:val="both"/>
              <w:rPr>
                <w:rFonts w:asciiTheme="minorHAnsi" w:hAnsiTheme="minorHAnsi" w:cstheme="minorHAnsi"/>
                <w:sz w:val="16"/>
                <w:szCs w:val="16"/>
              </w:rPr>
            </w:pPr>
            <w:r w:rsidRPr="00292CB0">
              <w:rPr>
                <w:rFonts w:asciiTheme="minorHAnsi" w:hAnsiTheme="minorHAnsi" w:cstheme="minorHAnsi"/>
                <w:sz w:val="16"/>
                <w:szCs w:val="16"/>
              </w:rPr>
              <w:t xml:space="preserve">Aplikáciou </w:t>
            </w:r>
            <w:r w:rsidR="00CB7AB9" w:rsidRPr="00292CB0">
              <w:rPr>
                <w:rFonts w:asciiTheme="minorHAnsi" w:hAnsiTheme="minorHAnsi" w:cstheme="minorHAnsi"/>
                <w:sz w:val="16"/>
                <w:szCs w:val="16"/>
              </w:rPr>
              <w:t>zjednodušeného</w:t>
            </w:r>
            <w:r w:rsidRPr="00292CB0">
              <w:rPr>
                <w:rFonts w:asciiTheme="minorHAnsi" w:hAnsiTheme="minorHAnsi" w:cstheme="minorHAnsi"/>
                <w:sz w:val="16"/>
                <w:szCs w:val="16"/>
              </w:rPr>
              <w:t xml:space="preserve"> vykazovania výdavkov: </w:t>
            </w:r>
          </w:p>
          <w:p w14:paraId="1350A0CA" w14:textId="77777777" w:rsidR="00FD6481" w:rsidRPr="00292CB0" w:rsidRDefault="00FD6481" w:rsidP="004800B7">
            <w:pPr>
              <w:pStyle w:val="Odsekzoznamu"/>
              <w:numPr>
                <w:ilvl w:val="0"/>
                <w:numId w:val="545"/>
              </w:numPr>
              <w:tabs>
                <w:tab w:val="clear" w:pos="720"/>
                <w:tab w:val="num" w:pos="209"/>
              </w:tabs>
              <w:spacing w:after="0" w:line="240" w:lineRule="auto"/>
              <w:ind w:left="209" w:hanging="209"/>
              <w:jc w:val="both"/>
              <w:rPr>
                <w:rFonts w:cstheme="minorHAnsi"/>
                <w:sz w:val="16"/>
                <w:szCs w:val="16"/>
              </w:rPr>
            </w:pPr>
            <w:r w:rsidRPr="00292CB0">
              <w:rPr>
                <w:rFonts w:cstheme="minorHAnsi"/>
                <w:sz w:val="16"/>
                <w:szCs w:val="16"/>
              </w:rPr>
              <w:t>PPA u </w:t>
            </w:r>
            <w:proofErr w:type="spellStart"/>
            <w:r w:rsidRPr="00292CB0">
              <w:rPr>
                <w:rFonts w:cstheme="minorHAnsi"/>
                <w:sz w:val="16"/>
                <w:szCs w:val="16"/>
              </w:rPr>
              <w:t>podopatrení</w:t>
            </w:r>
            <w:proofErr w:type="spellEnd"/>
            <w:r w:rsidRPr="00292CB0">
              <w:rPr>
                <w:rFonts w:cstheme="minorHAnsi"/>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žiadateľ/prijímateľ, ktorý je  verejným obstarávateľom (§7 ZVO) alebo</w:t>
            </w:r>
            <w:r w:rsidR="00CB7AB9" w:rsidRPr="00292CB0">
              <w:rPr>
                <w:rFonts w:cstheme="minorHAnsi"/>
                <w:bCs/>
                <w:sz w:val="16"/>
                <w:szCs w:val="16"/>
                <w:lang w:eastAsia="sk-SK"/>
              </w:rPr>
              <w:t xml:space="preserve"> </w:t>
            </w:r>
            <w:r w:rsidRPr="00292CB0">
              <w:rPr>
                <w:rFonts w:cstheme="minorHAnsi"/>
                <w:bCs/>
                <w:sz w:val="16"/>
                <w:szCs w:val="16"/>
                <w:lang w:eastAsia="sk-SK"/>
              </w:rPr>
              <w:t>obstarávateľom  (§9 ZVO) je povinný postupovať v zmysle ustanovení tohto zákona,</w:t>
            </w:r>
          </w:p>
          <w:p w14:paraId="1CB38DCF" w14:textId="405C18C9"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 xml:space="preserve">žiadateľ/prijímateľ v rámci </w:t>
            </w:r>
            <w:proofErr w:type="spellStart"/>
            <w:r w:rsidRPr="00292CB0">
              <w:rPr>
                <w:rFonts w:cstheme="minorHAnsi"/>
                <w:bCs/>
                <w:sz w:val="16"/>
                <w:szCs w:val="16"/>
                <w:lang w:eastAsia="sk-SK"/>
              </w:rPr>
              <w:t>podopatrenia</w:t>
            </w:r>
            <w:proofErr w:type="spellEnd"/>
            <w:r w:rsidRPr="00292CB0">
              <w:rPr>
                <w:rFonts w:cstheme="minorHAnsi"/>
                <w:bCs/>
                <w:sz w:val="16"/>
                <w:szCs w:val="16"/>
                <w:lang w:eastAsia="sk-SK"/>
              </w:rPr>
              <w:t xml:space="preserve"> 19.4, ktorý aplikuje </w:t>
            </w:r>
            <w:r w:rsidRPr="00292CB0">
              <w:rPr>
                <w:rFonts w:cstheme="minorHAnsi"/>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486542DB" w14:textId="5C9FE1D6" w:rsidR="00314487" w:rsidRPr="00292CB0" w:rsidRDefault="00314487" w:rsidP="00E31A94">
            <w:pPr>
              <w:pStyle w:val="Standard"/>
              <w:tabs>
                <w:tab w:val="left" w:pos="709"/>
              </w:tabs>
              <w:jc w:val="both"/>
              <w:rPr>
                <w:b/>
                <w:smallCaps/>
                <w:u w:val="single"/>
              </w:rPr>
            </w:pPr>
            <w:r w:rsidRPr="00292CB0">
              <w:rPr>
                <w:rFonts w:asciiTheme="minorHAnsi" w:hAnsiTheme="minorHAnsi" w:cstheme="minorHAnsi"/>
                <w:b/>
                <w:sz w:val="18"/>
                <w:szCs w:val="18"/>
                <w:u w:val="single"/>
              </w:rPr>
              <w:t>Forma a spôsob preukázania splnenia PPP</w:t>
            </w:r>
            <w:r w:rsidRPr="00292CB0">
              <w:rPr>
                <w:bCs/>
                <w:iCs/>
              </w:rPr>
              <w:t xml:space="preserve"> </w:t>
            </w:r>
          </w:p>
          <w:p w14:paraId="460ED467" w14:textId="6D6520D9" w:rsidR="00B60A25" w:rsidRPr="00292CB0" w:rsidRDefault="00314487" w:rsidP="00E31A94">
            <w:pPr>
              <w:pStyle w:val="Odsekzoznamu"/>
              <w:numPr>
                <w:ilvl w:val="0"/>
                <w:numId w:val="45"/>
              </w:numPr>
              <w:spacing w:after="0" w:line="240" w:lineRule="auto"/>
              <w:ind w:left="219" w:hanging="219"/>
              <w:jc w:val="both"/>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15 - Čestné vyhlásenie žiadateľa)</w:t>
            </w:r>
          </w:p>
          <w:p w14:paraId="2A44C322" w14:textId="41DA4DB7" w:rsidR="00314487" w:rsidRPr="00292CB0" w:rsidRDefault="001A7F27" w:rsidP="007004FE">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6A849C9" w14:textId="669E1E27" w:rsidR="00314487" w:rsidRPr="00292CB0" w:rsidRDefault="001A7F27" w:rsidP="004800B7">
            <w:pPr>
              <w:pStyle w:val="Odsekzoznamu"/>
              <w:numPr>
                <w:ilvl w:val="0"/>
                <w:numId w:val="223"/>
              </w:numPr>
              <w:tabs>
                <w:tab w:val="left" w:pos="213"/>
              </w:tabs>
              <w:spacing w:after="0" w:line="240" w:lineRule="auto"/>
              <w:ind w:hanging="649"/>
              <w:jc w:val="both"/>
              <w:rPr>
                <w:rFonts w:cstheme="minorHAnsi"/>
                <w:b/>
                <w:sz w:val="16"/>
                <w:szCs w:val="16"/>
                <w:u w:val="single"/>
              </w:rPr>
            </w:pPr>
            <w:r w:rsidRPr="00292CB0">
              <w:rPr>
                <w:rFonts w:cstheme="minorHAnsi"/>
                <w:sz w:val="16"/>
                <w:szCs w:val="16"/>
              </w:rPr>
              <w:t>v zmysle dokumentácie uvedenej</w:t>
            </w:r>
            <w:r w:rsidR="00314487" w:rsidRPr="00292CB0">
              <w:rPr>
                <w:rFonts w:cstheme="minorHAnsi"/>
                <w:sz w:val="16"/>
                <w:szCs w:val="16"/>
              </w:rPr>
              <w:t xml:space="preserve"> v</w:t>
            </w:r>
            <w:r w:rsidRPr="00292CB0">
              <w:rPr>
                <w:rFonts w:cstheme="minorHAnsi"/>
                <w:sz w:val="16"/>
                <w:szCs w:val="16"/>
              </w:rPr>
              <w:t> časti</w:t>
            </w:r>
            <w:r w:rsidR="00314487" w:rsidRPr="00292CB0">
              <w:rPr>
                <w:rFonts w:cstheme="minorHAnsi"/>
                <w:sz w:val="16"/>
                <w:szCs w:val="16"/>
              </w:rPr>
              <w:t xml:space="preserve"> „Forma a spôsob preukázania splnenia PPP“</w:t>
            </w:r>
          </w:p>
        </w:tc>
      </w:tr>
    </w:tbl>
    <w:p w14:paraId="245972D0" w14:textId="4101E1FF" w:rsidR="00C77B19" w:rsidRPr="00292CB0" w:rsidRDefault="00332A2B" w:rsidP="002C09AB">
      <w:pPr>
        <w:spacing w:after="0" w:line="240" w:lineRule="auto"/>
        <w:rPr>
          <w:rFonts w:cstheme="minorHAnsi"/>
        </w:rPr>
      </w:pPr>
      <w:r w:rsidRPr="00292CB0">
        <w:rPr>
          <w:rFonts w:cstheme="minorHAnsi"/>
        </w:rPr>
        <w:br w:type="page"/>
      </w:r>
    </w:p>
    <w:p w14:paraId="6230B834" w14:textId="3A13A787" w:rsidR="009D17DD" w:rsidRPr="00292CB0" w:rsidRDefault="00E84FEE" w:rsidP="004800B7">
      <w:pPr>
        <w:pStyle w:val="Nadpis2"/>
        <w:numPr>
          <w:ilvl w:val="0"/>
          <w:numId w:val="524"/>
        </w:numPr>
        <w:spacing w:before="0" w:after="0"/>
        <w:ind w:left="426" w:hanging="426"/>
        <w:jc w:val="both"/>
        <w:rPr>
          <w:rFonts w:asciiTheme="minorHAnsi" w:hAnsiTheme="minorHAnsi" w:cstheme="minorHAnsi"/>
          <w:b/>
          <w:sz w:val="28"/>
          <w:szCs w:val="28"/>
        </w:rPr>
      </w:pPr>
      <w:bookmarkStart w:id="6" w:name="_Toc193812805"/>
      <w:r w:rsidRPr="00292CB0">
        <w:rPr>
          <w:rFonts w:asciiTheme="minorHAnsi" w:hAnsiTheme="minorHAnsi" w:cstheme="minorHAnsi"/>
          <w:b/>
          <w:sz w:val="28"/>
          <w:szCs w:val="28"/>
        </w:rPr>
        <w:lastRenderedPageBreak/>
        <w:t>ŠPECIF</w:t>
      </w:r>
      <w:r w:rsidR="009D17DD" w:rsidRPr="00292CB0">
        <w:rPr>
          <w:rFonts w:asciiTheme="minorHAnsi" w:hAnsiTheme="minorHAnsi" w:cstheme="minorHAnsi"/>
          <w:b/>
          <w:sz w:val="28"/>
          <w:szCs w:val="28"/>
        </w:rPr>
        <w:t>ICKÉ PODMIENKY POSKYTNUTIA PRÍSPEVKU, KRITÉRI</w:t>
      </w:r>
      <w:r w:rsidR="007F4D9A" w:rsidRPr="00292CB0">
        <w:rPr>
          <w:rFonts w:asciiTheme="minorHAnsi" w:hAnsiTheme="minorHAnsi" w:cstheme="minorHAnsi"/>
          <w:b/>
          <w:sz w:val="28"/>
          <w:szCs w:val="28"/>
        </w:rPr>
        <w:t>A</w:t>
      </w:r>
      <w:r w:rsidR="0018764F" w:rsidRPr="00292CB0">
        <w:rPr>
          <w:rFonts w:asciiTheme="minorHAnsi" w:hAnsiTheme="minorHAnsi" w:cstheme="minorHAnsi"/>
          <w:b/>
          <w:sz w:val="28"/>
          <w:szCs w:val="28"/>
        </w:rPr>
        <w:t xml:space="preserve"> PRE VÝBER PROJEKTOV</w:t>
      </w:r>
      <w:bookmarkEnd w:id="6"/>
    </w:p>
    <w:p w14:paraId="3A254FE2" w14:textId="748C9746" w:rsidR="00553186" w:rsidRPr="00292CB0" w:rsidRDefault="00553186" w:rsidP="002C09AB">
      <w:pPr>
        <w:spacing w:after="0" w:line="240" w:lineRule="auto"/>
        <w:rPr>
          <w:rFonts w:cstheme="minorHAnsi"/>
        </w:rPr>
      </w:pPr>
    </w:p>
    <w:p w14:paraId="0C866B5E" w14:textId="272F1EF1" w:rsidR="00C0534D" w:rsidRPr="00292CB0" w:rsidRDefault="00C0534D" w:rsidP="002C09AB">
      <w:pPr>
        <w:spacing w:after="0" w:line="240" w:lineRule="auto"/>
        <w:rPr>
          <w:rFonts w:cstheme="minorHAnsi"/>
          <w:b/>
          <w:sz w:val="24"/>
          <w:szCs w:val="24"/>
        </w:rPr>
      </w:pPr>
      <w:r w:rsidRPr="00292CB0">
        <w:rPr>
          <w:rFonts w:cstheme="minorHAnsi"/>
          <w:b/>
          <w:sz w:val="24"/>
          <w:szCs w:val="24"/>
        </w:rPr>
        <w:t>M04 – Investície do hmotného majetku (čl. 17)</w:t>
      </w:r>
    </w:p>
    <w:p w14:paraId="1BD1BC2F" w14:textId="769CE4DC" w:rsidR="00C0534D" w:rsidRPr="00292CB0" w:rsidRDefault="00C0534D" w:rsidP="002C09AB">
      <w:pPr>
        <w:pStyle w:val="tlXY"/>
        <w:spacing w:before="0" w:after="0"/>
        <w:rPr>
          <w:rFonts w:cstheme="minorHAnsi"/>
          <w:color w:val="auto"/>
          <w:sz w:val="24"/>
          <w:szCs w:val="24"/>
        </w:rPr>
      </w:pPr>
      <w:bookmarkStart w:id="7" w:name="_Toc512834735"/>
      <w:bookmarkStart w:id="8" w:name="_Toc193812806"/>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4.1 Podpora na investície do poľnohospodárskych podnikov</w:t>
      </w:r>
      <w:bookmarkEnd w:id="7"/>
      <w:bookmarkEnd w:id="8"/>
    </w:p>
    <w:p w14:paraId="582D120B"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 xml:space="preserve">A: Investície do hmotného majetku </w:t>
      </w:r>
      <w:proofErr w:type="spellStart"/>
      <w:r w:rsidRPr="00292CB0">
        <w:rPr>
          <w:rFonts w:cstheme="minorHAnsi"/>
          <w:b/>
          <w:i/>
          <w:sz w:val="20"/>
          <w:szCs w:val="20"/>
        </w:rPr>
        <w:t>prispievajúce</w:t>
      </w:r>
      <w:proofErr w:type="spellEnd"/>
      <w:r w:rsidRPr="00292CB0">
        <w:rPr>
          <w:rFonts w:cstheme="minorHAnsi"/>
          <w:b/>
          <w:i/>
          <w:sz w:val="20"/>
          <w:szCs w:val="20"/>
        </w:rPr>
        <w:t xml:space="preserve"> k zlepšeniu konkurencieschopnosti, využívania vody a OZE v poľnohospodárstve</w:t>
      </w:r>
    </w:p>
    <w:p w14:paraId="541A07F6" w14:textId="77777777" w:rsidR="00C0534D" w:rsidRPr="00292CB0" w:rsidRDefault="00C0534D" w:rsidP="002C09AB">
      <w:pPr>
        <w:spacing w:after="0" w:line="240" w:lineRule="auto"/>
        <w:rPr>
          <w:rFonts w:cstheme="minorHAnsi"/>
          <w:sz w:val="20"/>
        </w:rPr>
      </w:pPr>
    </w:p>
    <w:p w14:paraId="05B04BA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5752ECA1" w14:textId="2CF17175" w:rsidR="00C0534D" w:rsidRPr="00292CB0" w:rsidRDefault="00C54E31"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výdavky pri ktorých verejné obstarávanie</w:t>
      </w:r>
      <w:r w:rsidR="00726855" w:rsidRPr="00292CB0">
        <w:rPr>
          <w:rFonts w:cstheme="minorHAnsi"/>
          <w:sz w:val="18"/>
          <w:szCs w:val="18"/>
        </w:rPr>
        <w:t>/obstarávanie</w:t>
      </w:r>
      <w:r w:rsidRPr="00292CB0">
        <w:rPr>
          <w:rFonts w:cstheme="minorHAnsi"/>
          <w:sz w:val="18"/>
          <w:szCs w:val="18"/>
        </w:rPr>
        <w:t xml:space="preserve"> bolo začaté pred dňom 19.04.2016, vynaložené až po predložení </w:t>
      </w:r>
      <w:proofErr w:type="spellStart"/>
      <w:r w:rsidRPr="00292CB0">
        <w:rPr>
          <w:rFonts w:cstheme="minorHAnsi"/>
          <w:sz w:val="18"/>
          <w:szCs w:val="18"/>
        </w:rPr>
        <w:t>ŽoNFP</w:t>
      </w:r>
      <w:proofErr w:type="spellEnd"/>
      <w:r w:rsidRPr="00292CB0">
        <w:rPr>
          <w:rFonts w:cstheme="minorHAnsi"/>
          <w:sz w:val="18"/>
          <w:szCs w:val="18"/>
        </w:rPr>
        <w:t xml:space="preserve"> na </w:t>
      </w:r>
      <w:r w:rsidR="00726855" w:rsidRPr="00292CB0">
        <w:rPr>
          <w:rFonts w:cstheme="minorHAnsi"/>
          <w:sz w:val="18"/>
          <w:szCs w:val="18"/>
        </w:rPr>
        <w:t>MAS</w:t>
      </w:r>
      <w:r w:rsidR="00C0534D" w:rsidRPr="00292CB0">
        <w:rPr>
          <w:rFonts w:cstheme="minorHAnsi"/>
          <w:kern w:val="1"/>
          <w:sz w:val="18"/>
          <w:szCs w:val="18"/>
        </w:rPr>
        <w:t>;</w:t>
      </w:r>
    </w:p>
    <w:p w14:paraId="234CC7B6" w14:textId="77777777" w:rsidR="00C0534D" w:rsidRPr="00292CB0" w:rsidRDefault="00C0534D"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5396682F"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4C27AF76"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kompenzácia straty príjmu v dôsledku prírodnej katastrofy;</w:t>
      </w:r>
    </w:p>
    <w:p w14:paraId="3F0B1311"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kombajny na zber obilnín, olejnín a kukurice vrátane kombajnov s adaptérmi na zber, horčice, sóje, ľanu a konope;</w:t>
      </w:r>
    </w:p>
    <w:p w14:paraId="3EA289FD"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zriadenie resp. výstavbu nových vinohradov;</w:t>
      </w:r>
    </w:p>
    <w:p w14:paraId="66ED9AD6" w14:textId="77777777" w:rsidR="00C0534D" w:rsidRPr="00292CB0" w:rsidRDefault="00C0534D" w:rsidP="000E4642">
      <w:pPr>
        <w:pStyle w:val="Odsekzoznamu"/>
        <w:numPr>
          <w:ilvl w:val="0"/>
          <w:numId w:val="33"/>
        </w:numPr>
        <w:spacing w:after="0" w:line="240" w:lineRule="auto"/>
        <w:ind w:left="426" w:hanging="426"/>
        <w:rPr>
          <w:rFonts w:cstheme="minorHAnsi"/>
          <w:sz w:val="18"/>
          <w:szCs w:val="18"/>
        </w:rPr>
      </w:pPr>
      <w:r w:rsidRPr="00292CB0">
        <w:rPr>
          <w:rFonts w:cstheme="minorHAnsi"/>
          <w:sz w:val="18"/>
          <w:szCs w:val="18"/>
        </w:rPr>
        <w:t>investície do špeciálnych strojov a náradia s výnimkou pokiaľ má investícia priamy súvis s reštrukturalizáciou podniku resp. diverzifikáciou výroby</w:t>
      </w:r>
      <w:r w:rsidRPr="00292CB0">
        <w:rPr>
          <w:rFonts w:cstheme="minorHAnsi"/>
          <w:kern w:val="1"/>
          <w:sz w:val="18"/>
          <w:szCs w:val="18"/>
        </w:rPr>
        <w:t>;</w:t>
      </w:r>
    </w:p>
    <w:p w14:paraId="0EFB63DD" w14:textId="56995E81" w:rsidR="00CB559B"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3AE416" w14:textId="77777777" w:rsidTr="00B30B20">
        <w:trPr>
          <w:trHeight w:val="284"/>
        </w:trPr>
        <w:tc>
          <w:tcPr>
            <w:tcW w:w="5000" w:type="pct"/>
            <w:shd w:val="clear" w:color="auto" w:fill="FFC000"/>
            <w:vAlign w:val="center"/>
          </w:tcPr>
          <w:p w14:paraId="612A84F0" w14:textId="08AB1E34" w:rsidR="00CB559B" w:rsidRPr="00292CB0" w:rsidRDefault="00CB559B" w:rsidP="004800B7">
            <w:pPr>
              <w:pStyle w:val="Standard"/>
              <w:numPr>
                <w:ilvl w:val="2"/>
                <w:numId w:val="527"/>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8614005" w14:textId="77777777" w:rsidTr="00B608A8">
        <w:trPr>
          <w:trHeight w:val="284"/>
        </w:trPr>
        <w:tc>
          <w:tcPr>
            <w:tcW w:w="5000" w:type="pct"/>
            <w:shd w:val="clear" w:color="auto" w:fill="FFFFFF" w:themeFill="background1"/>
            <w:vAlign w:val="center"/>
          </w:tcPr>
          <w:p w14:paraId="3F744F93" w14:textId="3713CBB8" w:rsidR="00CB559B" w:rsidRPr="00292CB0" w:rsidRDefault="00CB559B" w:rsidP="00DA7DED">
            <w:pPr>
              <w:pStyle w:val="Odsekzoznamu"/>
              <w:numPr>
                <w:ilvl w:val="0"/>
                <w:numId w:val="33"/>
              </w:numPr>
              <w:tabs>
                <w:tab w:val="left" w:pos="202"/>
              </w:tabs>
              <w:suppressAutoHyphens/>
              <w:spacing w:after="0" w:line="240" w:lineRule="auto"/>
              <w:ind w:left="202" w:hanging="202"/>
              <w:jc w:val="both"/>
            </w:pPr>
            <w:proofErr w:type="spellStart"/>
            <w:r w:rsidRPr="00292CB0">
              <w:rPr>
                <w:rFonts w:cstheme="minorHAnsi"/>
                <w:sz w:val="18"/>
                <w:szCs w:val="18"/>
              </w:rPr>
              <w:t>ŽoNFP</w:t>
            </w:r>
            <w:proofErr w:type="spellEnd"/>
            <w:r w:rsidRPr="00292CB0">
              <w:rPr>
                <w:rFonts w:cstheme="minorHAnsi"/>
                <w:sz w:val="18"/>
                <w:szCs w:val="18"/>
              </w:rPr>
              <w:t xml:space="preserve"> musí byť kompletná po obsahovej stránke. </w:t>
            </w:r>
            <w:proofErr w:type="spellStart"/>
            <w:r w:rsidRPr="00292CB0">
              <w:rPr>
                <w:rFonts w:cstheme="minorHAnsi"/>
                <w:sz w:val="18"/>
                <w:szCs w:val="18"/>
              </w:rPr>
              <w:t>ŽoNFP</w:t>
            </w:r>
            <w:proofErr w:type="spellEnd"/>
            <w:r w:rsidRPr="00292CB0">
              <w:rPr>
                <w:rFonts w:cstheme="minorHAnsi"/>
                <w:sz w:val="18"/>
                <w:szCs w:val="18"/>
              </w:rPr>
              <w:t xml:space="preserve"> nebude schválená v prípade, že žiadateľ uviedol nepravdivé čestné vyhlásenie žiadateľa o konflikte záujmov a poskytol nesprávne či nepravdivé údaje.</w:t>
            </w:r>
          </w:p>
          <w:p w14:paraId="6C1D8F72"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w:t>
            </w:r>
            <w:proofErr w:type="spellStart"/>
            <w:r w:rsidRPr="00292CB0">
              <w:rPr>
                <w:rFonts w:cstheme="minorHAnsi"/>
                <w:sz w:val="18"/>
                <w:szCs w:val="18"/>
              </w:rPr>
              <w:t>ŽoNFP</w:t>
            </w:r>
            <w:proofErr w:type="spellEnd"/>
            <w:r w:rsidRPr="00292CB0">
              <w:rPr>
                <w:rFonts w:cstheme="minorHAnsi"/>
                <w:sz w:val="18"/>
                <w:szCs w:val="18"/>
              </w:rPr>
              <w:t xml:space="preserve"> v deň jej predloženia na MAS je konečná a nie je možné ju v rámci procesu spracovávania dodatočne zvyšovať. </w:t>
            </w:r>
          </w:p>
          <w:p w14:paraId="4514E879" w14:textId="6A022A15"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9C6093"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4E273EB3"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292CB0" w:rsidRDefault="00CB559B"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Pre projekty vyhodnocované v rámci FO 2B je podmienkou schválený podnikateľský plán</w:t>
            </w:r>
            <w:r w:rsidR="00DA7DED" w:rsidRPr="00292CB0">
              <w:rPr>
                <w:rFonts w:cstheme="minorHAnsi"/>
                <w:sz w:val="18"/>
                <w:szCs w:val="18"/>
              </w:rPr>
              <w:t xml:space="preserve"> (projekt realizácie)</w:t>
            </w:r>
            <w:r w:rsidRPr="00292CB0">
              <w:rPr>
                <w:rFonts w:cstheme="minorHAnsi"/>
                <w:sz w:val="18"/>
                <w:szCs w:val="18"/>
              </w:rPr>
              <w:t>.</w:t>
            </w:r>
          </w:p>
          <w:p w14:paraId="3907B96C" w14:textId="4219E867" w:rsidR="00DA7DED" w:rsidRPr="00292CB0" w:rsidRDefault="00DA7DED"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Forma zjedn</w:t>
            </w:r>
            <w:r w:rsidR="009B2C19" w:rsidRPr="00292CB0">
              <w:rPr>
                <w:rFonts w:cstheme="minorHAnsi"/>
                <w:sz w:val="18"/>
                <w:szCs w:val="18"/>
              </w:rPr>
              <w:t xml:space="preserve">odušeného vykazovania výdavkov </w:t>
            </w:r>
            <w:r w:rsidRPr="00292CB0">
              <w:rPr>
                <w:rFonts w:cstheme="minorHAnsi"/>
                <w:sz w:val="18"/>
                <w:szCs w:val="18"/>
              </w:rPr>
              <w:t>v zmysle Prílohy č. 29A k Príručke pre prijímateľa LEADER.</w:t>
            </w:r>
          </w:p>
        </w:tc>
      </w:tr>
    </w:tbl>
    <w:p w14:paraId="7795273C" w14:textId="0D4401C9"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292CB0" w:rsidRPr="00292CB0" w14:paraId="6E6589D0" w14:textId="77777777" w:rsidTr="00B30B20">
        <w:trPr>
          <w:trHeight w:val="284"/>
        </w:trPr>
        <w:tc>
          <w:tcPr>
            <w:tcW w:w="5000" w:type="pct"/>
            <w:gridSpan w:val="3"/>
            <w:shd w:val="clear" w:color="auto" w:fill="FFC000"/>
            <w:vAlign w:val="center"/>
          </w:tcPr>
          <w:p w14:paraId="041D2D75" w14:textId="3E250C67" w:rsidR="00CB559B" w:rsidRPr="00292CB0" w:rsidRDefault="00AB1357" w:rsidP="00CB559B">
            <w:pPr>
              <w:spacing w:after="0" w:line="240" w:lineRule="auto"/>
              <w:jc w:val="center"/>
              <w:rPr>
                <w:rFonts w:cstheme="minorHAnsi"/>
                <w:b/>
                <w:caps/>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E4CF97E" w14:textId="77777777" w:rsidTr="00B30B20">
        <w:trPr>
          <w:trHeight w:val="340"/>
        </w:trPr>
        <w:tc>
          <w:tcPr>
            <w:tcW w:w="183" w:type="pct"/>
            <w:shd w:val="clear" w:color="auto" w:fill="FFF2CC" w:themeFill="accent4" w:themeFillTint="33"/>
            <w:vAlign w:val="center"/>
          </w:tcPr>
          <w:p w14:paraId="2E1352D6" w14:textId="195F95DE" w:rsidR="00F7056E" w:rsidRPr="00292CB0" w:rsidRDefault="00F7056E"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4270D94B" w14:textId="32AF51AF" w:rsidR="00F7056E" w:rsidRPr="00292CB0" w:rsidRDefault="00F7056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6AD1C791" w14:textId="77777777" w:rsidTr="004C41A4">
        <w:trPr>
          <w:trHeight w:val="340"/>
        </w:trPr>
        <w:tc>
          <w:tcPr>
            <w:tcW w:w="183" w:type="pct"/>
            <w:shd w:val="clear" w:color="auto" w:fill="auto"/>
            <w:vAlign w:val="center"/>
          </w:tcPr>
          <w:p w14:paraId="4D4830CE" w14:textId="77777777" w:rsidR="004C41A4" w:rsidRPr="00292CB0" w:rsidRDefault="004C41A4" w:rsidP="002C09AB">
            <w:pPr>
              <w:spacing w:after="0" w:line="240" w:lineRule="auto"/>
              <w:jc w:val="center"/>
              <w:rPr>
                <w:rFonts w:cstheme="minorHAnsi"/>
                <w:b/>
                <w:sz w:val="18"/>
                <w:szCs w:val="18"/>
              </w:rPr>
            </w:pPr>
            <w:r w:rsidRPr="00292CB0">
              <w:rPr>
                <w:rFonts w:cstheme="minorHAnsi"/>
                <w:b/>
                <w:sz w:val="18"/>
                <w:szCs w:val="18"/>
              </w:rPr>
              <w:t>1.1</w:t>
            </w:r>
          </w:p>
        </w:tc>
        <w:tc>
          <w:tcPr>
            <w:tcW w:w="4817" w:type="pct"/>
            <w:gridSpan w:val="2"/>
            <w:shd w:val="clear" w:color="auto" w:fill="auto"/>
            <w:vAlign w:val="center"/>
          </w:tcPr>
          <w:p w14:paraId="6DCB65CF" w14:textId="6B1BFC24" w:rsidR="004C41A4" w:rsidRPr="00292CB0" w:rsidRDefault="004C41A4" w:rsidP="002C09AB">
            <w:pPr>
              <w:spacing w:after="0" w:line="240" w:lineRule="auto"/>
              <w:rPr>
                <w:rFonts w:cstheme="minorHAnsi"/>
                <w:b/>
                <w:sz w:val="18"/>
                <w:szCs w:val="18"/>
              </w:rPr>
            </w:pPr>
            <w:r w:rsidRPr="00292CB0">
              <w:rPr>
                <w:rFonts w:cstheme="minorHAnsi"/>
                <w:b/>
                <w:sz w:val="18"/>
                <w:szCs w:val="18"/>
              </w:rPr>
              <w:t>Oprávnenosť žiadateľa (</w:t>
            </w:r>
            <w:r w:rsidR="009E71D8" w:rsidRPr="00292CB0">
              <w:rPr>
                <w:rFonts w:cstheme="minorHAnsi"/>
                <w:b/>
                <w:sz w:val="18"/>
                <w:szCs w:val="18"/>
              </w:rPr>
              <w:t>všeobecné podmienky</w:t>
            </w:r>
            <w:r w:rsidRPr="00292CB0">
              <w:rPr>
                <w:rFonts w:cstheme="minorHAnsi"/>
                <w:b/>
                <w:sz w:val="18"/>
                <w:szCs w:val="18"/>
              </w:rPr>
              <w:t>)</w:t>
            </w:r>
          </w:p>
          <w:p w14:paraId="2F0D9CDA" w14:textId="12FF9A2A" w:rsidR="004C41A4" w:rsidRPr="00292CB0" w:rsidRDefault="004C41A4"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7056E" w:rsidRPr="00292CB0">
              <w:rPr>
                <w:rFonts w:cstheme="minorHAnsi"/>
                <w:bCs/>
                <w:sz w:val="16"/>
                <w:szCs w:val="16"/>
              </w:rPr>
              <w:t xml:space="preserve"> na predkladanie </w:t>
            </w:r>
            <w:proofErr w:type="spellStart"/>
            <w:r w:rsidR="00F7056E" w:rsidRPr="00292CB0">
              <w:rPr>
                <w:rFonts w:cstheme="minorHAnsi"/>
                <w:bCs/>
                <w:sz w:val="16"/>
                <w:szCs w:val="16"/>
              </w:rPr>
              <w:t>ŽoNFP</w:t>
            </w:r>
            <w:proofErr w:type="spellEnd"/>
            <w:r w:rsidRPr="00292CB0">
              <w:rPr>
                <w:rFonts w:cstheme="minorHAnsi"/>
                <w:bCs/>
                <w:sz w:val="16"/>
                <w:szCs w:val="16"/>
              </w:rPr>
              <w:t xml:space="preserve"> ako oprávnený žiadateľ MAS, ktorý musí spĺňať aj nasledovné podmienky (ak relevantné):</w:t>
            </w:r>
          </w:p>
          <w:p w14:paraId="38472B57" w14:textId="77777777" w:rsidR="004C41A4" w:rsidRPr="00292CB0" w:rsidRDefault="004C41A4" w:rsidP="002C09AB">
            <w:pPr>
              <w:spacing w:after="0" w:line="240" w:lineRule="auto"/>
              <w:rPr>
                <w:rFonts w:cstheme="minorHAnsi"/>
                <w:sz w:val="16"/>
                <w:szCs w:val="16"/>
              </w:rPr>
            </w:pPr>
            <w:r w:rsidRPr="00292CB0">
              <w:rPr>
                <w:rFonts w:cstheme="minorHAnsi"/>
                <w:sz w:val="16"/>
                <w:szCs w:val="16"/>
              </w:rPr>
              <w:t>Oprávneným žiadateľom sú:</w:t>
            </w:r>
          </w:p>
          <w:p w14:paraId="1D5681C6" w14:textId="0D39FABA" w:rsidR="004C41A4" w:rsidRPr="00292CB0" w:rsidRDefault="004C41A4" w:rsidP="000E4642">
            <w:pPr>
              <w:pStyle w:val="Odsekzoznamu"/>
              <w:numPr>
                <w:ilvl w:val="6"/>
                <w:numId w:val="40"/>
              </w:numPr>
              <w:spacing w:after="0" w:line="240" w:lineRule="auto"/>
              <w:ind w:left="350" w:hanging="283"/>
              <w:jc w:val="both"/>
              <w:rPr>
                <w:rFonts w:cstheme="minorHAnsi"/>
                <w:sz w:val="16"/>
                <w:szCs w:val="16"/>
              </w:rPr>
            </w:pPr>
            <w:r w:rsidRPr="00292CB0">
              <w:rPr>
                <w:rFonts w:cstheme="minorHAnsi"/>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292CB0" w:rsidRDefault="004C41A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091972" w14:textId="77777777" w:rsidR="004C41A4" w:rsidRPr="00292CB0" w:rsidRDefault="004C41A4" w:rsidP="004800B7">
            <w:pPr>
              <w:pStyle w:val="Odsekzoznamu"/>
              <w:numPr>
                <w:ilvl w:val="1"/>
                <w:numId w:val="234"/>
              </w:numPr>
              <w:spacing w:after="0" w:line="240" w:lineRule="auto"/>
              <w:ind w:left="261" w:hanging="261"/>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1 - </w:t>
            </w:r>
            <w:r w:rsidRPr="00292CB0">
              <w:rPr>
                <w:rFonts w:cstheme="minorHAnsi"/>
                <w:bCs/>
                <w:sz w:val="16"/>
                <w:szCs w:val="16"/>
              </w:rPr>
              <w:t>Identifikácia žiadateľa)</w:t>
            </w:r>
          </w:p>
          <w:p w14:paraId="1E221663" w14:textId="77777777" w:rsidR="004C41A4" w:rsidRPr="00292CB0" w:rsidRDefault="004C41A4" w:rsidP="004800B7">
            <w:pPr>
              <w:pStyle w:val="Odsekzoznamu"/>
              <w:numPr>
                <w:ilvl w:val="1"/>
                <w:numId w:val="234"/>
              </w:numPr>
              <w:spacing w:after="0" w:line="240" w:lineRule="auto"/>
              <w:ind w:left="261" w:hanging="261"/>
              <w:jc w:val="both"/>
              <w:rPr>
                <w:rFonts w:cstheme="minorHAnsi"/>
                <w:b/>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4DD2BA95" w14:textId="7E9E79F8" w:rsidR="00547D64" w:rsidRPr="00292CB0" w:rsidRDefault="00547D6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lastRenderedPageBreak/>
              <w:t xml:space="preserve">Potvrdenie preukazujúce právnu subjektivitu žiadateľa nie staršie ako </w:t>
            </w:r>
            <w:r w:rsidR="000E284A" w:rsidRPr="00292CB0">
              <w:rPr>
                <w:rFonts w:cstheme="minorHAnsi"/>
                <w:sz w:val="16"/>
                <w:szCs w:val="16"/>
              </w:rPr>
              <w:t>3</w:t>
            </w:r>
            <w:r w:rsidRPr="00292CB0">
              <w:rPr>
                <w:rFonts w:cstheme="minorHAnsi"/>
                <w:sz w:val="16"/>
                <w:szCs w:val="16"/>
              </w:rPr>
              <w:t xml:space="preserve"> mesiac</w:t>
            </w:r>
            <w:r w:rsidR="000E284A" w:rsidRPr="00292CB0">
              <w:rPr>
                <w:rFonts w:cstheme="minorHAnsi"/>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(relevantné len v prípade, že informácie v príslušných registroch nie sú korektné)</w:t>
            </w:r>
          </w:p>
          <w:p w14:paraId="4BBCFA73"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Osvedčenie, že žiadateľ vykonáva činnosť ako samostatne hospodáriaci roľník resp. potvrdenie o tom, že stále vykonáva činnosť ako samostatne hospodáriaci roľník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(príslušný obecný alebo mestský úrad),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2BE0E9F1"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w:t>
            </w:r>
            <w:proofErr w:type="spellStart"/>
            <w:r w:rsidRPr="00292CB0">
              <w:rPr>
                <w:rFonts w:cstheme="minorHAnsi"/>
                <w:sz w:val="16"/>
                <w:szCs w:val="16"/>
              </w:rPr>
              <w:t>ŽoNFP</w:t>
            </w:r>
            <w:proofErr w:type="spellEnd"/>
            <w:r w:rsidRPr="00292CB0">
              <w:rPr>
                <w:rFonts w:cstheme="minorHAnsi"/>
                <w:sz w:val="16"/>
                <w:szCs w:val="16"/>
              </w:rPr>
              <w:t xml:space="preserve"> a/alebo konaniu o </w:t>
            </w:r>
            <w:proofErr w:type="spellStart"/>
            <w:r w:rsidRPr="00292CB0">
              <w:rPr>
                <w:rFonts w:cstheme="minorHAnsi"/>
                <w:sz w:val="16"/>
                <w:szCs w:val="16"/>
              </w:rPr>
              <w:t>ŽoNFP</w:t>
            </w:r>
            <w:proofErr w:type="spellEnd"/>
            <w:r w:rsidRPr="00292CB0">
              <w:rPr>
                <w:rFonts w:cstheme="minorHAnsi"/>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292CB0" w:rsidRDefault="00547D6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CB6343"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45ABFB9F"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28"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29"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71E0ED62" w14:textId="6C705FF9" w:rsidR="00547D64" w:rsidRPr="00292CB0" w:rsidRDefault="00547D6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CFFB4A6" w14:textId="77777777" w:rsidR="00547D64" w:rsidRPr="00292CB0" w:rsidRDefault="00547D64" w:rsidP="002C09AB">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380AE3C8" w14:textId="77777777" w:rsidR="00547D6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v rámci administratívneho overovania. Plnomocenstvo môže byť vyhotovené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(najneskôr však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sz w:val="16"/>
                <w:szCs w:val="16"/>
                <w:u w:val="single"/>
              </w:rPr>
              <w:t xml:space="preserve">iba v prípade, ak sa vzťahuje na úkony po predložení </w:t>
            </w:r>
            <w:proofErr w:type="spellStart"/>
            <w:r w:rsidRPr="00292CB0">
              <w:rPr>
                <w:rFonts w:cstheme="minorHAnsi"/>
                <w:sz w:val="16"/>
                <w:szCs w:val="16"/>
                <w:u w:val="single"/>
              </w:rPr>
              <w:t>ŽoNFP</w:t>
            </w:r>
            <w:proofErr w:type="spellEnd"/>
            <w:r w:rsidRPr="00292CB0">
              <w:rPr>
                <w:rFonts w:cstheme="minorHAnsi"/>
                <w:sz w:val="16"/>
                <w:szCs w:val="16"/>
              </w:rPr>
              <w:t xml:space="preserve">, inak </w:t>
            </w:r>
            <w:r w:rsidRPr="00292CB0">
              <w:rPr>
                <w:rFonts w:cstheme="minorHAnsi"/>
                <w:bCs/>
                <w:sz w:val="16"/>
                <w:szCs w:val="16"/>
              </w:rPr>
              <w:t xml:space="preserve">musí udelenie plnej moci časovo a rozsahom oprávnení splnomocnenca zodpovedať úkonom vykonaným splnomocnencom v súvislosti s predložením </w:t>
            </w:r>
            <w:proofErr w:type="spellStart"/>
            <w:r w:rsidRPr="00292CB0">
              <w:rPr>
                <w:rFonts w:cstheme="minorHAnsi"/>
                <w:bCs/>
                <w:sz w:val="16"/>
                <w:szCs w:val="16"/>
              </w:rPr>
              <w:t>ŽoNFP</w:t>
            </w:r>
            <w:proofErr w:type="spellEnd"/>
            <w:r w:rsidRPr="00292CB0">
              <w:rPr>
                <w:rFonts w:cstheme="minorHAnsi"/>
                <w:bCs/>
                <w:sz w:val="16"/>
                <w:szCs w:val="16"/>
              </w:rPr>
              <w:t xml:space="preserve">/konaním o </w:t>
            </w:r>
            <w:proofErr w:type="spellStart"/>
            <w:r w:rsidRPr="00292CB0">
              <w:rPr>
                <w:rFonts w:cstheme="minorHAnsi"/>
                <w:bCs/>
                <w:sz w:val="16"/>
                <w:szCs w:val="16"/>
              </w:rPr>
              <w:t>ŽoNFP</w:t>
            </w:r>
            <w:proofErr w:type="spellEnd"/>
            <w:r w:rsidRPr="00292CB0">
              <w:rPr>
                <w:rFonts w:cstheme="minorHAnsi"/>
                <w:bCs/>
                <w:sz w:val="16"/>
                <w:szCs w:val="16"/>
              </w:rPr>
              <w:t xml:space="preserve">. </w:t>
            </w:r>
          </w:p>
          <w:p w14:paraId="43E95E41" w14:textId="461BEAC8" w:rsidR="004C41A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v rámci administratívneho overovania. V prípade predloženia prílohy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MAS</w:t>
            </w:r>
            <w:r w:rsidRPr="00292CB0">
              <w:rPr>
                <w:rFonts w:cstheme="minorHAnsi"/>
                <w:bCs/>
                <w:sz w:val="16"/>
                <w:szCs w:val="16"/>
              </w:rPr>
              <w:t xml:space="preserve"> musí príloha časovo zodpovedať s predložením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1DDDFB7E" w14:textId="77777777" w:rsidTr="00B30B20">
        <w:trPr>
          <w:trHeight w:val="340"/>
        </w:trPr>
        <w:tc>
          <w:tcPr>
            <w:tcW w:w="183" w:type="pct"/>
            <w:shd w:val="clear" w:color="auto" w:fill="FFF2CC" w:themeFill="accent4" w:themeFillTint="33"/>
            <w:vAlign w:val="center"/>
          </w:tcPr>
          <w:p w14:paraId="0BABC8C7" w14:textId="1001E6D4" w:rsidR="004C41A4" w:rsidRPr="00292CB0" w:rsidRDefault="004C41A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EEB2456" w14:textId="1471C196" w:rsidR="004C41A4" w:rsidRPr="00292CB0" w:rsidRDefault="00F7056E" w:rsidP="002C09AB">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2F064991" w14:textId="77777777" w:rsidTr="002A5201">
        <w:trPr>
          <w:trHeight w:val="340"/>
        </w:trPr>
        <w:tc>
          <w:tcPr>
            <w:tcW w:w="183" w:type="pct"/>
            <w:shd w:val="clear" w:color="auto" w:fill="auto"/>
            <w:vAlign w:val="center"/>
          </w:tcPr>
          <w:p w14:paraId="1C25BA1D" w14:textId="77777777"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2.1</w:t>
            </w:r>
          </w:p>
        </w:tc>
        <w:tc>
          <w:tcPr>
            <w:tcW w:w="4817" w:type="pct"/>
            <w:gridSpan w:val="2"/>
            <w:shd w:val="clear" w:color="auto" w:fill="auto"/>
            <w:vAlign w:val="center"/>
          </w:tcPr>
          <w:p w14:paraId="391F014F"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820DD6" w14:textId="53509EA0"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7056E" w:rsidRPr="00292CB0">
              <w:rPr>
                <w:rFonts w:cstheme="minorHAnsi"/>
                <w:bCs/>
                <w:sz w:val="16"/>
                <w:szCs w:val="16"/>
              </w:rPr>
              <w:t xml:space="preserve"> na predkladanie </w:t>
            </w:r>
            <w:proofErr w:type="spellStart"/>
            <w:r w:rsidR="00F7056E" w:rsidRPr="00292CB0">
              <w:rPr>
                <w:rFonts w:cstheme="minorHAnsi"/>
                <w:bCs/>
                <w:sz w:val="16"/>
                <w:szCs w:val="16"/>
              </w:rPr>
              <w:t>ŽoNFP</w:t>
            </w:r>
            <w:proofErr w:type="spellEnd"/>
            <w:r w:rsidRPr="00292CB0">
              <w:rPr>
                <w:rFonts w:cstheme="minorHAnsi"/>
                <w:bCs/>
                <w:sz w:val="16"/>
                <w:szCs w:val="16"/>
              </w:rPr>
              <w:t xml:space="preserve"> ako op</w:t>
            </w:r>
            <w:r w:rsidR="00F7056E" w:rsidRPr="00292CB0">
              <w:rPr>
                <w:rFonts w:cstheme="minorHAnsi"/>
                <w:bCs/>
                <w:sz w:val="16"/>
                <w:szCs w:val="16"/>
              </w:rPr>
              <w:t xml:space="preserve">rávnené aktivity/činnosti MAS. </w:t>
            </w:r>
            <w:r w:rsidRPr="00292CB0">
              <w:rPr>
                <w:rFonts w:cstheme="minorHAnsi"/>
                <w:bCs/>
                <w:sz w:val="16"/>
                <w:szCs w:val="16"/>
              </w:rPr>
              <w:t>Žiadateľ musí zároveň spĺňať aj p</w:t>
            </w:r>
            <w:r w:rsidR="009C6093" w:rsidRPr="00292CB0">
              <w:rPr>
                <w:rFonts w:cstheme="minorHAnsi"/>
                <w:bCs/>
                <w:sz w:val="16"/>
                <w:szCs w:val="16"/>
              </w:rPr>
              <w:t xml:space="preserve">odmienky uvedené v bode 2.1 pre </w:t>
            </w:r>
            <w:proofErr w:type="spellStart"/>
            <w:r w:rsidR="009C6093" w:rsidRPr="00292CB0">
              <w:rPr>
                <w:rFonts w:cstheme="minorHAnsi"/>
                <w:bCs/>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w:t>
            </w:r>
            <w:r w:rsidR="00F7056E" w:rsidRPr="00292CB0">
              <w:rPr>
                <w:rFonts w:cstheme="minorHAnsi"/>
                <w:sz w:val="16"/>
                <w:szCs w:val="16"/>
              </w:rPr>
              <w:t>uvedené v Prílohe 6B k  Príručke</w:t>
            </w:r>
            <w:r w:rsidR="009E71D8" w:rsidRPr="00292CB0">
              <w:rPr>
                <w:rFonts w:cstheme="minorHAnsi"/>
                <w:sz w:val="16"/>
                <w:szCs w:val="16"/>
              </w:rPr>
              <w:t xml:space="preserve"> pre </w:t>
            </w:r>
            <w:r w:rsidR="009C6093" w:rsidRPr="00292CB0">
              <w:rPr>
                <w:rFonts w:cstheme="minorHAnsi"/>
                <w:sz w:val="16"/>
                <w:szCs w:val="16"/>
              </w:rPr>
              <w:t>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292CB0" w:rsidRDefault="002A520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1FFB7F1" w14:textId="77777777" w:rsidR="002A5201" w:rsidRPr="00292CB0" w:rsidRDefault="002A5201" w:rsidP="002C09AB">
            <w:pPr>
              <w:spacing w:after="0" w:line="240" w:lineRule="auto"/>
              <w:jc w:val="both"/>
              <w:rPr>
                <w:rFonts w:cstheme="minorHAnsi"/>
                <w:i/>
                <w:sz w:val="16"/>
                <w:szCs w:val="16"/>
              </w:rPr>
            </w:pPr>
            <w:r w:rsidRPr="00292CB0">
              <w:rPr>
                <w:rFonts w:cstheme="minorHAnsi"/>
                <w:i/>
                <w:sz w:val="16"/>
                <w:szCs w:val="16"/>
              </w:rPr>
              <w:t>Oprávnené sú činnosti, ktoré zvyšujú celkovú výkonnosť a udržateľnosť poľnohospodárskeho podniku:</w:t>
            </w:r>
          </w:p>
          <w:p w14:paraId="6A404FD8"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produkcie alebo jej kvality v kritických odvetviach ŽV a ŠRV;</w:t>
            </w:r>
          </w:p>
          <w:p w14:paraId="4044139F"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odbytu;</w:t>
            </w:r>
          </w:p>
          <w:p w14:paraId="0EB181CC"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znížením záťaže na ŽP vrátane technológii;</w:t>
            </w:r>
          </w:p>
          <w:p w14:paraId="4ACD2A14"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skladovacích kapacít a pozberovej úpravy;</w:t>
            </w:r>
          </w:p>
          <w:p w14:paraId="3BD4193B"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reštrukturalizáciou výroby podniku alebo diverzifikáciou výroby;</w:t>
            </w:r>
          </w:p>
          <w:p w14:paraId="52D8CFB6"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zlepšením kvality a úrodnosti pôdy a ochranou pred jej degradáciou;</w:t>
            </w:r>
          </w:p>
          <w:p w14:paraId="62A56CCE"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efektivity využívania vody.</w:t>
            </w:r>
          </w:p>
          <w:p w14:paraId="7F4C060E" w14:textId="77777777" w:rsidR="002A5201" w:rsidRPr="00292CB0" w:rsidRDefault="002A5201" w:rsidP="002C09AB">
            <w:pPr>
              <w:spacing w:after="0" w:line="240" w:lineRule="auto"/>
              <w:rPr>
                <w:rFonts w:cstheme="minorHAnsi"/>
                <w:b/>
                <w:i/>
                <w:sz w:val="16"/>
                <w:szCs w:val="16"/>
                <w:u w:val="single"/>
              </w:rPr>
            </w:pPr>
            <w:r w:rsidRPr="00292CB0">
              <w:rPr>
                <w:rFonts w:cstheme="minorHAnsi"/>
                <w:b/>
                <w:i/>
                <w:sz w:val="16"/>
                <w:szCs w:val="16"/>
                <w:u w:val="single"/>
              </w:rPr>
              <w:t>Kategória A)</w:t>
            </w:r>
          </w:p>
          <w:p w14:paraId="22914485"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1 - Špecializovaná rastlinná výroba</w:t>
            </w:r>
          </w:p>
          <w:p w14:paraId="39FE587E" w14:textId="33D7DED2"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špecializovanej rastlinnej výroby vrátane prípravy staveniska</w:t>
            </w:r>
            <w:r w:rsidR="003A7D95" w:rsidRPr="00292CB0">
              <w:rPr>
                <w:rFonts w:cstheme="minorHAnsi"/>
                <w:i/>
                <w:sz w:val="16"/>
                <w:szCs w:val="16"/>
              </w:rPr>
              <w:t xml:space="preserve"> </w:t>
            </w:r>
            <w:r w:rsidR="003A7D95" w:rsidRPr="00292CB0">
              <w:rPr>
                <w:rFonts w:cstheme="minorHAnsi"/>
                <w:bCs/>
                <w:sz w:val="22"/>
                <w:szCs w:val="22"/>
              </w:rPr>
              <w:t xml:space="preserve"> </w:t>
            </w:r>
            <w:r w:rsidR="003A7D95" w:rsidRPr="00292CB0">
              <w:rPr>
                <w:rFonts w:cstheme="minorHAnsi"/>
                <w:bCs/>
                <w:i/>
                <w:sz w:val="16"/>
                <w:szCs w:val="16"/>
              </w:rPr>
              <w:t>a vrátane okolitých spevnených plôch</w:t>
            </w:r>
            <w:r w:rsidRPr="00292CB0">
              <w:rPr>
                <w:rFonts w:cstheme="minorHAnsi"/>
                <w:i/>
                <w:sz w:val="16"/>
                <w:szCs w:val="16"/>
              </w:rPr>
              <w:t>;</w:t>
            </w:r>
          </w:p>
          <w:p w14:paraId="6D9599C2"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na využívanie geotermálnej energie na vykurovanie skleníkov a fóliovníkov a na vlastnú spotrebu v podniku vrátane s</w:t>
            </w:r>
            <w:r w:rsidR="000F194D" w:rsidRPr="00292CB0">
              <w:rPr>
                <w:rFonts w:cstheme="minorHAnsi"/>
                <w:i/>
                <w:sz w:val="16"/>
                <w:szCs w:val="16"/>
              </w:rPr>
              <w:t>úvisiacich investičných činností</w:t>
            </w:r>
            <w:r w:rsidRPr="00292CB0">
              <w:rPr>
                <w:rFonts w:cstheme="minorHAnsi"/>
                <w:i/>
                <w:sz w:val="16"/>
                <w:szCs w:val="16"/>
              </w:rPr>
              <w:t>.</w:t>
            </w:r>
          </w:p>
          <w:p w14:paraId="47BD7DE1" w14:textId="74CCCB85" w:rsidR="003A7D95" w:rsidRPr="00292CB0" w:rsidRDefault="003A7D95"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2 - Živočíšna výroba</w:t>
            </w:r>
          </w:p>
          <w:p w14:paraId="62FE2F95"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živočíšnej výroby vrátane prípravy staveniska;</w:t>
            </w:r>
          </w:p>
          <w:p w14:paraId="4C74487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lastRenderedPageBreak/>
              <w:t>Oblasť zamerania č. 3 - Zlepšenie využívania závlah (zavlažovanie)</w:t>
            </w:r>
          </w:p>
          <w:p w14:paraId="5A4419C2" w14:textId="77777777" w:rsidR="00557A92"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stavebné investície na výstavbu, rekonštrukciu alebo modernizáciu závlahových systémov vrátane infraštruktúry s cieľom zvýšenia produkcie alebo jej kvality;</w:t>
            </w:r>
          </w:p>
          <w:p w14:paraId="43354211" w14:textId="2151CD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a modernizácie techniky a technológie závlahových systémov s cieľom zvýšeni</w:t>
            </w:r>
            <w:r w:rsidR="00557A92" w:rsidRPr="00292CB0">
              <w:rPr>
                <w:rFonts w:cstheme="minorHAnsi"/>
                <w:i/>
                <w:sz w:val="16"/>
                <w:szCs w:val="16"/>
              </w:rPr>
              <w:t xml:space="preserve">a produkcie alebo jej kvality, </w:t>
            </w:r>
            <w:r w:rsidR="00557A92" w:rsidRPr="00292CB0">
              <w:rPr>
                <w:rFonts w:cstheme="minorHAnsi"/>
              </w:rPr>
              <w:t xml:space="preserve"> </w:t>
            </w:r>
            <w:r w:rsidR="00557A92" w:rsidRPr="00292CB0">
              <w:rPr>
                <w:rFonts w:cstheme="minorHAnsi"/>
                <w:i/>
                <w:sz w:val="16"/>
                <w:szCs w:val="16"/>
              </w:rPr>
              <w:t>pričom oprávnené sú len kompletné závlahové detaily (nie súčasti na existujúci detail, ani stavebné investície)</w:t>
            </w:r>
          </w:p>
          <w:p w14:paraId="6D345D3D" w14:textId="1F296A93"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 xml:space="preserve">Oblasť zamerania č. 4 </w:t>
            </w:r>
            <w:r w:rsidR="009E71D8" w:rsidRPr="00292CB0">
              <w:rPr>
                <w:rFonts w:cstheme="minorHAnsi"/>
                <w:b/>
                <w:i/>
                <w:sz w:val="16"/>
                <w:szCs w:val="16"/>
              </w:rPr>
              <w:t xml:space="preserve"> - </w:t>
            </w:r>
            <w:r w:rsidRPr="00292CB0">
              <w:rPr>
                <w:rFonts w:cstheme="minorHAnsi"/>
                <w:b/>
                <w:i/>
                <w:sz w:val="16"/>
                <w:szCs w:val="16"/>
              </w:rPr>
              <w:t>Zníženie záťaže na životné prostredie vrátane technológii na znižovanie emisií skleníkových plynov v spojitosti s rastom produkcie alebo rastom kvality produkcie</w:t>
            </w:r>
          </w:p>
          <w:p w14:paraId="0CE9EFEA"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5</w:t>
            </w:r>
            <w:r w:rsidR="009E71D8" w:rsidRPr="00292CB0">
              <w:rPr>
                <w:rFonts w:cstheme="minorHAnsi"/>
                <w:b/>
                <w:i/>
                <w:sz w:val="16"/>
                <w:szCs w:val="16"/>
              </w:rPr>
              <w:t xml:space="preserve"> </w:t>
            </w:r>
            <w:r w:rsidRPr="00292CB0">
              <w:rPr>
                <w:rFonts w:cstheme="minorHAnsi"/>
                <w:b/>
                <w:i/>
                <w:sz w:val="16"/>
                <w:szCs w:val="16"/>
              </w:rPr>
              <w:t xml:space="preserve">- Skladovacie kapacity a pozberová úprava </w:t>
            </w:r>
            <w:r w:rsidRPr="00292CB0">
              <w:rPr>
                <w:rFonts w:cstheme="minorHAnsi"/>
                <w:b/>
                <w:i/>
                <w:iCs/>
                <w:sz w:val="16"/>
                <w:szCs w:val="16"/>
                <w:lang w:eastAsia="sk-SK"/>
              </w:rPr>
              <w:t>a oblasť odbytu</w:t>
            </w:r>
          </w:p>
          <w:p w14:paraId="40986D5F"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292CB0">
              <w:rPr>
                <w:rFonts w:cstheme="minorHAnsi"/>
                <w:i/>
                <w:sz w:val="16"/>
                <w:szCs w:val="16"/>
              </w:rPr>
              <w:t>MWt</w:t>
            </w:r>
            <w:proofErr w:type="spellEnd"/>
            <w:r w:rsidRPr="00292CB0">
              <w:rPr>
                <w:rFonts w:cstheme="minorHAnsi"/>
                <w:i/>
                <w:sz w:val="16"/>
                <w:szCs w:val="16"/>
              </w:rPr>
              <w:t>.</w:t>
            </w:r>
          </w:p>
          <w:p w14:paraId="32A8BA4B"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inovatívnej techniky, technológie a strojov s variabilnou aplikáciou organických a priemyselných hnojív a ostatných substrátov do pôdy.</w:t>
            </w:r>
          </w:p>
          <w:p w14:paraId="3D2AB5F6" w14:textId="77777777" w:rsidR="002A5201" w:rsidRPr="00292CB0" w:rsidRDefault="002A5201" w:rsidP="002C09AB">
            <w:pPr>
              <w:spacing w:after="0" w:line="240" w:lineRule="auto"/>
              <w:jc w:val="both"/>
              <w:rPr>
                <w:rFonts w:cstheme="minorHAnsi"/>
                <w:b/>
                <w:i/>
                <w:iCs/>
                <w:sz w:val="16"/>
                <w:szCs w:val="16"/>
                <w:lang w:eastAsia="sk-SK"/>
              </w:rPr>
            </w:pPr>
            <w:r w:rsidRPr="00292CB0">
              <w:rPr>
                <w:rFonts w:cstheme="minorHAnsi"/>
                <w:b/>
                <w:i/>
                <w:sz w:val="16"/>
                <w:szCs w:val="16"/>
              </w:rPr>
              <w:t>O</w:t>
            </w:r>
            <w:r w:rsidRPr="00292CB0">
              <w:rPr>
                <w:rFonts w:cstheme="minorHAnsi"/>
                <w:b/>
                <w:i/>
                <w:sz w:val="16"/>
                <w:szCs w:val="16"/>
                <w:lang w:eastAsia="sk-SK"/>
              </w:rPr>
              <w:t xml:space="preserve">blasť 7: </w:t>
            </w:r>
            <w:r w:rsidRPr="00292CB0">
              <w:rPr>
                <w:rFonts w:cstheme="minorHAnsi"/>
                <w:b/>
                <w:i/>
                <w:iCs/>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292CB0" w:rsidRDefault="002A5201" w:rsidP="000E4642">
            <w:pPr>
              <w:numPr>
                <w:ilvl w:val="0"/>
                <w:numId w:val="43"/>
              </w:numPr>
              <w:spacing w:after="0" w:line="240" w:lineRule="auto"/>
              <w:ind w:left="172" w:hanging="146"/>
              <w:jc w:val="both"/>
              <w:rPr>
                <w:rFonts w:cstheme="minorHAnsi"/>
                <w:i/>
                <w:sz w:val="16"/>
                <w:szCs w:val="16"/>
              </w:rPr>
            </w:pPr>
            <w:r w:rsidRPr="00292CB0">
              <w:rPr>
                <w:rFonts w:cstheme="minorHAnsi"/>
                <w:i/>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292CB0">
              <w:rPr>
                <w:rFonts w:cstheme="minorHAnsi"/>
                <w:i/>
                <w:sz w:val="16"/>
                <w:szCs w:val="16"/>
              </w:rPr>
              <w:t> </w:t>
            </w:r>
            <w:r w:rsidRPr="00292CB0">
              <w:rPr>
                <w:rFonts w:cstheme="minorHAnsi"/>
                <w:i/>
                <w:sz w:val="16"/>
                <w:szCs w:val="16"/>
              </w:rPr>
              <w:t>Príručke</w:t>
            </w:r>
            <w:r w:rsidR="003B6373" w:rsidRPr="00292CB0">
              <w:rPr>
                <w:rFonts w:cstheme="minorHAnsi"/>
                <w:i/>
                <w:sz w:val="16"/>
                <w:szCs w:val="16"/>
              </w:rPr>
              <w:t xml:space="preserve"> pre </w:t>
            </w:r>
            <w:r w:rsidR="009C6093" w:rsidRPr="00292CB0">
              <w:rPr>
                <w:rFonts w:cstheme="minorHAnsi"/>
                <w:i/>
                <w:sz w:val="16"/>
                <w:szCs w:val="16"/>
              </w:rPr>
              <w:t>prijímateľa</w:t>
            </w:r>
            <w:r w:rsidR="003B6373" w:rsidRPr="00292CB0">
              <w:rPr>
                <w:rFonts w:cstheme="minorHAnsi"/>
                <w:i/>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w:t>
            </w:r>
          </w:p>
          <w:p w14:paraId="305CDE96"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292CB0">
              <w:rPr>
                <w:rFonts w:cstheme="minorHAnsi"/>
                <w:sz w:val="16"/>
                <w:szCs w:val="16"/>
              </w:rPr>
              <w:t>kWe</w:t>
            </w:r>
            <w:proofErr w:type="spellEnd"/>
            <w:r w:rsidRPr="00292CB0">
              <w:rPr>
                <w:rFonts w:cstheme="minorHAnsi"/>
                <w:sz w:val="16"/>
                <w:szCs w:val="16"/>
              </w:rPr>
              <w:t>;</w:t>
            </w:r>
          </w:p>
          <w:p w14:paraId="7287ADF8" w14:textId="51B442A9" w:rsidR="002A5201" w:rsidRPr="00292CB0" w:rsidRDefault="002A5201" w:rsidP="000E4642">
            <w:pPr>
              <w:numPr>
                <w:ilvl w:val="0"/>
                <w:numId w:val="43"/>
              </w:numPr>
              <w:spacing w:after="0" w:line="240" w:lineRule="auto"/>
              <w:ind w:left="172" w:hanging="172"/>
              <w:rPr>
                <w:rFonts w:cstheme="minorHAnsi"/>
                <w:sz w:val="16"/>
                <w:szCs w:val="16"/>
              </w:rPr>
            </w:pPr>
            <w:r w:rsidRPr="00292CB0">
              <w:rPr>
                <w:rFonts w:cstheme="minorHAnsi"/>
                <w:sz w:val="16"/>
                <w:szCs w:val="16"/>
              </w:rPr>
              <w:t>investície na výrobu biomasy pre technické a energetické využitie.</w:t>
            </w:r>
          </w:p>
          <w:p w14:paraId="1460BF50" w14:textId="03CCA2E1" w:rsidR="002A5201" w:rsidRPr="00292CB0" w:rsidRDefault="002A520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98267E" w14:textId="77777777" w:rsidR="002A5201" w:rsidRPr="00292CB0" w:rsidRDefault="002A5201" w:rsidP="004800B7">
            <w:pPr>
              <w:pStyle w:val="Odsekzoznamu"/>
              <w:numPr>
                <w:ilvl w:val="0"/>
                <w:numId w:val="235"/>
              </w:numPr>
              <w:spacing w:after="0" w:line="240" w:lineRule="auto"/>
              <w:ind w:left="266" w:hanging="266"/>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Rozpočet projektu) </w:t>
            </w:r>
          </w:p>
          <w:p w14:paraId="39CECEA7" w14:textId="2E7BFD69" w:rsidR="002D475B" w:rsidRPr="00292CB0" w:rsidRDefault="002D475B"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037AAC53" w14:textId="270DE14C" w:rsidR="00B03FFA" w:rsidRPr="00292CB0" w:rsidRDefault="00B03FFA"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3E3411"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F7056E" w:rsidRPr="00292CB0">
              <w:rPr>
                <w:rFonts w:cstheme="minorHAnsi"/>
                <w:b/>
                <w:sz w:val="18"/>
                <w:szCs w:val="18"/>
                <w:u w:val="single"/>
              </w:rPr>
              <w:t>pôsob overenia</w:t>
            </w:r>
          </w:p>
          <w:p w14:paraId="304DAD83" w14:textId="276C4E2D" w:rsidR="002A5201" w:rsidRPr="00292CB0" w:rsidRDefault="002A5201" w:rsidP="004800B7">
            <w:pPr>
              <w:pStyle w:val="Odsekzoznamu"/>
              <w:numPr>
                <w:ilvl w:val="0"/>
                <w:numId w:val="409"/>
              </w:numPr>
              <w:spacing w:after="0" w:line="240" w:lineRule="auto"/>
              <w:ind w:left="261" w:hanging="261"/>
              <w:jc w:val="both"/>
              <w:rPr>
                <w:rFonts w:cstheme="minorHAnsi"/>
                <w:b/>
                <w:bCs/>
                <w:sz w:val="16"/>
                <w:szCs w:val="16"/>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39A56857" w14:textId="77777777" w:rsidTr="002A5201">
        <w:trPr>
          <w:trHeight w:val="340"/>
        </w:trPr>
        <w:tc>
          <w:tcPr>
            <w:tcW w:w="183" w:type="pct"/>
            <w:shd w:val="clear" w:color="auto" w:fill="auto"/>
            <w:vAlign w:val="center"/>
          </w:tcPr>
          <w:p w14:paraId="1F410463" w14:textId="1564ECE9"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2.2</w:t>
            </w:r>
          </w:p>
        </w:tc>
        <w:tc>
          <w:tcPr>
            <w:tcW w:w="4817" w:type="pct"/>
            <w:gridSpan w:val="2"/>
            <w:shd w:val="clear" w:color="auto" w:fill="auto"/>
            <w:vAlign w:val="center"/>
          </w:tcPr>
          <w:p w14:paraId="1E1DF0C7"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B03219C" w14:textId="312DDF51" w:rsidR="002A5201" w:rsidRPr="00292CB0" w:rsidRDefault="002A5201"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9C6093"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uvede</w:t>
            </w:r>
            <w:r w:rsidR="00F7056E" w:rsidRPr="00292CB0">
              <w:rPr>
                <w:rFonts w:cstheme="minorHAnsi"/>
                <w:sz w:val="16"/>
                <w:szCs w:val="16"/>
              </w:rPr>
              <w:t>né v Prílohe 6B k  Príručke</w:t>
            </w:r>
            <w:r w:rsidR="009E71D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w:t>
            </w:r>
            <w:r w:rsidR="00F7056E" w:rsidRPr="00292CB0">
              <w:rPr>
                <w:rFonts w:cstheme="minorHAnsi"/>
                <w:sz w:val="16"/>
                <w:szCs w:val="16"/>
              </w:rPr>
              <w:t>voj v rámci iniciatívy LEADER a</w:t>
            </w:r>
            <w:r w:rsidRPr="00292CB0">
              <w:rPr>
                <w:rFonts w:cstheme="minorHAnsi"/>
                <w:sz w:val="16"/>
                <w:szCs w:val="16"/>
              </w:rPr>
              <w:t xml:space="preserve"> podmienky v kapitole 7., ods. 3 až od</w:t>
            </w:r>
            <w:r w:rsidR="003B6373" w:rsidRPr="00292CB0">
              <w:rPr>
                <w:rFonts w:cstheme="minorHAnsi"/>
                <w:sz w:val="16"/>
                <w:szCs w:val="16"/>
              </w:rPr>
              <w:t xml:space="preserve">s. 5 vyššie uvedenej príručky. </w:t>
            </w:r>
          </w:p>
          <w:p w14:paraId="622D187D" w14:textId="77777777"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771163CD" w14:textId="13DE74A8"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 xml:space="preserve">súvisiace všeobecné náklady </w:t>
            </w:r>
            <w:r w:rsidRPr="00292CB0">
              <w:rPr>
                <w:rFonts w:cstheme="minorHAnsi"/>
                <w:i/>
                <w:sz w:val="16"/>
                <w:szCs w:val="16"/>
              </w:rPr>
              <w:t xml:space="preserve"> </w:t>
            </w:r>
            <w:r w:rsidRPr="00292CB0">
              <w:rPr>
                <w:rFonts w:cstheme="minorHAnsi"/>
                <w:sz w:val="16"/>
                <w:szCs w:val="16"/>
              </w:rPr>
              <w:t>s bodom 1 (v prípade investičných opatrení):</w:t>
            </w:r>
          </w:p>
          <w:p w14:paraId="23FCF54A"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výstavba, obstaranie (vrátane leasingu) alebo zlepšenie nehnuteľného majetku;</w:t>
            </w:r>
          </w:p>
          <w:p w14:paraId="3A5AEAD4"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CEFA3C7"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p>
          <w:p w14:paraId="35D907F4" w14:textId="77777777" w:rsidR="002A5201" w:rsidRPr="00292CB0" w:rsidRDefault="002A5201"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C04A67" w14:textId="77777777" w:rsidR="002A5201" w:rsidRPr="00292CB0" w:rsidRDefault="002A5201" w:rsidP="004800B7">
            <w:pPr>
              <w:pStyle w:val="Default"/>
              <w:keepLines/>
              <w:widowControl w:val="0"/>
              <w:numPr>
                <w:ilvl w:val="1"/>
                <w:numId w:val="236"/>
              </w:numPr>
              <w:ind w:left="266" w:hanging="26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0716DA66" w14:textId="3104F719" w:rsidR="002A5201" w:rsidRPr="00292CB0" w:rsidRDefault="002D475B" w:rsidP="004800B7">
            <w:pPr>
              <w:pStyle w:val="Odsekzoznamu"/>
              <w:numPr>
                <w:ilvl w:val="1"/>
                <w:numId w:val="236"/>
              </w:numPr>
              <w:spacing w:after="0" w:line="240" w:lineRule="auto"/>
              <w:ind w:left="266" w:hanging="266"/>
              <w:rPr>
                <w:rFonts w:cstheme="minorHAnsi"/>
                <w:sz w:val="16"/>
                <w:szCs w:val="16"/>
              </w:rPr>
            </w:pPr>
            <w:r w:rsidRPr="00292CB0">
              <w:rPr>
                <w:rFonts w:cstheme="minorHAnsi"/>
                <w:sz w:val="16"/>
                <w:szCs w:val="16"/>
              </w:rPr>
              <w:t>Popis v projekte realizácie (Príloha 2B k príručke pre prijímateľa LEADER)</w:t>
            </w:r>
          </w:p>
          <w:p w14:paraId="26885233" w14:textId="215883E3" w:rsidR="00A80E6E" w:rsidRPr="00292CB0" w:rsidRDefault="00A80E6E" w:rsidP="00A80E6E">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3405EAEC" w14:textId="714FB52E" w:rsidR="00A44FF7" w:rsidRPr="00292CB0" w:rsidRDefault="00A44FF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 xml:space="preserve">Návrh rozpočtu, vygenerovaný súbor z aplikácie KALKULAČKA  v rámci katalógu cien,  </w:t>
            </w:r>
            <w:r w:rsidRPr="00292CB0">
              <w:rPr>
                <w:rFonts w:cstheme="minorHAnsi"/>
                <w:b/>
                <w:sz w:val="16"/>
                <w:szCs w:val="16"/>
              </w:rPr>
              <w:t>originál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ŠTANDARDNEJ STUPNICE JEDNOTKOVÝCH VÝDAVKOV</w:t>
            </w:r>
            <w:r w:rsidR="00BE0E67" w:rsidRPr="00292CB0">
              <w:rPr>
                <w:rFonts w:cstheme="minorHAnsi"/>
                <w:b/>
                <w:sz w:val="16"/>
                <w:szCs w:val="16"/>
              </w:rPr>
              <w:t>)</w:t>
            </w:r>
            <w:r w:rsidRPr="00292CB0">
              <w:rPr>
                <w:rFonts w:cstheme="minorHAnsi"/>
                <w:b/>
                <w:sz w:val="16"/>
                <w:szCs w:val="16"/>
              </w:rPr>
              <w:t xml:space="preserve"> </w:t>
            </w:r>
          </w:p>
          <w:p w14:paraId="06DE41CB" w14:textId="2F15CA15" w:rsidR="00B60A25" w:rsidRPr="00292CB0" w:rsidRDefault="00A44FF7" w:rsidP="004800B7">
            <w:pPr>
              <w:pStyle w:val="Odsekzoznamu"/>
              <w:numPr>
                <w:ilvl w:val="1"/>
                <w:numId w:val="236"/>
              </w:numPr>
              <w:spacing w:after="0" w:line="240" w:lineRule="auto"/>
              <w:ind w:left="266" w:hanging="266"/>
              <w:jc w:val="both"/>
              <w:rPr>
                <w:rFonts w:cstheme="minorHAnsi"/>
                <w:b/>
                <w:sz w:val="16"/>
                <w:szCs w:val="16"/>
              </w:rPr>
            </w:pPr>
            <w:r w:rsidRPr="00292CB0">
              <w:rPr>
                <w:rFonts w:cstheme="minorHAnsi"/>
                <w:sz w:val="16"/>
                <w:szCs w:val="16"/>
              </w:rPr>
              <w:lastRenderedPageBreak/>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ukončené zákazky v EKS  a iné, </w:t>
            </w:r>
            <w:r w:rsidR="009C6093" w:rsidRPr="00292CB0">
              <w:rPr>
                <w:rFonts w:cstheme="minorHAnsi"/>
                <w:b/>
                <w:sz w:val="16"/>
                <w:szCs w:val="16"/>
              </w:rPr>
              <w:t xml:space="preserve"> </w:t>
            </w:r>
            <w:proofErr w:type="spellStart"/>
            <w:r w:rsidR="009C6093" w:rsidRPr="00292CB0">
              <w:rPr>
                <w:rFonts w:cstheme="minorHAnsi"/>
                <w:b/>
                <w:sz w:val="16"/>
                <w:szCs w:val="16"/>
              </w:rPr>
              <w:t>ske</w:t>
            </w:r>
            <w:r w:rsidRPr="00292CB0">
              <w:rPr>
                <w:rFonts w:cstheme="minorHAnsi"/>
                <w:b/>
                <w:sz w:val="16"/>
                <w:szCs w:val="16"/>
              </w:rPr>
              <w:t>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JEDNORÁZOVEJ PLATBY) – žiadateľ si môže vybrať jednu z možností, ktorou preukáže stanovenú metódu výpočtu oprávnených výdavkov                        </w:t>
            </w:r>
            <w:r w:rsidRPr="00292CB0">
              <w:rPr>
                <w:rFonts w:cstheme="minorHAnsi"/>
                <w:b/>
                <w:sz w:val="16"/>
                <w:szCs w:val="16"/>
                <w:u w:val="single"/>
              </w:rPr>
              <w:t xml:space="preserve">               </w:t>
            </w:r>
          </w:p>
          <w:p w14:paraId="0EF5C45F" w14:textId="75A41DDE" w:rsidR="00115487" w:rsidRPr="00292CB0" w:rsidRDefault="0011548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Stavebný rozpočet  (Príloha č. 8A)</w:t>
            </w:r>
          </w:p>
          <w:p w14:paraId="341ACAEE" w14:textId="7186C54F" w:rsidR="00A80E6E" w:rsidRPr="00292CB0" w:rsidRDefault="00A80E6E" w:rsidP="00A80E6E">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5D7392F" w14:textId="6940D8A9"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99FD97C" w14:textId="45C83E6E" w:rsidR="00A80E6E" w:rsidRPr="00292CB0" w:rsidRDefault="00A80E6E" w:rsidP="00A80E6E">
            <w:pPr>
              <w:pStyle w:val="Odsekzoznamu"/>
              <w:spacing w:after="0" w:line="240" w:lineRule="auto"/>
              <w:ind w:left="263"/>
              <w:jc w:val="both"/>
              <w:rPr>
                <w:rFonts w:cstheme="minorHAnsi"/>
                <w:sz w:val="16"/>
                <w:szCs w:val="16"/>
              </w:rPr>
            </w:pPr>
            <w:r w:rsidRPr="00292CB0">
              <w:rPr>
                <w:rFonts w:cstheme="minorHAnsi"/>
                <w:sz w:val="16"/>
                <w:szCs w:val="16"/>
              </w:rPr>
              <w:t>ALEBO</w:t>
            </w:r>
          </w:p>
          <w:p w14:paraId="066E3245" w14:textId="040B1E0A"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EDCE16B" w14:textId="18088C39" w:rsidR="002A5201" w:rsidRPr="00292CB0" w:rsidRDefault="00F7056E"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65A84CC" w14:textId="07BE11D9" w:rsidR="002A5201" w:rsidRPr="00292CB0" w:rsidRDefault="002A520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292CB0" w:rsidRDefault="00A15ECE" w:rsidP="002C09AB">
            <w:pPr>
              <w:spacing w:after="0" w:line="240" w:lineRule="auto"/>
              <w:rPr>
                <w:rFonts w:cstheme="minorHAnsi"/>
                <w:caps/>
              </w:rPr>
            </w:pPr>
            <w:r w:rsidRPr="00292CB0">
              <w:rPr>
                <w:rFonts w:cstheme="minorHAnsi"/>
                <w:b/>
                <w:sz w:val="22"/>
                <w:szCs w:val="22"/>
              </w:rPr>
              <w:t xml:space="preserve">3. OPRÁVNENOSŤ </w:t>
            </w:r>
            <w:r w:rsidR="009E71D8"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33BDBB9" w14:textId="77777777" w:rsidTr="00B30B20">
        <w:trPr>
          <w:trHeight w:val="284"/>
        </w:trPr>
        <w:tc>
          <w:tcPr>
            <w:tcW w:w="183" w:type="pct"/>
            <w:shd w:val="clear" w:color="auto" w:fill="FFF2CC" w:themeFill="accent4" w:themeFillTint="33"/>
            <w:vAlign w:val="center"/>
          </w:tcPr>
          <w:p w14:paraId="773D22C1" w14:textId="391D22B6"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DC1EA06" w14:textId="1FFA8AF0" w:rsidR="002A5201" w:rsidRPr="00292CB0" w:rsidRDefault="00F7056E"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18B1F66" w14:textId="77777777" w:rsidTr="002A5201">
        <w:trPr>
          <w:trHeight w:val="284"/>
        </w:trPr>
        <w:tc>
          <w:tcPr>
            <w:tcW w:w="183" w:type="pct"/>
            <w:vMerge w:val="restart"/>
            <w:shd w:val="clear" w:color="auto" w:fill="auto"/>
            <w:vAlign w:val="center"/>
          </w:tcPr>
          <w:p w14:paraId="49D0C6D7" w14:textId="1FAA7552"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3.1</w:t>
            </w:r>
          </w:p>
        </w:tc>
        <w:tc>
          <w:tcPr>
            <w:tcW w:w="565" w:type="pct"/>
            <w:vMerge w:val="restart"/>
            <w:shd w:val="clear" w:color="auto" w:fill="auto"/>
            <w:vAlign w:val="center"/>
          </w:tcPr>
          <w:p w14:paraId="6968F65A" w14:textId="77777777" w:rsidR="002A5201" w:rsidRPr="00292CB0" w:rsidRDefault="002A5201"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52" w:type="pct"/>
            <w:shd w:val="clear" w:color="auto" w:fill="auto"/>
            <w:vAlign w:val="center"/>
          </w:tcPr>
          <w:p w14:paraId="1840B83A" w14:textId="77777777" w:rsidR="002A5201" w:rsidRPr="00292CB0" w:rsidRDefault="002A5201" w:rsidP="005C48E3">
            <w:pPr>
              <w:spacing w:after="0" w:line="240" w:lineRule="auto"/>
              <w:rPr>
                <w:rFonts w:cstheme="minorHAnsi"/>
                <w:b/>
                <w:sz w:val="18"/>
                <w:szCs w:val="18"/>
              </w:rPr>
            </w:pPr>
            <w:r w:rsidRPr="00292CB0">
              <w:rPr>
                <w:rFonts w:cstheme="minorHAnsi"/>
                <w:b/>
                <w:sz w:val="18"/>
                <w:szCs w:val="18"/>
              </w:rPr>
              <w:t>3.1.1 Spôsob financovania</w:t>
            </w:r>
          </w:p>
          <w:p w14:paraId="05E83522" w14:textId="77777777" w:rsidR="002A5201" w:rsidRPr="00292CB0" w:rsidRDefault="002A5201" w:rsidP="005C48E3">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AFFBD3A" w14:textId="5902E77E" w:rsidR="00127972" w:rsidRPr="00292CB0" w:rsidRDefault="002A5201" w:rsidP="009F1D61">
            <w:pPr>
              <w:pStyle w:val="Standard"/>
              <w:numPr>
                <w:ilvl w:val="0"/>
                <w:numId w:val="75"/>
              </w:numPr>
              <w:tabs>
                <w:tab w:val="left" w:pos="248"/>
              </w:tabs>
              <w:ind w:left="248" w:hanging="248"/>
              <w:jc w:val="both"/>
              <w:rPr>
                <w:rFonts w:asciiTheme="minorHAnsi" w:hAnsiTheme="minorHAnsi" w:cstheme="minorHAnsi"/>
                <w:sz w:val="16"/>
                <w:szCs w:val="16"/>
              </w:rPr>
            </w:pPr>
            <w:r w:rsidRPr="00292CB0">
              <w:rPr>
                <w:rFonts w:asciiTheme="minorHAnsi" w:hAnsiTheme="minorHAnsi" w:cstheme="minorHAnsi"/>
                <w:bCs/>
                <w:sz w:val="16"/>
                <w:szCs w:val="16"/>
              </w:rPr>
              <w:t>Refundácia</w:t>
            </w:r>
          </w:p>
          <w:p w14:paraId="02561D58" w14:textId="77777777" w:rsidR="00F7056E" w:rsidRPr="00292CB0" w:rsidRDefault="002A5201" w:rsidP="005C48E3">
            <w:pPr>
              <w:pStyle w:val="Standard"/>
              <w:tabs>
                <w:tab w:val="left" w:pos="248"/>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p>
          <w:p w14:paraId="4A96C777" w14:textId="4CD79E5C"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156EF2E1" w14:textId="1D1681C9" w:rsidR="002A5201" w:rsidRPr="00292CB0" w:rsidRDefault="00F7056E" w:rsidP="005C48E3">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2E62A5" w14:textId="0B5D6F71" w:rsidR="002A5201"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A5201" w:rsidRPr="00292CB0">
              <w:rPr>
                <w:rFonts w:cstheme="minorHAnsi"/>
                <w:sz w:val="16"/>
                <w:szCs w:val="16"/>
              </w:rPr>
              <w:t xml:space="preserve"> „Forma a spôsob preukázania splnenia PPP“</w:t>
            </w:r>
          </w:p>
        </w:tc>
      </w:tr>
      <w:tr w:rsidR="00292CB0" w:rsidRPr="00292CB0" w14:paraId="0068C01A" w14:textId="77777777" w:rsidTr="002A5201">
        <w:trPr>
          <w:trHeight w:val="284"/>
        </w:trPr>
        <w:tc>
          <w:tcPr>
            <w:tcW w:w="183" w:type="pct"/>
            <w:vMerge/>
            <w:shd w:val="clear" w:color="auto" w:fill="auto"/>
            <w:vAlign w:val="center"/>
          </w:tcPr>
          <w:p w14:paraId="33D9F89D"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07D57B9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04BAD312" w14:textId="77777777" w:rsidR="002A5201" w:rsidRPr="00292CB0" w:rsidRDefault="002A5201"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E401F4D" w14:textId="77777777" w:rsidR="002A5201" w:rsidRPr="00292CB0" w:rsidRDefault="002A5201"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292CB0" w:rsidRDefault="002A5201" w:rsidP="002C09AB">
            <w:pPr>
              <w:spacing w:after="0" w:line="240" w:lineRule="auto"/>
              <w:rPr>
                <w:rFonts w:cstheme="minorHAnsi"/>
                <w:b/>
                <w:i/>
                <w:strike/>
                <w:sz w:val="14"/>
                <w:szCs w:val="14"/>
              </w:rPr>
            </w:pPr>
            <w:r w:rsidRPr="00292CB0">
              <w:rPr>
                <w:rFonts w:cstheme="minorHAnsi"/>
                <w:b/>
                <w:sz w:val="18"/>
                <w:szCs w:val="18"/>
                <w:u w:val="single"/>
              </w:rPr>
              <w:t>Forma a spôsob preukázania splnenia PPP</w:t>
            </w:r>
            <w:r w:rsidR="00F7056E" w:rsidRPr="00292CB0">
              <w:rPr>
                <w:rFonts w:cstheme="minorHAnsi"/>
                <w:b/>
                <w:i/>
                <w:strike/>
                <w:sz w:val="14"/>
                <w:szCs w:val="14"/>
              </w:rPr>
              <w:t xml:space="preserve"> </w:t>
            </w:r>
          </w:p>
          <w:p w14:paraId="36A10E27" w14:textId="0A8A2BD3"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5BA8D0FF" w14:textId="1E4DC0A9"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w:t>
            </w:r>
            <w:r w:rsidR="00F7056E" w:rsidRPr="00292CB0">
              <w:rPr>
                <w:rFonts w:cstheme="minorHAnsi"/>
                <w:b/>
                <w:sz w:val="18"/>
                <w:szCs w:val="18"/>
                <w:u w:val="single"/>
              </w:rPr>
              <w:t xml:space="preserve"> overenia</w:t>
            </w:r>
          </w:p>
          <w:p w14:paraId="1CBC572B" w14:textId="0B22365E" w:rsidR="002A5201" w:rsidRPr="00292CB0" w:rsidRDefault="006F1EFB"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w:t>
            </w:r>
            <w:r w:rsidR="002A5201" w:rsidRPr="00292CB0">
              <w:rPr>
                <w:rFonts w:cstheme="minorHAnsi"/>
                <w:sz w:val="16"/>
                <w:szCs w:val="16"/>
              </w:rPr>
              <w:t xml:space="preserve"> „Forma a spôsob preukázania splnenia PPP“</w:t>
            </w:r>
          </w:p>
        </w:tc>
      </w:tr>
      <w:tr w:rsidR="00292CB0" w:rsidRPr="00292CB0" w14:paraId="4A359328" w14:textId="77777777" w:rsidTr="002A5201">
        <w:trPr>
          <w:trHeight w:val="284"/>
        </w:trPr>
        <w:tc>
          <w:tcPr>
            <w:tcW w:w="183" w:type="pct"/>
            <w:vMerge/>
            <w:shd w:val="clear" w:color="auto" w:fill="auto"/>
            <w:vAlign w:val="center"/>
          </w:tcPr>
          <w:p w14:paraId="4D9E50C1"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4D8CD58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238DD7AD" w14:textId="77777777" w:rsidR="002A5201" w:rsidRPr="00292CB0" w:rsidRDefault="002A5201" w:rsidP="002C09AB">
            <w:pPr>
              <w:spacing w:after="0" w:line="240" w:lineRule="auto"/>
              <w:rPr>
                <w:rFonts w:cstheme="minorHAnsi"/>
                <w:b/>
                <w:sz w:val="18"/>
                <w:szCs w:val="18"/>
              </w:rPr>
            </w:pPr>
            <w:r w:rsidRPr="00292CB0">
              <w:rPr>
                <w:rFonts w:cstheme="minorHAnsi"/>
                <w:b/>
                <w:sz w:val="18"/>
                <w:szCs w:val="18"/>
              </w:rPr>
              <w:t>3.1.3 Intenzita pomoci</w:t>
            </w:r>
          </w:p>
          <w:p w14:paraId="1397D39A" w14:textId="77777777"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429D86EC" w14:textId="77777777" w:rsidR="002A5201" w:rsidRPr="00292CB0" w:rsidRDefault="002A5201" w:rsidP="009F1D61">
            <w:pPr>
              <w:pStyle w:val="Odsekzoznamu"/>
              <w:numPr>
                <w:ilvl w:val="0"/>
                <w:numId w:val="56"/>
              </w:numPr>
              <w:spacing w:after="0" w:line="240" w:lineRule="auto"/>
              <w:ind w:left="253" w:hanging="253"/>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304DEC9E"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50 % v prípade menej rozvinutých regiónov (mimo Bratislavského kraja);</w:t>
            </w:r>
          </w:p>
          <w:p w14:paraId="387B3DEB"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40 % v prípade iných regiónov (Bratislavský kraj).</w:t>
            </w:r>
          </w:p>
          <w:p w14:paraId="6B033603" w14:textId="77777777" w:rsidR="002A5201" w:rsidRPr="00292CB0" w:rsidRDefault="002A5201" w:rsidP="009F1D61">
            <w:pPr>
              <w:pStyle w:val="Standard"/>
              <w:numPr>
                <w:ilvl w:val="0"/>
                <w:numId w:val="56"/>
              </w:numPr>
              <w:tabs>
                <w:tab w:val="left" w:pos="253"/>
              </w:tabs>
              <w:ind w:left="172" w:hanging="172"/>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Zároveň platí, že základná miera podpory sa zvyšuje:</w:t>
            </w:r>
          </w:p>
          <w:p w14:paraId="753C0287" w14:textId="77777777" w:rsidR="002A5201" w:rsidRPr="00292CB0" w:rsidRDefault="002A5201" w:rsidP="000E4642">
            <w:pPr>
              <w:pStyle w:val="Standard"/>
              <w:numPr>
                <w:ilvl w:val="0"/>
                <w:numId w:val="25"/>
              </w:numPr>
              <w:tabs>
                <w:tab w:val="left" w:pos="253"/>
              </w:tabs>
              <w:ind w:left="633" w:hanging="273"/>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292CB0">
              <w:rPr>
                <w:rFonts w:asciiTheme="minorHAnsi" w:hAnsiTheme="minorHAnsi" w:cstheme="minorHAnsi"/>
                <w:kern w:val="0"/>
                <w:sz w:val="16"/>
                <w:szCs w:val="16"/>
                <w:lang w:eastAsia="en-US"/>
              </w:rPr>
              <w:t>podopatrenia</w:t>
            </w:r>
            <w:proofErr w:type="spellEnd"/>
            <w:r w:rsidRPr="00292CB0">
              <w:rPr>
                <w:rFonts w:asciiTheme="minorHAnsi" w:hAnsiTheme="minorHAnsi" w:cstheme="minorHAnsi"/>
                <w:kern w:val="0"/>
                <w:sz w:val="16"/>
                <w:szCs w:val="16"/>
                <w:lang w:eastAsia="en-US"/>
              </w:rPr>
              <w:t xml:space="preserve"> 6.1 </w:t>
            </w:r>
            <w:bookmarkStart w:id="9" w:name="_Toc512834736"/>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xml:space="preserve">. má rozhodnutie PPA  o schválení podpory v rámci </w:t>
            </w:r>
            <w:proofErr w:type="spellStart"/>
            <w:r w:rsidRPr="00292CB0">
              <w:rPr>
                <w:rFonts w:asciiTheme="minorHAnsi" w:hAnsiTheme="minorHAnsi" w:cstheme="minorHAnsi"/>
                <w:sz w:val="16"/>
                <w:szCs w:val="16"/>
              </w:rPr>
              <w:t>podopatrenia</w:t>
            </w:r>
            <w:proofErr w:type="spellEnd"/>
            <w:r w:rsidRPr="00292CB0">
              <w:rPr>
                <w:rFonts w:asciiTheme="minorHAnsi" w:hAnsiTheme="minorHAnsi" w:cstheme="minorHAnsi"/>
                <w:sz w:val="16"/>
                <w:szCs w:val="16"/>
              </w:rPr>
              <w:t xml:space="preserve"> 6.1);</w:t>
            </w:r>
            <w:bookmarkEnd w:id="9"/>
          </w:p>
          <w:p w14:paraId="1A39F58C" w14:textId="4FB126DB" w:rsidR="002A5201" w:rsidRPr="00292CB0" w:rsidRDefault="002A5201" w:rsidP="000E4642">
            <w:pPr>
              <w:pStyle w:val="Standard"/>
              <w:numPr>
                <w:ilvl w:val="4"/>
                <w:numId w:val="26"/>
              </w:numPr>
              <w:suppressAutoHyphens w:val="0"/>
              <w:ind w:left="636" w:hanging="284"/>
              <w:jc w:val="both"/>
              <w:rPr>
                <w:rFonts w:asciiTheme="minorHAnsi" w:hAnsiTheme="minorHAnsi" w:cstheme="minorHAnsi"/>
                <w:bCs/>
                <w:sz w:val="16"/>
                <w:szCs w:val="16"/>
              </w:rPr>
            </w:pPr>
            <w:bookmarkStart w:id="10" w:name="_Toc512834737"/>
            <w:r w:rsidRPr="00292CB0">
              <w:rPr>
                <w:rFonts w:asciiTheme="minorHAnsi" w:hAnsiTheme="minorHAnsi" w:cstheme="minorHAnsi"/>
                <w:bCs/>
                <w:sz w:val="16"/>
                <w:szCs w:val="16"/>
              </w:rPr>
              <w:t>max. o 20 % v prípade ekologického poľnohospodárstva</w:t>
            </w:r>
            <w:r w:rsidR="00F74E89" w:rsidRPr="00292CB0">
              <w:rPr>
                <w:rFonts w:asciiTheme="minorHAnsi" w:hAnsiTheme="minorHAnsi" w:cstheme="minorHAnsi"/>
                <w:bCs/>
                <w:sz w:val="16"/>
                <w:szCs w:val="16"/>
              </w:rPr>
              <w:t xml:space="preserve"> a </w:t>
            </w:r>
            <w:proofErr w:type="spellStart"/>
            <w:r w:rsidR="00F74E89" w:rsidRPr="00292CB0">
              <w:rPr>
                <w:rFonts w:asciiTheme="minorHAnsi" w:hAnsiTheme="minorHAnsi" w:cstheme="minorHAnsi"/>
                <w:bCs/>
                <w:sz w:val="16"/>
                <w:szCs w:val="16"/>
              </w:rPr>
              <w:t>agroenviromentu</w:t>
            </w:r>
            <w:proofErr w:type="spellEnd"/>
            <w:r w:rsidRPr="00292CB0">
              <w:rPr>
                <w:rFonts w:asciiTheme="minorHAnsi" w:hAnsiTheme="minorHAnsi" w:cstheme="minorHAnsi"/>
                <w:bCs/>
                <w:sz w:val="16"/>
                <w:szCs w:val="16"/>
              </w:rPr>
              <w:t>;</w:t>
            </w:r>
            <w:bookmarkEnd w:id="10"/>
          </w:p>
          <w:p w14:paraId="28818DD0" w14:textId="5FECEC34"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Miera podpory sa môže</w:t>
            </w:r>
            <w:r w:rsidR="00F74E89" w:rsidRPr="00292CB0">
              <w:rPr>
                <w:rFonts w:asciiTheme="minorHAnsi" w:hAnsiTheme="minorHAnsi" w:cstheme="minorHAnsi"/>
                <w:sz w:val="16"/>
                <w:szCs w:val="16"/>
              </w:rPr>
              <w:t xml:space="preserve"> zvýšiť kombinovane najviac do 9</w:t>
            </w:r>
            <w:r w:rsidRPr="00292CB0">
              <w:rPr>
                <w:rFonts w:asciiTheme="minorHAnsi" w:hAnsiTheme="minorHAnsi" w:cstheme="minorHAnsi"/>
                <w:sz w:val="16"/>
                <w:szCs w:val="16"/>
              </w:rPr>
              <w:t>0% z celkových oprávnených výdavkov.</w:t>
            </w:r>
          </w:p>
          <w:p w14:paraId="7761EB5A" w14:textId="77777777" w:rsidR="00F7056E" w:rsidRPr="00292CB0" w:rsidRDefault="002A5201"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7056E" w:rsidRPr="00292CB0">
              <w:rPr>
                <w:rFonts w:asciiTheme="minorHAnsi" w:hAnsiTheme="minorHAnsi" w:cstheme="minorHAnsi"/>
                <w:b/>
                <w:bCs/>
                <w:i/>
                <w:strike/>
                <w:sz w:val="18"/>
                <w:szCs w:val="18"/>
                <w:u w:val="single"/>
              </w:rPr>
              <w:t xml:space="preserve"> </w:t>
            </w:r>
          </w:p>
          <w:p w14:paraId="0FAA66B5" w14:textId="77777777" w:rsidR="002A5201" w:rsidRPr="00292CB0" w:rsidRDefault="002A5201" w:rsidP="009F1D61">
            <w:pPr>
              <w:pStyle w:val="Odsekzoznamu"/>
              <w:numPr>
                <w:ilvl w:val="0"/>
                <w:numId w:val="105"/>
              </w:numPr>
              <w:spacing w:after="0" w:line="240" w:lineRule="auto"/>
              <w:ind w:left="300" w:hanging="300"/>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610F2BE2" w14:textId="77777777" w:rsidR="003B6373" w:rsidRPr="00292CB0" w:rsidRDefault="003B6373"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6 – Miesto realizácie projektu)</w:t>
            </w:r>
          </w:p>
          <w:p w14:paraId="1732D46B"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Rozhodnutie o schválení NFP pre </w:t>
            </w:r>
            <w:proofErr w:type="spellStart"/>
            <w:r w:rsidRPr="00292CB0">
              <w:rPr>
                <w:rFonts w:asciiTheme="minorHAnsi" w:hAnsiTheme="minorHAnsi" w:cstheme="minorHAnsi"/>
                <w:color w:val="auto"/>
                <w:sz w:val="16"/>
                <w:szCs w:val="16"/>
              </w:rPr>
              <w:t>podopatrenie</w:t>
            </w:r>
            <w:proofErr w:type="spellEnd"/>
            <w:r w:rsidRPr="00292CB0">
              <w:rPr>
                <w:rFonts w:asciiTheme="minorHAnsi" w:hAnsiTheme="minorHAnsi" w:cstheme="minorHAnsi"/>
                <w:color w:val="auto"/>
                <w:sz w:val="16"/>
                <w:szCs w:val="16"/>
              </w:rPr>
              <w:t xml:space="preserve"> 6.1,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140BDC39" w14:textId="4C6BEA42"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o registrácii prevádzkovateľa v ekologickej poľnohospodárskej výrobe,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3DC9271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podpísaného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68ED10C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využitie integračnej akcie „Získanie informácie o účtovných závierkach“ v ITMS2014+ </w:t>
            </w:r>
            <w:r w:rsidRPr="00292CB0">
              <w:rPr>
                <w:rFonts w:asciiTheme="minorHAnsi" w:hAnsiTheme="minorHAnsi" w:cstheme="minorHAnsi"/>
                <w:color w:val="auto"/>
                <w:sz w:val="16"/>
                <w:szCs w:val="16"/>
              </w:rPr>
              <w:t>(relevantné v prípade spracovania)</w:t>
            </w:r>
          </w:p>
          <w:p w14:paraId="69A91B9F"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 (relevantné v prípade spracovania) </w:t>
            </w:r>
          </w:p>
          <w:p w14:paraId="17959C99"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Konsolidovaná účtovná závierka (ak relevantné),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34A26809" w14:textId="77777777" w:rsidR="00F7056E" w:rsidRPr="00292CB0" w:rsidRDefault="00F7056E"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lastRenderedPageBreak/>
              <w:t>Spôsob overenia</w:t>
            </w:r>
          </w:p>
          <w:p w14:paraId="61A55A65" w14:textId="1B9166DB" w:rsidR="002A5201" w:rsidRPr="00292CB0" w:rsidRDefault="00F7056E" w:rsidP="004800B7">
            <w:pPr>
              <w:pStyle w:val="Default"/>
              <w:keepLines/>
              <w:widowControl w:val="0"/>
              <w:numPr>
                <w:ilvl w:val="0"/>
                <w:numId w:val="410"/>
              </w:numPr>
              <w:ind w:left="382" w:hanging="3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p w14:paraId="1F89B31A" w14:textId="5B290AA2" w:rsidR="002A5201" w:rsidRPr="00292CB0" w:rsidRDefault="002A5201"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F7056E" w:rsidRPr="00292CB0">
              <w:rPr>
                <w:rFonts w:cstheme="minorHAnsi"/>
                <w:b/>
                <w:sz w:val="18"/>
                <w:szCs w:val="18"/>
                <w:u w:val="single"/>
              </w:rPr>
              <w:t>ín pre preukázanie splnenia PPP</w:t>
            </w:r>
          </w:p>
          <w:p w14:paraId="04EB1948" w14:textId="2E3F5C78" w:rsidR="002A5201" w:rsidRPr="00292CB0" w:rsidRDefault="002A5201" w:rsidP="004800B7">
            <w:pPr>
              <w:pStyle w:val="Default"/>
              <w:keepLines/>
              <w:widowControl w:val="0"/>
              <w:numPr>
                <w:ilvl w:val="0"/>
                <w:numId w:val="411"/>
              </w:numPr>
              <w:ind w:left="240" w:hanging="2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resp. najneskôr ku dňu doplnenia chýbajúcich náležitostí na základe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príslušnej MAS. V prípade predloženia prílohy ku dňu doplnenia chýbajúcich náležitostí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v zmysle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MAS </w:t>
            </w:r>
            <w:r w:rsidRPr="00292CB0">
              <w:rPr>
                <w:rFonts w:asciiTheme="minorHAnsi" w:hAnsiTheme="minorHAnsi" w:cstheme="minorHAnsi"/>
                <w:bCs/>
                <w:color w:val="auto"/>
                <w:sz w:val="16"/>
                <w:szCs w:val="16"/>
              </w:rPr>
              <w:t xml:space="preserve">je možné, aby príloha bola vypracovaná (podpísaná) aj po termíne predloženia </w:t>
            </w:r>
            <w:proofErr w:type="spellStart"/>
            <w:r w:rsidRPr="00292CB0">
              <w:rPr>
                <w:rFonts w:asciiTheme="minorHAnsi" w:hAnsiTheme="minorHAnsi" w:cstheme="minorHAnsi"/>
                <w:bCs/>
                <w:color w:val="auto"/>
                <w:sz w:val="16"/>
                <w:szCs w:val="16"/>
              </w:rPr>
              <w:t>ŽoNFP</w:t>
            </w:r>
            <w:proofErr w:type="spellEnd"/>
            <w:r w:rsidRPr="00292CB0">
              <w:rPr>
                <w:rFonts w:asciiTheme="minorHAnsi" w:hAnsiTheme="minorHAnsi" w:cstheme="minorHAnsi"/>
                <w:bCs/>
                <w:color w:val="auto"/>
                <w:sz w:val="16"/>
                <w:szCs w:val="16"/>
              </w:rPr>
              <w:t xml:space="preserve">, najneskôr ku dňu doplnenia chýbajúcich náležitostí </w:t>
            </w:r>
            <w:proofErr w:type="spellStart"/>
            <w:r w:rsidRPr="00292CB0">
              <w:rPr>
                <w:rFonts w:asciiTheme="minorHAnsi" w:hAnsiTheme="minorHAnsi" w:cstheme="minorHAnsi"/>
                <w:bCs/>
                <w:color w:val="auto"/>
                <w:sz w:val="16"/>
                <w:szCs w:val="16"/>
              </w:rPr>
              <w:t>ŽoNFP</w:t>
            </w:r>
            <w:proofErr w:type="spellEnd"/>
            <w:r w:rsidRPr="00292CB0">
              <w:rPr>
                <w:rFonts w:asciiTheme="minorHAnsi" w:hAnsiTheme="minorHAnsi" w:cstheme="minorHAnsi"/>
                <w:bCs/>
                <w:color w:val="auto"/>
                <w:sz w:val="16"/>
                <w:szCs w:val="16"/>
              </w:rPr>
              <w:t xml:space="preserve"> </w:t>
            </w:r>
            <w:r w:rsidRPr="00292CB0">
              <w:rPr>
                <w:rFonts w:asciiTheme="minorHAnsi" w:hAnsiTheme="minorHAnsi" w:cstheme="minorHAnsi"/>
                <w:color w:val="auto"/>
                <w:sz w:val="16"/>
                <w:szCs w:val="16"/>
              </w:rPr>
              <w:t xml:space="preserve">v zmysle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MAS.</w:t>
            </w:r>
          </w:p>
        </w:tc>
      </w:tr>
      <w:tr w:rsidR="00292CB0" w:rsidRPr="00292CB0"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4.</w:t>
            </w:r>
            <w:r w:rsidR="00C0534D" w:rsidRPr="00292CB0">
              <w:rPr>
                <w:rFonts w:asciiTheme="minorHAnsi" w:hAnsiTheme="minorHAnsi" w:cstheme="minorHAnsi"/>
                <w:b/>
                <w:color w:val="auto"/>
                <w:sz w:val="22"/>
                <w:szCs w:val="22"/>
              </w:rPr>
              <w:t>PODMIENKY POSKYTNUTIA PRÍSPEVKU VYPLÝVAJÚCE Z OSOBITNÝCH PREDPI</w:t>
            </w:r>
            <w:r w:rsidR="008C113E" w:rsidRPr="00292CB0">
              <w:rPr>
                <w:rFonts w:asciiTheme="minorHAnsi" w:hAnsiTheme="minorHAnsi" w:cstheme="minorHAnsi"/>
                <w:b/>
                <w:color w:val="auto"/>
                <w:sz w:val="22"/>
                <w:szCs w:val="22"/>
              </w:rPr>
              <w:t>SOV</w:t>
            </w:r>
          </w:p>
        </w:tc>
      </w:tr>
      <w:tr w:rsidR="00292CB0" w:rsidRPr="00292CB0" w14:paraId="409B5579" w14:textId="77777777" w:rsidTr="00B30B20">
        <w:trPr>
          <w:trHeight w:val="340"/>
        </w:trPr>
        <w:tc>
          <w:tcPr>
            <w:tcW w:w="183" w:type="pct"/>
            <w:shd w:val="clear" w:color="auto" w:fill="FFF2CC" w:themeFill="accent4" w:themeFillTint="33"/>
            <w:vAlign w:val="center"/>
          </w:tcPr>
          <w:p w14:paraId="1C3857AC" w14:textId="7862C798"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5B254A2C" w14:textId="10C19D40" w:rsidR="002A5201" w:rsidRPr="00292CB0" w:rsidRDefault="00F7056E"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994832D" w14:textId="77777777" w:rsidTr="00223144">
        <w:trPr>
          <w:trHeight w:val="340"/>
        </w:trPr>
        <w:tc>
          <w:tcPr>
            <w:tcW w:w="183" w:type="pct"/>
            <w:shd w:val="clear" w:color="auto" w:fill="auto"/>
            <w:vAlign w:val="center"/>
          </w:tcPr>
          <w:p w14:paraId="75B631AB" w14:textId="23A972B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4.1</w:t>
            </w:r>
          </w:p>
        </w:tc>
        <w:tc>
          <w:tcPr>
            <w:tcW w:w="4817" w:type="pct"/>
            <w:gridSpan w:val="2"/>
            <w:shd w:val="clear" w:color="auto" w:fill="auto"/>
            <w:vAlign w:val="center"/>
          </w:tcPr>
          <w:p w14:paraId="30DFA716" w14:textId="77777777" w:rsidR="00223144" w:rsidRPr="00292CB0" w:rsidRDefault="00223144" w:rsidP="002C09AB">
            <w:pPr>
              <w:pStyle w:val="Default"/>
              <w:keepLines/>
              <w:widowControl w:val="0"/>
              <w:rPr>
                <w:rFonts w:asciiTheme="minorHAnsi" w:hAnsiTheme="minorHAnsi" w:cstheme="minorHAnsi"/>
                <w:b/>
                <w:bCs/>
                <w:color w:val="auto"/>
                <w:sz w:val="20"/>
                <w:szCs w:val="20"/>
                <w:highlight w:val="yellow"/>
              </w:rPr>
            </w:pPr>
            <w:r w:rsidRPr="00292CB0">
              <w:rPr>
                <w:rFonts w:asciiTheme="minorHAnsi" w:hAnsiTheme="minorHAnsi" w:cstheme="minorHAnsi"/>
                <w:b/>
                <w:color w:val="auto"/>
                <w:sz w:val="20"/>
                <w:szCs w:val="20"/>
              </w:rPr>
              <w:t xml:space="preserve">Podmienky týkajúce sa štátnej pomoci a vyplývajúce zo schém štátnej pomoci/pomoci de </w:t>
            </w:r>
            <w:proofErr w:type="spellStart"/>
            <w:r w:rsidRPr="00292CB0">
              <w:rPr>
                <w:rFonts w:asciiTheme="minorHAnsi" w:hAnsiTheme="minorHAnsi" w:cstheme="minorHAnsi"/>
                <w:b/>
                <w:color w:val="auto"/>
                <w:sz w:val="20"/>
                <w:szCs w:val="20"/>
              </w:rPr>
              <w:t>minimis</w:t>
            </w:r>
            <w:proofErr w:type="spellEnd"/>
          </w:p>
          <w:p w14:paraId="68319DCE" w14:textId="181C3245" w:rsidR="00223144" w:rsidRPr="00292CB0" w:rsidRDefault="00223144"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4.1,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34CC2E78" w14:textId="42D90973" w:rsidR="00223144" w:rsidRPr="00292CB0" w:rsidRDefault="00223144" w:rsidP="004800B7">
            <w:pPr>
              <w:pStyle w:val="Default"/>
              <w:keepLines/>
              <w:widowControl w:val="0"/>
              <w:numPr>
                <w:ilvl w:val="0"/>
                <w:numId w:val="232"/>
              </w:numPr>
              <w:ind w:left="261" w:hanging="26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181F82D2" w14:textId="0D5B82D1"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2520BA"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v zmysle dokumentácie uvedenej v časti "Forma a spôsob preukázania splnenia PPP"</w:t>
            </w:r>
          </w:p>
          <w:p w14:paraId="1A655E5B"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782975AE" w14:textId="56F947E7" w:rsidR="00223144"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w:t>
            </w:r>
          </w:p>
        </w:tc>
      </w:tr>
      <w:tr w:rsidR="00292CB0" w:rsidRPr="00292CB0" w14:paraId="59E81B3E" w14:textId="77777777" w:rsidTr="00223144">
        <w:trPr>
          <w:trHeight w:val="340"/>
        </w:trPr>
        <w:tc>
          <w:tcPr>
            <w:tcW w:w="183" w:type="pct"/>
            <w:shd w:val="clear" w:color="auto" w:fill="auto"/>
            <w:vAlign w:val="center"/>
          </w:tcPr>
          <w:p w14:paraId="03CAC699" w14:textId="6B384256"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4.2</w:t>
            </w:r>
          </w:p>
        </w:tc>
        <w:tc>
          <w:tcPr>
            <w:tcW w:w="4817" w:type="pct"/>
            <w:gridSpan w:val="2"/>
            <w:shd w:val="clear" w:color="auto" w:fill="auto"/>
            <w:vAlign w:val="center"/>
          </w:tcPr>
          <w:p w14:paraId="68430F18" w14:textId="77777777" w:rsidR="00223144" w:rsidRPr="00292CB0" w:rsidRDefault="00223144" w:rsidP="002C09AB">
            <w:pPr>
              <w:pStyle w:val="Default"/>
              <w:keepLines/>
              <w:widowControl w:val="0"/>
              <w:jc w:val="both"/>
              <w:rPr>
                <w:rFonts w:asciiTheme="minorHAnsi" w:hAnsiTheme="minorHAnsi" w:cstheme="minorHAnsi"/>
                <w:b/>
                <w:bCs/>
                <w:strike/>
                <w:color w:val="auto"/>
                <w:sz w:val="18"/>
                <w:szCs w:val="18"/>
              </w:rPr>
            </w:pPr>
            <w:r w:rsidRPr="00292CB0">
              <w:rPr>
                <w:rFonts w:asciiTheme="minorHAnsi" w:hAnsiTheme="minorHAnsi" w:cstheme="minorHAnsi"/>
                <w:b/>
                <w:bCs/>
                <w:iCs/>
                <w:color w:val="auto"/>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292CB0" w:rsidRDefault="00223144" w:rsidP="002C09AB">
            <w:pPr>
              <w:tabs>
                <w:tab w:val="left" w:pos="289"/>
              </w:tabs>
              <w:suppressAutoHyphens/>
              <w:spacing w:after="0" w:line="240" w:lineRule="auto"/>
              <w:jc w:val="both"/>
              <w:rPr>
                <w:rFonts w:cstheme="minorHAnsi"/>
                <w:sz w:val="16"/>
                <w:szCs w:val="16"/>
              </w:rPr>
            </w:pPr>
            <w:r w:rsidRPr="00292CB0">
              <w:rPr>
                <w:rFonts w:cstheme="minorHAnsi"/>
                <w:bCs/>
                <w:iCs/>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 Kotly pre biomasu musia spĺňať emisné limity podľa vyhlášky MŽP SR č. 338/2009 Z. z.</w:t>
            </w:r>
          </w:p>
          <w:p w14:paraId="734B1364" w14:textId="016EB4A1" w:rsidR="00223144" w:rsidRPr="00292CB0" w:rsidRDefault="00223144" w:rsidP="002C09AB">
            <w:pPr>
              <w:tabs>
                <w:tab w:val="left" w:pos="289"/>
              </w:tabs>
              <w:suppressAutoHyphens/>
              <w:spacing w:after="0" w:line="240" w:lineRule="auto"/>
              <w:jc w:val="both"/>
              <w:rPr>
                <w:rFonts w:cstheme="minorHAnsi"/>
                <w:b/>
                <w:strike/>
                <w:sz w:val="18"/>
                <w:szCs w:val="18"/>
                <w:u w:val="single"/>
              </w:rPr>
            </w:pPr>
            <w:r w:rsidRPr="00292CB0">
              <w:rPr>
                <w:rFonts w:cstheme="minorHAnsi"/>
                <w:b/>
                <w:sz w:val="18"/>
                <w:szCs w:val="18"/>
                <w:u w:val="single"/>
              </w:rPr>
              <w:t>Forma a spôsob preukázania splnenia PPP</w:t>
            </w:r>
            <w:r w:rsidRPr="00292CB0">
              <w:rPr>
                <w:rFonts w:cstheme="minorHAnsi"/>
                <w:b/>
                <w:strike/>
                <w:sz w:val="18"/>
                <w:szCs w:val="18"/>
                <w:u w:val="single"/>
              </w:rPr>
              <w:t xml:space="preserve"> </w:t>
            </w:r>
          </w:p>
          <w:p w14:paraId="339FA29D" w14:textId="603325E2" w:rsidR="00F7056E" w:rsidRPr="00292CB0" w:rsidRDefault="00F705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5342B6" w14:textId="7FDD1507"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99809E" w14:textId="41F45808" w:rsidR="00223144"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zmysle dokumentácie uvedenej v časti</w:t>
            </w:r>
            <w:r w:rsidR="00223144" w:rsidRPr="00292CB0">
              <w:rPr>
                <w:rFonts w:cstheme="minorHAnsi"/>
                <w:sz w:val="16"/>
                <w:szCs w:val="16"/>
              </w:rPr>
              <w:t xml:space="preserve"> „Forma a spôsob preukázania splnenia PPP“</w:t>
            </w:r>
          </w:p>
        </w:tc>
      </w:tr>
      <w:tr w:rsidR="00292CB0" w:rsidRPr="00292CB0" w14:paraId="4BB74833" w14:textId="77777777" w:rsidTr="00223144">
        <w:trPr>
          <w:trHeight w:val="340"/>
        </w:trPr>
        <w:tc>
          <w:tcPr>
            <w:tcW w:w="183" w:type="pct"/>
            <w:shd w:val="clear" w:color="auto" w:fill="auto"/>
            <w:vAlign w:val="center"/>
          </w:tcPr>
          <w:p w14:paraId="37F058B7" w14:textId="59D970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4.3</w:t>
            </w:r>
          </w:p>
        </w:tc>
        <w:tc>
          <w:tcPr>
            <w:tcW w:w="4817" w:type="pct"/>
            <w:gridSpan w:val="2"/>
            <w:shd w:val="clear" w:color="auto" w:fill="auto"/>
            <w:vAlign w:val="center"/>
          </w:tcPr>
          <w:p w14:paraId="40BB62C6" w14:textId="77777777" w:rsidR="00223144" w:rsidRPr="00292CB0" w:rsidRDefault="00223144"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Ekologické poľnohospodárstvo </w:t>
            </w:r>
            <w:r w:rsidRPr="00292CB0">
              <w:rPr>
                <w:rFonts w:asciiTheme="minorHAnsi" w:hAnsiTheme="minorHAnsi" w:cstheme="minorHAnsi"/>
                <w:color w:val="auto"/>
                <w:sz w:val="16"/>
                <w:szCs w:val="16"/>
              </w:rPr>
              <w:t>(aplikuje sa len v prípade, ak MAS navýši základnú mieru podpory)</w:t>
            </w:r>
          </w:p>
          <w:p w14:paraId="33606CD8" w14:textId="1F784DE2" w:rsidR="00223144" w:rsidRPr="00292CB0" w:rsidRDefault="00223144" w:rsidP="002C09AB">
            <w:pPr>
              <w:pStyle w:val="Standard"/>
              <w:tabs>
                <w:tab w:val="left" w:pos="856"/>
              </w:tabs>
              <w:jc w:val="both"/>
              <w:rPr>
                <w:rFonts w:asciiTheme="minorHAnsi" w:hAnsiTheme="minorHAnsi" w:cstheme="minorHAnsi"/>
                <w:sz w:val="16"/>
                <w:szCs w:val="16"/>
                <w:shd w:val="clear" w:color="auto" w:fill="FFFFFF"/>
              </w:rPr>
            </w:pPr>
            <w:r w:rsidRPr="00292CB0">
              <w:rPr>
                <w:rFonts w:asciiTheme="minorHAnsi" w:hAnsiTheme="minorHAnsi" w:cstheme="minorHAnsi"/>
                <w:sz w:val="16"/>
                <w:szCs w:val="16"/>
              </w:rPr>
              <w:t xml:space="preserve">V prípade, ak dôjde k navýšeniu základnej miery podpory o 20% z titulu, že žiadateľ prevádzkuje ekologické poľnohospodárstvo, alebo </w:t>
            </w:r>
            <w:r w:rsidRPr="00292CB0">
              <w:rPr>
                <w:rFonts w:asciiTheme="minorHAnsi" w:hAnsiTheme="minorHAnsi" w:cstheme="minorHAnsi"/>
                <w:sz w:val="16"/>
                <w:szCs w:val="16"/>
                <w:shd w:val="clear" w:color="auto" w:fill="FFFFFF"/>
              </w:rPr>
              <w:t xml:space="preserve">žiadateľ má registrovaný chov hospodárskych zvierat v systéme </w:t>
            </w:r>
            <w:r w:rsidR="008C113E" w:rsidRPr="00292CB0">
              <w:rPr>
                <w:rFonts w:asciiTheme="minorHAnsi" w:hAnsiTheme="minorHAnsi" w:cstheme="minorHAnsi"/>
                <w:sz w:val="16"/>
                <w:szCs w:val="16"/>
                <w:shd w:val="clear" w:color="auto" w:fill="FFFFFF"/>
              </w:rPr>
              <w:t>ekologického poľnohospodárstva.</w:t>
            </w:r>
            <w:r w:rsidR="003B6373" w:rsidRPr="00292CB0">
              <w:rPr>
                <w:rFonts w:asciiTheme="minorHAnsi" w:hAnsiTheme="minorHAnsi" w:cstheme="minorHAnsi"/>
                <w:sz w:val="16"/>
                <w:szCs w:val="16"/>
                <w:shd w:val="clear" w:color="auto" w:fill="FFFFFF"/>
              </w:rPr>
              <w:t xml:space="preserve"> </w:t>
            </w: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w:t>
            </w:r>
            <w:r w:rsidR="008C113E" w:rsidRPr="00292CB0">
              <w:rPr>
                <w:rFonts w:asciiTheme="minorHAnsi" w:hAnsiTheme="minorHAnsi" w:cstheme="minorHAnsi"/>
                <w:sz w:val="16"/>
                <w:szCs w:val="16"/>
              </w:rPr>
              <w:t xml:space="preserve">ydané Oznámenie o registrácii. </w:t>
            </w:r>
          </w:p>
          <w:p w14:paraId="153C792E"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7285940E" w14:textId="0C9440B3" w:rsidR="00351731" w:rsidRPr="00292CB0" w:rsidRDefault="00351731"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C01A3F7" w14:textId="1DBDC586" w:rsidR="00223144" w:rsidRPr="00292CB0" w:rsidRDefault="00223144"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Oznámenie o registrácii prevádzkovateľa v ekologickej poľnohospodárskej výrobe</w:t>
            </w:r>
            <w:r w:rsidR="006F1EFB" w:rsidRPr="00292CB0">
              <w:rPr>
                <w:rFonts w:asciiTheme="minorHAnsi" w:hAnsiTheme="minorHAnsi" w:cstheme="minorHAnsi"/>
                <w:color w:val="auto"/>
                <w:sz w:val="16"/>
                <w:szCs w:val="16"/>
              </w:rPr>
              <w:t>,</w:t>
            </w:r>
            <w:r w:rsidRPr="00292CB0">
              <w:rPr>
                <w:rFonts w:asciiTheme="minorHAnsi"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6A6982EE" w14:textId="2B64DA0F" w:rsidR="00223144" w:rsidRPr="00292CB0" w:rsidRDefault="0022314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1E0C27D" w14:textId="41B5E187" w:rsidR="00223144" w:rsidRPr="00292CB0" w:rsidRDefault="00223144" w:rsidP="009F1D61">
            <w:pPr>
              <w:pStyle w:val="Textkomentra"/>
              <w:numPr>
                <w:ilvl w:val="0"/>
                <w:numId w:val="98"/>
              </w:numPr>
              <w:spacing w:after="0" w:line="240" w:lineRule="auto"/>
              <w:ind w:left="266" w:hanging="266"/>
              <w:rPr>
                <w:rFonts w:cstheme="minorHAnsi"/>
              </w:rPr>
            </w:pPr>
            <w:r w:rsidRPr="00292CB0">
              <w:rPr>
                <w:rFonts w:cstheme="minorHAnsi"/>
                <w:sz w:val="16"/>
                <w:szCs w:val="16"/>
              </w:rPr>
              <w:t xml:space="preserve">v zmysle </w:t>
            </w:r>
            <w:r w:rsidR="00351731" w:rsidRPr="00292CB0">
              <w:rPr>
                <w:rFonts w:cstheme="minorHAnsi"/>
                <w:sz w:val="16"/>
                <w:szCs w:val="16"/>
              </w:rPr>
              <w:t>dokumentácie uvedenej v časti</w:t>
            </w:r>
            <w:r w:rsidRPr="00292CB0">
              <w:rPr>
                <w:rFonts w:cstheme="minorHAnsi"/>
                <w:sz w:val="16"/>
                <w:szCs w:val="16"/>
              </w:rPr>
              <w:t xml:space="preserve"> „Forma a spôsob preukázania splnenia PPP“</w:t>
            </w:r>
          </w:p>
          <w:p w14:paraId="2691F4CD" w14:textId="6F1E321E" w:rsidR="00223144" w:rsidRPr="00292CB0" w:rsidRDefault="00223144"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73228" w:rsidRPr="00292CB0">
              <w:rPr>
                <w:rFonts w:cstheme="minorHAnsi"/>
                <w:b/>
                <w:sz w:val="18"/>
                <w:szCs w:val="18"/>
                <w:u w:val="single"/>
              </w:rPr>
              <w:t>ín pre preukázanie splnenia PPP</w:t>
            </w:r>
          </w:p>
          <w:p w14:paraId="28DD4546" w14:textId="247BE5EA" w:rsidR="00223144" w:rsidRPr="00292CB0" w:rsidRDefault="00AC5358" w:rsidP="009F1D61">
            <w:pPr>
              <w:pStyle w:val="Textkomentra"/>
              <w:numPr>
                <w:ilvl w:val="0"/>
                <w:numId w:val="98"/>
              </w:numPr>
              <w:spacing w:after="0" w:line="240" w:lineRule="auto"/>
              <w:ind w:left="261" w:hanging="261"/>
              <w:jc w:val="both"/>
              <w:rPr>
                <w:rFonts w:cstheme="minorHAnsi"/>
              </w:rPr>
            </w:pPr>
            <w:r w:rsidRPr="00292CB0">
              <w:rPr>
                <w:rFonts w:cstheme="minorHAnsi"/>
                <w:sz w:val="16"/>
                <w:szCs w:val="16"/>
              </w:rPr>
              <w:t xml:space="preserve">Oznámenie o registrácii prevádzkovateľa v ekologickej poľnohospodárskej výrobe </w:t>
            </w:r>
            <w:r w:rsidR="00223144" w:rsidRPr="00292CB0">
              <w:rPr>
                <w:rFonts w:cstheme="minorHAnsi"/>
                <w:bCs/>
                <w:sz w:val="16"/>
                <w:szCs w:val="16"/>
              </w:rPr>
              <w:t>- príloha na pre</w:t>
            </w:r>
            <w:r w:rsidRPr="00292CB0">
              <w:rPr>
                <w:rFonts w:cstheme="minorHAnsi"/>
                <w:bCs/>
                <w:sz w:val="16"/>
                <w:szCs w:val="16"/>
              </w:rPr>
              <w:t>ukázanie splnenia kritéria musí</w:t>
            </w:r>
            <w:r w:rsidR="00223144" w:rsidRPr="00292CB0">
              <w:rPr>
                <w:rFonts w:cstheme="minorHAnsi"/>
                <w:bCs/>
                <w:sz w:val="16"/>
                <w:szCs w:val="16"/>
              </w:rPr>
              <w:t xml:space="preserve"> byť predložená riadne spolu so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resp. najneskôr ku dňu doplnenia chýbajúcich náležitostí na základe prvej výzvy na doplnenie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zo strany príslušnej MAS.V prípade predloženia prílohy ku dňu doplnenia chýbajúcich náležitostí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v zmysle prvej výzvy na doplnenie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zo strany príslušnej MAS  je možné, aby prílohy boli vypracované (podpísané) aj po termíne predloženia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najneskôr ku dňu doplnenia chýbajúcich náležitostí </w:t>
            </w:r>
            <w:proofErr w:type="spellStart"/>
            <w:r w:rsidR="00223144" w:rsidRPr="00292CB0">
              <w:rPr>
                <w:rFonts w:cstheme="minorHAnsi"/>
                <w:bCs/>
                <w:sz w:val="16"/>
                <w:szCs w:val="16"/>
              </w:rPr>
              <w:t>ŽoNFP</w:t>
            </w:r>
            <w:proofErr w:type="spellEnd"/>
            <w:r w:rsidR="00223144" w:rsidRPr="00292CB0">
              <w:rPr>
                <w:rFonts w:cstheme="minorHAnsi"/>
                <w:bCs/>
                <w:sz w:val="16"/>
                <w:szCs w:val="16"/>
              </w:rPr>
              <w:t>.</w:t>
            </w:r>
          </w:p>
        </w:tc>
      </w:tr>
    </w:tbl>
    <w:p w14:paraId="6B378363" w14:textId="6B12D2B5" w:rsidR="0095393D" w:rsidRPr="00292CB0" w:rsidRDefault="0095393D" w:rsidP="002C09AB">
      <w:pPr>
        <w:spacing w:after="0" w:line="240" w:lineRule="auto"/>
        <w:rPr>
          <w:rFonts w:cstheme="minorHAnsi"/>
          <w:b/>
          <w:sz w:val="24"/>
          <w:szCs w:val="24"/>
        </w:rPr>
      </w:pPr>
    </w:p>
    <w:p w14:paraId="555083BD" w14:textId="5BD16E6D" w:rsidR="000C18C6" w:rsidRPr="00292CB0" w:rsidRDefault="000C18C6" w:rsidP="002C09AB">
      <w:pPr>
        <w:spacing w:after="0" w:line="240" w:lineRule="auto"/>
        <w:rPr>
          <w:rFonts w:cstheme="minorHAnsi"/>
          <w:b/>
          <w:sz w:val="24"/>
          <w:szCs w:val="24"/>
        </w:rPr>
      </w:pPr>
    </w:p>
    <w:p w14:paraId="0C863566" w14:textId="517F5D34" w:rsidR="00BE0E67" w:rsidRPr="00292CB0" w:rsidRDefault="00BE0E67" w:rsidP="002C09AB">
      <w:pPr>
        <w:spacing w:after="0" w:line="240" w:lineRule="auto"/>
        <w:rPr>
          <w:rFonts w:cstheme="minorHAnsi"/>
          <w:b/>
          <w:sz w:val="24"/>
          <w:szCs w:val="24"/>
        </w:rPr>
      </w:pPr>
    </w:p>
    <w:p w14:paraId="1E2783B0" w14:textId="15A6A068" w:rsidR="00BE0E67" w:rsidRPr="00292CB0" w:rsidRDefault="00BE0E67" w:rsidP="002C09AB">
      <w:pPr>
        <w:spacing w:after="0" w:line="240" w:lineRule="auto"/>
        <w:rPr>
          <w:rFonts w:cstheme="minorHAnsi"/>
          <w:b/>
          <w:sz w:val="24"/>
          <w:szCs w:val="24"/>
        </w:rPr>
      </w:pPr>
    </w:p>
    <w:p w14:paraId="346483B5" w14:textId="0B1C68E6" w:rsidR="00D30E11" w:rsidRPr="00292CB0" w:rsidRDefault="00D30E11" w:rsidP="002C09AB">
      <w:pPr>
        <w:spacing w:after="0" w:line="240" w:lineRule="auto"/>
        <w:rPr>
          <w:rFonts w:cstheme="minorHAnsi"/>
          <w:b/>
          <w:sz w:val="24"/>
          <w:szCs w:val="24"/>
        </w:rPr>
      </w:pPr>
    </w:p>
    <w:p w14:paraId="5BF0E46B" w14:textId="77777777" w:rsidR="00D30E11" w:rsidRPr="00292CB0" w:rsidRDefault="00D30E11"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412E847B" w14:textId="77777777" w:rsidTr="00B30B20">
        <w:trPr>
          <w:trHeight w:val="284"/>
        </w:trPr>
        <w:tc>
          <w:tcPr>
            <w:tcW w:w="5000" w:type="pct"/>
            <w:gridSpan w:val="2"/>
            <w:shd w:val="clear" w:color="auto" w:fill="FFC000"/>
            <w:vAlign w:val="center"/>
          </w:tcPr>
          <w:p w14:paraId="61818740" w14:textId="20600D88" w:rsidR="00B608A8" w:rsidRPr="00292CB0" w:rsidRDefault="00B608A8" w:rsidP="00B608A8">
            <w:pPr>
              <w:spacing w:after="0" w:line="240" w:lineRule="auto"/>
              <w:jc w:val="center"/>
              <w:rPr>
                <w:rFonts w:cstheme="minorHAnsi"/>
                <w:b/>
                <w:sz w:val="28"/>
                <w:szCs w:val="28"/>
              </w:rPr>
            </w:pPr>
            <w:r w:rsidRPr="00292CB0">
              <w:rPr>
                <w:rFonts w:cstheme="minorHAnsi"/>
                <w:b/>
                <w:sz w:val="28"/>
                <w:szCs w:val="28"/>
              </w:rPr>
              <w:t>3</w:t>
            </w:r>
            <w:r w:rsidR="00AB1357" w:rsidRPr="00292CB0">
              <w:rPr>
                <w:rFonts w:cstheme="minorHAnsi"/>
                <w:b/>
                <w:sz w:val="28"/>
                <w:szCs w:val="28"/>
              </w:rPr>
              <w:t>.1.3</w:t>
            </w:r>
            <w:r w:rsidRPr="00292CB0">
              <w:rPr>
                <w:rFonts w:cstheme="minorHAnsi"/>
                <w:b/>
                <w:sz w:val="28"/>
                <w:szCs w:val="28"/>
              </w:rPr>
              <w:t xml:space="preserve">  KRITÉRIA PRE VÝBER PROJEKTOV</w:t>
            </w:r>
          </w:p>
        </w:tc>
      </w:tr>
      <w:tr w:rsidR="00292CB0" w:rsidRPr="00292CB0"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2"/>
            </w:r>
          </w:p>
        </w:tc>
      </w:tr>
      <w:tr w:rsidR="00292CB0" w:rsidRPr="00292CB0" w14:paraId="5E129B29" w14:textId="77777777" w:rsidTr="00B30B20">
        <w:trPr>
          <w:trHeight w:val="284"/>
        </w:trPr>
        <w:tc>
          <w:tcPr>
            <w:tcW w:w="200" w:type="pct"/>
            <w:shd w:val="clear" w:color="auto" w:fill="FFF2CC" w:themeFill="accent4" w:themeFillTint="33"/>
          </w:tcPr>
          <w:p w14:paraId="4580C17C" w14:textId="77777777" w:rsidR="00223144" w:rsidRPr="00292CB0" w:rsidRDefault="0022314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F146FD2" w14:textId="61FA1B42" w:rsidR="00223144" w:rsidRPr="00292CB0" w:rsidRDefault="00223144" w:rsidP="002C09A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83E528F" w14:textId="77777777" w:rsidTr="00223144">
        <w:trPr>
          <w:trHeight w:val="284"/>
        </w:trPr>
        <w:tc>
          <w:tcPr>
            <w:tcW w:w="200" w:type="pct"/>
            <w:shd w:val="clear" w:color="auto" w:fill="FFFFFF" w:themeFill="background1"/>
            <w:vAlign w:val="center"/>
          </w:tcPr>
          <w:p w14:paraId="0AD765DD" w14:textId="3A13C814"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231CD01E"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2368E13F" w14:textId="7A7BF738"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 musí byť v súlade s identifikovanými potrebami v PRV a aspoň jednou </w:t>
            </w:r>
            <w:proofErr w:type="spellStart"/>
            <w:r w:rsidRPr="00292CB0">
              <w:rPr>
                <w:rFonts w:cstheme="minorHAnsi"/>
                <w:sz w:val="16"/>
                <w:szCs w:val="16"/>
              </w:rPr>
              <w:t>fokusovou</w:t>
            </w:r>
            <w:proofErr w:type="spellEnd"/>
            <w:r w:rsidRPr="00292CB0">
              <w:rPr>
                <w:rFonts w:cstheme="minorHAnsi"/>
                <w:sz w:val="16"/>
                <w:szCs w:val="16"/>
              </w:rPr>
              <w:t xml:space="preserve"> oblasťou daného opatrenia, resp. </w:t>
            </w:r>
            <w:proofErr w:type="spellStart"/>
            <w:r w:rsidRPr="00292CB0">
              <w:rPr>
                <w:rFonts w:cstheme="minorHAnsi"/>
                <w:sz w:val="16"/>
                <w:szCs w:val="16"/>
              </w:rPr>
              <w:t>fokusovou</w:t>
            </w:r>
            <w:proofErr w:type="spellEnd"/>
            <w:r w:rsidRPr="00292CB0">
              <w:rPr>
                <w:rFonts w:cstheme="minorHAnsi"/>
                <w:sz w:val="16"/>
                <w:szCs w:val="16"/>
              </w:rPr>
              <w:t xml:space="preserve"> oblasťou stratégie CLLD.</w:t>
            </w:r>
          </w:p>
          <w:p w14:paraId="242740CA"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0004569E" w14:textId="1606FD07" w:rsidR="002D475B" w:rsidRPr="00292CB0" w:rsidRDefault="002D475B" w:rsidP="004800B7">
            <w:pPr>
              <w:pStyle w:val="Odsekzoznamu"/>
              <w:numPr>
                <w:ilvl w:val="0"/>
                <w:numId w:val="164"/>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55EA3B19" w14:textId="6A2325B9"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4E1312" w14:textId="49D5BAE1" w:rsidR="00223144" w:rsidRPr="00292CB0" w:rsidRDefault="0022314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w:t>
            </w:r>
            <w:r w:rsidR="00351731" w:rsidRPr="00292CB0">
              <w:rPr>
                <w:rFonts w:cstheme="minorHAnsi"/>
                <w:sz w:val="16"/>
                <w:szCs w:val="16"/>
              </w:rPr>
              <w:t> zmysle dokumentácie uvedenej v časti</w:t>
            </w:r>
            <w:r w:rsidRPr="00292CB0">
              <w:rPr>
                <w:rFonts w:cstheme="minorHAnsi"/>
                <w:sz w:val="16"/>
                <w:szCs w:val="16"/>
              </w:rPr>
              <w:t xml:space="preserve"> „Forma a spôsob preukázania splnenia kritéria“</w:t>
            </w:r>
          </w:p>
        </w:tc>
      </w:tr>
      <w:tr w:rsidR="00292CB0" w:rsidRPr="00292CB0" w14:paraId="2B38C387" w14:textId="77777777" w:rsidTr="00223144">
        <w:trPr>
          <w:trHeight w:val="284"/>
        </w:trPr>
        <w:tc>
          <w:tcPr>
            <w:tcW w:w="200" w:type="pct"/>
            <w:shd w:val="clear" w:color="auto" w:fill="FFFFFF" w:themeFill="background1"/>
            <w:vAlign w:val="center"/>
          </w:tcPr>
          <w:p w14:paraId="69F21A8D" w14:textId="23EF8CC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03F7D4B0"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Projekty vyhodnocované v rámci FO 2B je podmienkou schválený podnikateľský plán v zmysle </w:t>
            </w:r>
            <w:proofErr w:type="spellStart"/>
            <w:r w:rsidRPr="00292CB0">
              <w:rPr>
                <w:rFonts w:cstheme="minorHAnsi"/>
                <w:b/>
                <w:sz w:val="18"/>
                <w:szCs w:val="18"/>
              </w:rPr>
              <w:t>podopatrenia</w:t>
            </w:r>
            <w:proofErr w:type="spellEnd"/>
            <w:r w:rsidRPr="00292CB0">
              <w:rPr>
                <w:rFonts w:cstheme="minorHAnsi"/>
                <w:b/>
                <w:sz w:val="18"/>
                <w:szCs w:val="18"/>
              </w:rPr>
              <w:t xml:space="preserve"> 6.1 (ak relevantné)</w:t>
            </w:r>
          </w:p>
          <w:p w14:paraId="05D85395" w14:textId="58453080"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Projekty vyhodnocované v rámci FO 2B je podmienkou schválený podnikateľský plán v zmysle </w:t>
            </w:r>
            <w:proofErr w:type="spellStart"/>
            <w:r w:rsidRPr="00292CB0">
              <w:rPr>
                <w:rFonts w:cstheme="minorHAnsi"/>
                <w:sz w:val="16"/>
                <w:szCs w:val="16"/>
              </w:rPr>
              <w:t>pod</w:t>
            </w:r>
            <w:r w:rsidR="00351731" w:rsidRPr="00292CB0">
              <w:rPr>
                <w:rFonts w:cstheme="minorHAnsi"/>
                <w:sz w:val="16"/>
                <w:szCs w:val="16"/>
              </w:rPr>
              <w:t>opatrenia</w:t>
            </w:r>
            <w:proofErr w:type="spellEnd"/>
            <w:r w:rsidR="00351731" w:rsidRPr="00292CB0">
              <w:rPr>
                <w:rFonts w:cstheme="minorHAnsi"/>
                <w:sz w:val="16"/>
                <w:szCs w:val="16"/>
              </w:rPr>
              <w:t xml:space="preserve"> 6.1 (ak relevantné).</w:t>
            </w:r>
          </w:p>
          <w:p w14:paraId="33FD0493"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26C70D1F" w14:textId="7B3A4DA7" w:rsidR="00351731" w:rsidRPr="00292CB0" w:rsidRDefault="00351731"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 kde zároveň žiadateľ uvedie odkaz na platnú zverejnenú zmluvu v CRZ</w:t>
            </w:r>
          </w:p>
          <w:p w14:paraId="790D77B0" w14:textId="4715B4D4" w:rsidR="00223144" w:rsidRPr="00292CB0" w:rsidRDefault="00223144"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w:t>
            </w:r>
          </w:p>
          <w:p w14:paraId="14B59752" w14:textId="05C01111"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642DAA" w14:textId="6BD7E835" w:rsidR="00223144" w:rsidRPr="00292CB0" w:rsidRDefault="0035173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23144" w:rsidRPr="00292CB0">
              <w:rPr>
                <w:rFonts w:cstheme="minorHAnsi"/>
                <w:sz w:val="16"/>
                <w:szCs w:val="16"/>
              </w:rPr>
              <w:t xml:space="preserve"> „Forma a spôsob preukázania splnenia kritéria“</w:t>
            </w:r>
          </w:p>
        </w:tc>
      </w:tr>
      <w:tr w:rsidR="00292CB0" w:rsidRPr="00292CB0" w14:paraId="52B2A287" w14:textId="77777777" w:rsidTr="00223144">
        <w:trPr>
          <w:trHeight w:val="284"/>
        </w:trPr>
        <w:tc>
          <w:tcPr>
            <w:tcW w:w="200" w:type="pct"/>
            <w:shd w:val="clear" w:color="auto" w:fill="FFFFFF" w:themeFill="background1"/>
            <w:vAlign w:val="center"/>
          </w:tcPr>
          <w:p w14:paraId="3BB1D3C1" w14:textId="37F926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57B92970" w14:textId="1451533B" w:rsidR="006F1EFB"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04EB0D8D" w14:textId="77777777" w:rsidR="003B6373" w:rsidRPr="00292CB0" w:rsidRDefault="003B6373"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37DAA" w14:textId="77777777" w:rsidR="003B6373" w:rsidRPr="00292CB0" w:rsidRDefault="003B6373" w:rsidP="004800B7">
            <w:pPr>
              <w:pStyle w:val="Default"/>
              <w:keepLines/>
              <w:widowControl w:val="0"/>
              <w:numPr>
                <w:ilvl w:val="0"/>
                <w:numId w:val="22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9 – Harmonogram realizácie aktivít)</w:t>
            </w:r>
          </w:p>
          <w:p w14:paraId="11A8B961" w14:textId="77777777" w:rsidR="003B6373" w:rsidRPr="00292CB0" w:rsidRDefault="003B6373" w:rsidP="004800B7">
            <w:pPr>
              <w:pStyle w:val="Odsekzoznamu"/>
              <w:numPr>
                <w:ilvl w:val="0"/>
                <w:numId w:val="222"/>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0DC70D1" w14:textId="77777777" w:rsidR="003B6373" w:rsidRPr="00292CB0" w:rsidRDefault="003B637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9BC3C7" w14:textId="73E0CCB4" w:rsidR="00223144" w:rsidRPr="00292CB0" w:rsidRDefault="003B6373" w:rsidP="004800B7">
            <w:pPr>
              <w:pStyle w:val="Odsekzoznamu"/>
              <w:numPr>
                <w:ilvl w:val="0"/>
                <w:numId w:val="164"/>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76018B4" w14:textId="77777777" w:rsidTr="00EF69F3">
        <w:trPr>
          <w:trHeight w:val="284"/>
        </w:trPr>
        <w:tc>
          <w:tcPr>
            <w:tcW w:w="200" w:type="pct"/>
            <w:shd w:val="clear" w:color="auto" w:fill="FFFFFF" w:themeFill="background1"/>
            <w:vAlign w:val="center"/>
          </w:tcPr>
          <w:p w14:paraId="4116F2D2" w14:textId="6C3F6104" w:rsidR="00EF69F3" w:rsidRPr="00292CB0" w:rsidRDefault="00EF69F3"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D4EAFA0" w14:textId="77777777" w:rsidR="00EF69F3" w:rsidRPr="00292CB0" w:rsidRDefault="00EF69F3" w:rsidP="002C09A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7EB46F94" w14:textId="5D608027" w:rsidR="00EF69F3" w:rsidRPr="00292CB0" w:rsidRDefault="00EF69F3" w:rsidP="002C09AB">
            <w:pPr>
              <w:spacing w:after="0" w:line="240" w:lineRule="auto"/>
              <w:jc w:val="both"/>
              <w:rPr>
                <w:rFonts w:cstheme="minorHAnsi"/>
                <w:sz w:val="16"/>
                <w:szCs w:val="16"/>
              </w:rPr>
            </w:pPr>
            <w:r w:rsidRPr="00292CB0">
              <w:rPr>
                <w:rFonts w:cstheme="minorHAnsi"/>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xml:space="preserve">, v ostatných krajoch SR bude podpora vykonávaná v súlade s nariadením Komisie (EÚ) č. 651/2014 vyhlasujúcim určité kategórie pomoci za </w:t>
            </w:r>
            <w:proofErr w:type="spellStart"/>
            <w:r w:rsidRPr="00292CB0">
              <w:rPr>
                <w:rFonts w:cstheme="minorHAnsi"/>
                <w:sz w:val="16"/>
                <w:szCs w:val="16"/>
              </w:rPr>
              <w:t>zlúčiteľné</w:t>
            </w:r>
            <w:proofErr w:type="spellEnd"/>
            <w:r w:rsidRPr="00292CB0">
              <w:rPr>
                <w:rFonts w:cstheme="minorHAnsi"/>
                <w:sz w:val="16"/>
                <w:szCs w:val="16"/>
              </w:rPr>
              <w:t xml:space="preserve"> s vnútorným trhom pri uplatňovaní článkov 107 a 108 ZFEÚ.  </w:t>
            </w:r>
          </w:p>
          <w:p w14:paraId="0E3628DD" w14:textId="77777777" w:rsidR="00351731" w:rsidRPr="00292CB0" w:rsidRDefault="00EF69F3"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bCs/>
                <w:i/>
                <w:strike/>
                <w:sz w:val="18"/>
                <w:szCs w:val="18"/>
                <w:u w:val="single"/>
              </w:rPr>
              <w:t xml:space="preserve"> </w:t>
            </w:r>
          </w:p>
          <w:p w14:paraId="0990F179"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6 – Miesto realizácie projektu)</w:t>
            </w:r>
          </w:p>
          <w:p w14:paraId="188C68F4"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723E2168" w14:textId="36DA0445"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494856C" w14:textId="2939D784" w:rsidR="00EF69F3" w:rsidRPr="00292CB0" w:rsidRDefault="00EF69F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D40E245" w14:textId="0D66949C" w:rsidR="00EF69F3" w:rsidRPr="00292CB0" w:rsidRDefault="0035173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w:t>
            </w:r>
            <w:r w:rsidR="00EF69F3" w:rsidRPr="00292CB0">
              <w:rPr>
                <w:rFonts w:cstheme="minorHAnsi"/>
                <w:sz w:val="16"/>
                <w:szCs w:val="16"/>
              </w:rPr>
              <w:t xml:space="preserve"> „Forma a spôsob preukázania splnenia kritéria“</w:t>
            </w:r>
          </w:p>
          <w:p w14:paraId="0D35199B" w14:textId="2A8A9361" w:rsidR="00EF69F3" w:rsidRPr="00292CB0" w:rsidRDefault="00EF69F3"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0210D" w:rsidRPr="00292CB0">
              <w:rPr>
                <w:rFonts w:cstheme="minorHAnsi"/>
                <w:b/>
                <w:sz w:val="18"/>
                <w:szCs w:val="18"/>
                <w:u w:val="single"/>
              </w:rPr>
              <w:t>ín pre preukázanie splnenia kritéria</w:t>
            </w:r>
          </w:p>
          <w:p w14:paraId="78C2771A" w14:textId="2D96DAA8" w:rsidR="00EF69F3" w:rsidRPr="00292CB0" w:rsidRDefault="00EF69F3" w:rsidP="004800B7">
            <w:pPr>
              <w:pStyle w:val="Default"/>
              <w:keepLines/>
              <w:widowControl w:val="0"/>
              <w:numPr>
                <w:ilvl w:val="0"/>
                <w:numId w:val="413"/>
              </w:numPr>
              <w:ind w:left="211" w:hanging="211"/>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color w:val="auto"/>
                <w:sz w:val="16"/>
                <w:szCs w:val="16"/>
              </w:rPr>
              <w:t xml:space="preserve"> </w:t>
            </w:r>
            <w:r w:rsidRPr="00292CB0">
              <w:rPr>
                <w:rFonts w:asciiTheme="minorHAnsi" w:hAnsiTheme="minorHAnsi" w:cstheme="minorHAnsi"/>
                <w:bCs/>
                <w:color w:val="auto"/>
                <w:sz w:val="16"/>
                <w:szCs w:val="16"/>
              </w:rPr>
              <w:t>o minimálnu pomoc (Príloha č. 11B)</w:t>
            </w:r>
            <w:r w:rsidRPr="00292CB0">
              <w:rPr>
                <w:rFonts w:asciiTheme="minorHAnsi" w:hAnsiTheme="minorHAnsi" w:cstheme="minorHAnsi"/>
                <w:color w:val="auto"/>
                <w:sz w:val="16"/>
                <w:szCs w:val="16"/>
              </w:rPr>
              <w:t xml:space="preserve"> - príloha musí byť predložená riadne spolu so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resp. najneskôr ku dňu doplnenia chýbajúcich náležitostí na základe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príslušnej MAS. V prípade predloženia prílohy ku dňu doplnenia chýbajúcich náležitostí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v zmysle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MAS </w:t>
            </w:r>
            <w:r w:rsidRPr="00292CB0">
              <w:rPr>
                <w:rFonts w:asciiTheme="minorHAnsi" w:hAnsiTheme="minorHAnsi" w:cstheme="minorHAnsi"/>
                <w:bCs/>
                <w:color w:val="auto"/>
                <w:sz w:val="16"/>
                <w:szCs w:val="16"/>
              </w:rPr>
              <w:t xml:space="preserve">je možné, aby príloha bola </w:t>
            </w:r>
            <w:r w:rsidRPr="00292CB0">
              <w:rPr>
                <w:rFonts w:asciiTheme="minorHAnsi" w:hAnsiTheme="minorHAnsi" w:cstheme="minorHAnsi"/>
                <w:bCs/>
                <w:color w:val="auto"/>
                <w:sz w:val="16"/>
                <w:szCs w:val="16"/>
              </w:rPr>
              <w:lastRenderedPageBreak/>
              <w:t xml:space="preserve">vypracovaná (podpísaná) aj po termíne predloženia </w:t>
            </w:r>
            <w:proofErr w:type="spellStart"/>
            <w:r w:rsidRPr="00292CB0">
              <w:rPr>
                <w:rFonts w:asciiTheme="minorHAnsi" w:hAnsiTheme="minorHAnsi" w:cstheme="minorHAnsi"/>
                <w:bCs/>
                <w:color w:val="auto"/>
                <w:sz w:val="16"/>
                <w:szCs w:val="16"/>
              </w:rPr>
              <w:t>ŽoNFP</w:t>
            </w:r>
            <w:proofErr w:type="spellEnd"/>
            <w:r w:rsidRPr="00292CB0">
              <w:rPr>
                <w:rFonts w:asciiTheme="minorHAnsi" w:hAnsiTheme="minorHAnsi" w:cstheme="minorHAnsi"/>
                <w:bCs/>
                <w:color w:val="auto"/>
                <w:sz w:val="16"/>
                <w:szCs w:val="16"/>
              </w:rPr>
              <w:t xml:space="preserve">, najneskôr ku dňu doplnenia chýbajúcich náležitostí </w:t>
            </w:r>
            <w:proofErr w:type="spellStart"/>
            <w:r w:rsidRPr="00292CB0">
              <w:rPr>
                <w:rFonts w:asciiTheme="minorHAnsi" w:hAnsiTheme="minorHAnsi" w:cstheme="minorHAnsi"/>
                <w:bCs/>
                <w:color w:val="auto"/>
                <w:sz w:val="16"/>
                <w:szCs w:val="16"/>
              </w:rPr>
              <w:t>ŽoNFP</w:t>
            </w:r>
            <w:proofErr w:type="spellEnd"/>
            <w:r w:rsidRPr="00292CB0">
              <w:rPr>
                <w:rFonts w:asciiTheme="minorHAnsi" w:hAnsiTheme="minorHAnsi" w:cstheme="minorHAnsi"/>
                <w:bCs/>
                <w:color w:val="auto"/>
                <w:sz w:val="16"/>
                <w:szCs w:val="16"/>
              </w:rPr>
              <w:t xml:space="preserve"> </w:t>
            </w:r>
            <w:r w:rsidRPr="00292CB0">
              <w:rPr>
                <w:rFonts w:asciiTheme="minorHAnsi" w:hAnsiTheme="minorHAnsi" w:cstheme="minorHAnsi"/>
                <w:color w:val="auto"/>
                <w:sz w:val="16"/>
                <w:szCs w:val="16"/>
              </w:rPr>
              <w:t xml:space="preserve">v zmysle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MAS</w:t>
            </w:r>
            <w:r w:rsidRPr="00292CB0">
              <w:rPr>
                <w:rFonts w:asciiTheme="minorHAnsi" w:hAnsiTheme="minorHAnsi" w:cstheme="minorHAnsi"/>
                <w:bCs/>
                <w:color w:val="auto"/>
                <w:sz w:val="16"/>
                <w:szCs w:val="16"/>
              </w:rPr>
              <w:t>.</w:t>
            </w:r>
          </w:p>
        </w:tc>
      </w:tr>
      <w:tr w:rsidR="00292CB0" w:rsidRPr="00292CB0" w14:paraId="433EA779" w14:textId="77777777" w:rsidTr="004939C2">
        <w:trPr>
          <w:trHeight w:val="284"/>
        </w:trPr>
        <w:tc>
          <w:tcPr>
            <w:tcW w:w="200" w:type="pct"/>
            <w:shd w:val="clear" w:color="auto" w:fill="FFFFFF" w:themeFill="background1"/>
            <w:vAlign w:val="center"/>
          </w:tcPr>
          <w:p w14:paraId="3AA17BCD" w14:textId="1BBB6726" w:rsidR="004939C2" w:rsidRPr="00292CB0" w:rsidRDefault="00495B63" w:rsidP="002C09AB">
            <w:pPr>
              <w:spacing w:after="0" w:line="240" w:lineRule="auto"/>
              <w:jc w:val="center"/>
              <w:rPr>
                <w:rFonts w:cstheme="minorHAnsi"/>
                <w:b/>
                <w:sz w:val="16"/>
                <w:szCs w:val="16"/>
              </w:rPr>
            </w:pPr>
            <w:r w:rsidRPr="00292CB0">
              <w:rPr>
                <w:rFonts w:cstheme="minorHAnsi"/>
                <w:b/>
                <w:sz w:val="16"/>
                <w:szCs w:val="16"/>
              </w:rPr>
              <w:t>5</w:t>
            </w:r>
            <w:r w:rsidR="004939C2" w:rsidRPr="00292CB0">
              <w:rPr>
                <w:rFonts w:cstheme="minorHAnsi"/>
                <w:b/>
                <w:sz w:val="16"/>
                <w:szCs w:val="16"/>
              </w:rPr>
              <w:t>.</w:t>
            </w:r>
          </w:p>
        </w:tc>
        <w:tc>
          <w:tcPr>
            <w:tcW w:w="4800" w:type="pct"/>
            <w:shd w:val="clear" w:color="auto" w:fill="FFFFFF" w:themeFill="background1"/>
            <w:vAlign w:val="center"/>
          </w:tcPr>
          <w:p w14:paraId="6941CCE5" w14:textId="77777777" w:rsidR="004939C2" w:rsidRPr="00292CB0" w:rsidRDefault="004939C2" w:rsidP="002C09AB">
            <w:pPr>
              <w:spacing w:after="0" w:line="240" w:lineRule="auto"/>
              <w:rPr>
                <w:rFonts w:cstheme="minorHAnsi"/>
                <w:b/>
                <w:sz w:val="18"/>
                <w:szCs w:val="18"/>
              </w:rPr>
            </w:pPr>
            <w:r w:rsidRPr="00292CB0">
              <w:rPr>
                <w:rFonts w:cstheme="minorHAnsi"/>
                <w:b/>
                <w:sz w:val="18"/>
                <w:szCs w:val="18"/>
              </w:rPr>
              <w:t>Na vstupy do výrobného procesu sa vzťahuje príloha I ZFEÚ</w:t>
            </w:r>
          </w:p>
          <w:p w14:paraId="6B306909" w14:textId="74CCCB85" w:rsidR="004939C2" w:rsidRPr="00292CB0" w:rsidRDefault="004939C2" w:rsidP="002C09AB">
            <w:pPr>
              <w:spacing w:after="0" w:line="240" w:lineRule="auto"/>
              <w:jc w:val="both"/>
              <w:rPr>
                <w:rFonts w:cstheme="minorHAnsi"/>
                <w:sz w:val="16"/>
                <w:szCs w:val="16"/>
              </w:rPr>
            </w:pPr>
            <w:r w:rsidRPr="00292CB0">
              <w:rPr>
                <w:rFonts w:cstheme="minorHAnsi"/>
                <w:sz w:val="16"/>
                <w:szCs w:val="16"/>
              </w:rPr>
              <w:t>Na vstupy do výrobného proc</w:t>
            </w:r>
            <w:r w:rsidR="00351731" w:rsidRPr="00292CB0">
              <w:rPr>
                <w:rFonts w:cstheme="minorHAnsi"/>
                <w:sz w:val="16"/>
                <w:szCs w:val="16"/>
              </w:rPr>
              <w:t>esu sa vzťahuje príloha I ZFEÚ.</w:t>
            </w:r>
          </w:p>
          <w:p w14:paraId="37E7F640" w14:textId="77777777" w:rsidR="00351731" w:rsidRPr="00292CB0" w:rsidRDefault="004939C2"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sz w:val="18"/>
                <w:szCs w:val="18"/>
                <w:u w:val="single"/>
              </w:rPr>
              <w:t xml:space="preserve"> </w:t>
            </w:r>
            <w:r w:rsidR="00351731" w:rsidRPr="00292CB0">
              <w:rPr>
                <w:rFonts w:cstheme="minorHAnsi"/>
                <w:b/>
                <w:bCs/>
                <w:i/>
                <w:strike/>
                <w:sz w:val="18"/>
                <w:szCs w:val="18"/>
                <w:u w:val="single"/>
              </w:rPr>
              <w:t xml:space="preserve"> </w:t>
            </w:r>
          </w:p>
          <w:p w14:paraId="1442C504" w14:textId="30CE4EFC" w:rsidR="00351731" w:rsidRPr="00292CB0" w:rsidRDefault="0035173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18DE36B" w14:textId="53319994" w:rsidR="004939C2" w:rsidRPr="00292CB0" w:rsidRDefault="004939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0210D" w:rsidRPr="00292CB0">
              <w:rPr>
                <w:rFonts w:cstheme="minorHAnsi"/>
                <w:b/>
                <w:sz w:val="18"/>
                <w:szCs w:val="18"/>
                <w:u w:val="single"/>
              </w:rPr>
              <w:t>pôsob overenia</w:t>
            </w:r>
            <w:r w:rsidRPr="00292CB0">
              <w:rPr>
                <w:rFonts w:cstheme="minorHAnsi"/>
                <w:b/>
                <w:sz w:val="18"/>
                <w:szCs w:val="18"/>
                <w:u w:val="single"/>
              </w:rPr>
              <w:t xml:space="preserve"> </w:t>
            </w:r>
          </w:p>
          <w:p w14:paraId="61B04B1E" w14:textId="4511D93B" w:rsidR="004939C2" w:rsidRPr="00292CB0" w:rsidRDefault="004939C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w:t>
            </w:r>
            <w:r w:rsidR="00351731"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0563167" w14:textId="77777777" w:rsidTr="00196895">
        <w:trPr>
          <w:trHeight w:val="284"/>
        </w:trPr>
        <w:tc>
          <w:tcPr>
            <w:tcW w:w="200" w:type="pct"/>
            <w:shd w:val="clear" w:color="auto" w:fill="FFFFFF" w:themeFill="background1"/>
            <w:vAlign w:val="center"/>
          </w:tcPr>
          <w:p w14:paraId="74F1D114" w14:textId="6D5E21B7" w:rsidR="00196895" w:rsidRPr="00292CB0" w:rsidRDefault="00495B63" w:rsidP="002C09AB">
            <w:pPr>
              <w:spacing w:after="0" w:line="240" w:lineRule="auto"/>
              <w:jc w:val="center"/>
              <w:rPr>
                <w:rFonts w:cstheme="minorHAnsi"/>
                <w:b/>
                <w:sz w:val="16"/>
                <w:szCs w:val="16"/>
              </w:rPr>
            </w:pPr>
            <w:r w:rsidRPr="00292CB0">
              <w:rPr>
                <w:rFonts w:cstheme="minorHAnsi"/>
                <w:b/>
                <w:sz w:val="18"/>
                <w:szCs w:val="18"/>
              </w:rPr>
              <w:t>6</w:t>
            </w:r>
            <w:r w:rsidR="00196895" w:rsidRPr="00292CB0">
              <w:rPr>
                <w:rFonts w:cstheme="minorHAnsi"/>
                <w:b/>
                <w:sz w:val="18"/>
                <w:szCs w:val="18"/>
              </w:rPr>
              <w:t>.</w:t>
            </w:r>
          </w:p>
        </w:tc>
        <w:tc>
          <w:tcPr>
            <w:tcW w:w="4800" w:type="pct"/>
            <w:shd w:val="clear" w:color="auto" w:fill="FFFFFF" w:themeFill="background1"/>
            <w:vAlign w:val="center"/>
          </w:tcPr>
          <w:p w14:paraId="5BEA37EC"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Projekt realizácie</w:t>
            </w:r>
          </w:p>
          <w:p w14:paraId="437031AD"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22E9017" w14:textId="77777777" w:rsidR="00196895" w:rsidRPr="00292CB0" w:rsidRDefault="00196895"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5A9ED2" w14:textId="42902F90" w:rsidR="00196895" w:rsidRPr="00292CB0" w:rsidRDefault="0010210D" w:rsidP="002C09AB">
            <w:pPr>
              <w:spacing w:after="0" w:line="240" w:lineRule="auto"/>
              <w:rPr>
                <w:rFonts w:cstheme="minorHAnsi"/>
                <w:sz w:val="18"/>
                <w:szCs w:val="18"/>
              </w:rPr>
            </w:pPr>
            <w:r w:rsidRPr="00292CB0">
              <w:rPr>
                <w:rFonts w:cstheme="minorHAnsi"/>
                <w:b/>
                <w:sz w:val="18"/>
                <w:szCs w:val="18"/>
                <w:u w:val="single"/>
              </w:rPr>
              <w:t>Spôsob overenia</w:t>
            </w:r>
          </w:p>
          <w:p w14:paraId="160F9F12" w14:textId="228B9750" w:rsidR="00196895" w:rsidRPr="00292CB0" w:rsidRDefault="00196895"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r w:rsidR="00D21711" w:rsidRPr="00292CB0">
              <w:rPr>
                <w:rFonts w:asciiTheme="minorHAnsi" w:hAnsiTheme="minorHAnsi" w:cstheme="minorHAnsi"/>
                <w:b/>
                <w:color w:val="auto"/>
                <w:sz w:val="22"/>
                <w:szCs w:val="22"/>
              </w:rPr>
              <w:t xml:space="preserve"> </w:t>
            </w:r>
            <w:r w:rsidR="008C15CE" w:rsidRPr="00292CB0">
              <w:rPr>
                <w:rFonts w:asciiTheme="minorHAnsi" w:hAnsiTheme="minorHAnsi" w:cstheme="minorHAnsi"/>
                <w:b/>
                <w:color w:val="auto"/>
                <w:sz w:val="22"/>
                <w:szCs w:val="22"/>
              </w:rPr>
              <w:t>(</w:t>
            </w:r>
            <w:r w:rsidR="00196895" w:rsidRPr="00292CB0">
              <w:rPr>
                <w:rFonts w:asciiTheme="minorHAnsi" w:hAnsiTheme="minorHAnsi" w:cstheme="minorHAnsi"/>
                <w:b/>
                <w:color w:val="auto"/>
                <w:sz w:val="22"/>
                <w:szCs w:val="22"/>
              </w:rPr>
              <w:t>BODOVACIE KRITÉRIA)</w:t>
            </w:r>
          </w:p>
          <w:p w14:paraId="7A0871D2" w14:textId="2632883B" w:rsidR="00774E1F" w:rsidRPr="00292CB0" w:rsidRDefault="0019689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w:t>
            </w:r>
            <w:r w:rsidR="008C7BF9" w:rsidRPr="00292CB0">
              <w:rPr>
                <w:rFonts w:asciiTheme="minorHAnsi" w:hAnsiTheme="minorHAnsi" w:cstheme="minorHAnsi"/>
                <w:color w:val="auto"/>
                <w:sz w:val="16"/>
                <w:szCs w:val="16"/>
                <w:lang w:eastAsia="sk-SK"/>
              </w:rPr>
              <w:t>t bodov  a zároveň uvedie maximá</w:t>
            </w:r>
            <w:r w:rsidRPr="00292CB0">
              <w:rPr>
                <w:rFonts w:asciiTheme="minorHAnsi" w:hAnsiTheme="minorHAnsi" w:cstheme="minorHAnsi"/>
                <w:color w:val="auto"/>
                <w:sz w:val="16"/>
                <w:szCs w:val="16"/>
                <w:lang w:eastAsia="sk-SK"/>
              </w:rPr>
              <w:t xml:space="preserve">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292CB0" w:rsidRDefault="00721FB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r w:rsidR="00FE79ED" w:rsidRPr="00292CB0">
              <w:rPr>
                <w:rFonts w:asciiTheme="minorHAnsi" w:hAnsiTheme="minorHAnsi" w:cstheme="minorHAnsi"/>
                <w:b/>
                <w:color w:val="auto"/>
                <w:sz w:val="22"/>
                <w:szCs w:val="22"/>
              </w:rPr>
              <w:t xml:space="preserve">  - </w:t>
            </w:r>
            <w:r w:rsidR="00794AED" w:rsidRPr="00292CB0">
              <w:rPr>
                <w:rFonts w:asciiTheme="minorHAnsi" w:hAnsiTheme="minorHAnsi" w:cstheme="minorHAnsi"/>
                <w:b/>
                <w:color w:val="auto"/>
                <w:sz w:val="22"/>
                <w:szCs w:val="22"/>
                <w:lang w:eastAsia="sk-SK"/>
              </w:rPr>
              <w:t>O</w:t>
            </w:r>
            <w:r w:rsidRPr="00292CB0">
              <w:rPr>
                <w:rFonts w:asciiTheme="minorHAnsi" w:hAnsiTheme="minorHAnsi" w:cstheme="minorHAnsi"/>
                <w:b/>
                <w:color w:val="auto"/>
                <w:sz w:val="22"/>
                <w:szCs w:val="22"/>
                <w:lang w:eastAsia="sk-SK"/>
              </w:rPr>
              <w:t>blasť</w:t>
            </w:r>
            <w:r w:rsidR="00794AED"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Špecializovaná rastlinná výroba</w:t>
            </w:r>
          </w:p>
        </w:tc>
      </w:tr>
      <w:tr w:rsidR="00292CB0" w:rsidRPr="00292CB0" w14:paraId="20218813" w14:textId="77777777" w:rsidTr="00B30B20">
        <w:trPr>
          <w:trHeight w:val="284"/>
        </w:trPr>
        <w:tc>
          <w:tcPr>
            <w:tcW w:w="200" w:type="pct"/>
            <w:shd w:val="clear" w:color="auto" w:fill="FFF2CC" w:themeFill="accent4" w:themeFillTint="33"/>
          </w:tcPr>
          <w:p w14:paraId="73E6ED81" w14:textId="22A23818" w:rsidR="00196895" w:rsidRPr="00292CB0" w:rsidRDefault="00196895"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2D212A2" w14:textId="34AC75DB" w:rsidR="00196895" w:rsidRPr="00292CB0" w:rsidRDefault="00196895" w:rsidP="002C09AB">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66BBD9" w14:textId="77777777" w:rsidTr="00196895">
        <w:trPr>
          <w:trHeight w:val="284"/>
        </w:trPr>
        <w:tc>
          <w:tcPr>
            <w:tcW w:w="200" w:type="pct"/>
            <w:shd w:val="clear" w:color="auto" w:fill="FFFFFF" w:themeFill="background1"/>
            <w:vAlign w:val="center"/>
          </w:tcPr>
          <w:p w14:paraId="00C9C7E7" w14:textId="73222EFF"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5C3B5C5"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Kritérium ekonomickej  životaschopnosti</w:t>
            </w:r>
          </w:p>
          <w:p w14:paraId="302111F2"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 xml:space="preserve">Posúdenie ekonomickej  životaschopnosti:  </w:t>
            </w:r>
          </w:p>
          <w:p w14:paraId="7FBA4069"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45F1A2"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4153A67F"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196AE458" w14:textId="0B186A63"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3DCCDD51" w14:textId="77777777" w:rsidR="008C15CE" w:rsidRPr="00292CB0" w:rsidRDefault="00196895"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8C15CE" w:rsidRPr="00292CB0">
              <w:rPr>
                <w:rFonts w:cstheme="minorHAnsi"/>
                <w:b/>
                <w:bCs/>
                <w:i/>
                <w:strike/>
                <w:sz w:val="18"/>
                <w:szCs w:val="18"/>
                <w:u w:val="single"/>
              </w:rPr>
              <w:t xml:space="preserve"> </w:t>
            </w:r>
          </w:p>
          <w:p w14:paraId="2456A6DA"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B4BBFB4"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CEB2C26" w14:textId="71CB06DF" w:rsidR="00196895" w:rsidRPr="00292CB0" w:rsidRDefault="00196895"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9211267" w14:textId="115BAF1D" w:rsidR="00196895" w:rsidRPr="00292CB0" w:rsidRDefault="0019689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w:t>
            </w:r>
            <w:r w:rsidR="0010210D" w:rsidRPr="00292CB0">
              <w:rPr>
                <w:rFonts w:cstheme="minorHAnsi"/>
                <w:b/>
                <w:sz w:val="18"/>
                <w:szCs w:val="18"/>
                <w:u w:val="single"/>
              </w:rPr>
              <w:t>ia</w:t>
            </w:r>
          </w:p>
          <w:p w14:paraId="34CBDBBA" w14:textId="585A4F28"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p w14:paraId="55D0E616" w14:textId="77777777" w:rsidR="008C15CE" w:rsidRPr="00292CB0" w:rsidRDefault="008C15CE" w:rsidP="002C09AB">
            <w:pPr>
              <w:pStyle w:val="Default"/>
              <w:keepLines/>
              <w:widowControl w:val="0"/>
              <w:jc w:val="both"/>
              <w:rPr>
                <w:rFonts w:asciiTheme="minorHAnsi" w:hAnsiTheme="minorHAnsi" w:cstheme="minorHAnsi"/>
                <w:b/>
                <w:bCs/>
                <w:color w:val="auto"/>
                <w:sz w:val="16"/>
                <w:szCs w:val="16"/>
              </w:rPr>
            </w:pPr>
          </w:p>
          <w:p w14:paraId="6397828C" w14:textId="225945A1" w:rsidR="00196895" w:rsidRPr="00292CB0" w:rsidRDefault="00196895"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w:t>
            </w:r>
            <w:r w:rsidR="008C15CE" w:rsidRPr="00292CB0">
              <w:rPr>
                <w:rFonts w:asciiTheme="minorHAnsi" w:hAnsiTheme="minorHAnsi" w:cstheme="minorHAnsi"/>
                <w:bCs/>
                <w:color w:val="auto"/>
                <w:sz w:val="16"/>
                <w:szCs w:val="16"/>
              </w:rPr>
              <w:t xml:space="preserve">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008C15CE"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6782C25" w14:textId="234D2D4B" w:rsidR="00196895" w:rsidRPr="00292CB0" w:rsidRDefault="00196895" w:rsidP="002C09AB">
            <w:pPr>
              <w:spacing w:after="0" w:line="240" w:lineRule="auto"/>
              <w:rPr>
                <w:rFonts w:cstheme="minorHAnsi"/>
                <w:bCs/>
                <w:sz w:val="16"/>
                <w:szCs w:val="16"/>
              </w:rPr>
            </w:pPr>
            <w:r w:rsidRPr="00292CB0">
              <w:rPr>
                <w:rFonts w:cstheme="minorHAnsi"/>
                <w:bCs/>
                <w:sz w:val="16"/>
                <w:szCs w:val="16"/>
              </w:rPr>
              <w:t>Výpočet ekonomickej životaschopnosti</w:t>
            </w:r>
            <w:r w:rsidR="008C15CE" w:rsidRPr="00292CB0">
              <w:rPr>
                <w:rFonts w:cstheme="minorHAnsi"/>
                <w:bCs/>
                <w:sz w:val="16"/>
                <w:szCs w:val="16"/>
              </w:rPr>
              <w:t>:</w:t>
            </w:r>
          </w:p>
          <w:p w14:paraId="62CF6DE9" w14:textId="15A9B07B" w:rsidR="008C15CE" w:rsidRPr="00292CB0" w:rsidRDefault="008C15CE" w:rsidP="002C09A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90A8A42" w14:textId="5A25A91C" w:rsidR="00196895"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2ED9FBE" w14:textId="77777777" w:rsidTr="00196895">
        <w:trPr>
          <w:trHeight w:val="284"/>
        </w:trPr>
        <w:tc>
          <w:tcPr>
            <w:tcW w:w="200" w:type="pct"/>
            <w:shd w:val="clear" w:color="auto" w:fill="FFFFFF" w:themeFill="background1"/>
            <w:vAlign w:val="center"/>
          </w:tcPr>
          <w:p w14:paraId="51753F00" w14:textId="3B05A622"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F0C4AB"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Zameranie projektu</w:t>
            </w:r>
          </w:p>
          <w:p w14:paraId="43B5AA70"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je zameraný hlavne na:</w:t>
            </w:r>
          </w:p>
          <w:p w14:paraId="2B586E1E" w14:textId="3BEBE2CA"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sadov</w:t>
            </w:r>
            <w:r w:rsidR="000F15F3" w:rsidRPr="00292CB0">
              <w:rPr>
                <w:rFonts w:cstheme="minorHAnsi"/>
                <w:sz w:val="16"/>
                <w:szCs w:val="16"/>
              </w:rPr>
              <w:t xml:space="preserve"> a/alebo vinohradov</w:t>
            </w:r>
            <w:r w:rsidRPr="00292CB0">
              <w:rPr>
                <w:rFonts w:cstheme="minorHAnsi"/>
                <w:sz w:val="16"/>
                <w:szCs w:val="16"/>
              </w:rPr>
              <w:t xml:space="preserve"> a výstavbu nových skleníkov (fóliovníkov) na pestovanie ovocia a zeleniny vrátane technológie a vrátane pozberovej úpravy a skladov,</w:t>
            </w:r>
          </w:p>
          <w:p w14:paraId="7A85502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plantáží ovocia a chmeľníc, vrátane technológie a vrátane pozberovej úpravy a skladov,</w:t>
            </w:r>
          </w:p>
          <w:p w14:paraId="676117DF"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lastRenderedPageBreak/>
              <w:t>zriadenie (výsadbu) nových vinohradov vrátane technológie a vrátane pozberovej úpravy a skladov,</w:t>
            </w:r>
          </w:p>
          <w:p w14:paraId="12DDC445"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liečivých rastlín, zeleniny, zemiakov alebo maku, vrátane technológie a vrátane pozberovej úpravy a skladov,</w:t>
            </w:r>
          </w:p>
          <w:p w14:paraId="242E07E7"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ostatných produktov špeciálnej rastlinnej výroby vrátane technológii a pozberovej úpravy a skladov,</w:t>
            </w:r>
          </w:p>
          <w:p w14:paraId="14F1ED6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stroje, automobily a náradie spojené so špecializovanou rastlinnou výrobou,</w:t>
            </w:r>
          </w:p>
          <w:p w14:paraId="202D6302"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ostatné nezaradené v písm. a) až g),</w:t>
            </w:r>
          </w:p>
          <w:p w14:paraId="083C0E5C"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žiadateľ kritérium nesplnil.</w:t>
            </w:r>
          </w:p>
          <w:p w14:paraId="483642E6" w14:textId="0D60A032" w:rsidR="000F15F3" w:rsidRPr="00292CB0" w:rsidRDefault="000F15F3" w:rsidP="002C09AB">
            <w:pPr>
              <w:spacing w:after="0" w:line="240" w:lineRule="auto"/>
              <w:jc w:val="both"/>
              <w:rPr>
                <w:rFonts w:cstheme="minorHAnsi"/>
                <w:sz w:val="16"/>
                <w:szCs w:val="16"/>
                <w:u w:val="single"/>
              </w:rPr>
            </w:pPr>
            <w:r w:rsidRPr="00292CB0">
              <w:rPr>
                <w:rFonts w:cstheme="minorHAnsi"/>
                <w:sz w:val="16"/>
                <w:szCs w:val="16"/>
                <w:u w:val="single"/>
              </w:rPr>
              <w:t>Body sa nespočítavajú</w:t>
            </w:r>
            <w:r w:rsidR="008C15CE" w:rsidRPr="00292CB0">
              <w:rPr>
                <w:rFonts w:cstheme="minorHAnsi"/>
                <w:sz w:val="16"/>
                <w:szCs w:val="16"/>
                <w:u w:val="single"/>
              </w:rPr>
              <w:t>.</w:t>
            </w:r>
          </w:p>
          <w:p w14:paraId="6D2CFA3C" w14:textId="77777777" w:rsidR="000F15F3" w:rsidRPr="00292CB0" w:rsidRDefault="000F15F3" w:rsidP="002C09AB">
            <w:pPr>
              <w:pStyle w:val="Textpoznmkypodiarou"/>
              <w:spacing w:after="0" w:line="240" w:lineRule="auto"/>
              <w:ind w:left="0" w:firstLine="0"/>
              <w:jc w:val="both"/>
              <w:rPr>
                <w:rFonts w:cstheme="minorHAnsi"/>
                <w:sz w:val="16"/>
                <w:szCs w:val="16"/>
              </w:rPr>
            </w:pPr>
          </w:p>
          <w:p w14:paraId="12D99FBC" w14:textId="54D3D013" w:rsidR="00383791" w:rsidRPr="00292CB0" w:rsidRDefault="00383791" w:rsidP="002C09A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2C09AB" w:rsidRPr="00292CB0">
              <w:rPr>
                <w:rFonts w:cstheme="minorHAnsi"/>
                <w:sz w:val="16"/>
                <w:szCs w:val="16"/>
              </w:rPr>
              <w:t>.</w:t>
            </w:r>
            <w:r w:rsidRPr="00292CB0">
              <w:rPr>
                <w:rFonts w:cstheme="minorHAnsi"/>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3A330F2" w14:textId="3A0421DC" w:rsidR="000F15F3" w:rsidRPr="00292CB0" w:rsidRDefault="000F15F3" w:rsidP="002C09AB">
            <w:pPr>
              <w:spacing w:after="0" w:line="240" w:lineRule="auto"/>
              <w:jc w:val="both"/>
              <w:rPr>
                <w:rFonts w:cstheme="minorHAnsi"/>
                <w:sz w:val="16"/>
                <w:szCs w:val="16"/>
              </w:rPr>
            </w:pPr>
            <w:r w:rsidRPr="00292CB0">
              <w:rPr>
                <w:rFonts w:cstheme="minorHAnsi"/>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292CB0">
              <w:rPr>
                <w:rFonts w:cstheme="minorHAnsi"/>
                <w:sz w:val="16"/>
                <w:szCs w:val="16"/>
              </w:rPr>
              <w:t>e a vinárstve č. 313/2009 Z. z.</w:t>
            </w:r>
          </w:p>
          <w:p w14:paraId="2134D8EB" w14:textId="345CC965" w:rsidR="00196895" w:rsidRPr="00292CB0" w:rsidRDefault="00196895"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63182C" w14:textId="73FDC49A" w:rsidR="00196895" w:rsidRPr="00292CB0" w:rsidRDefault="00196895" w:rsidP="00291AA3">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559F6F69" w14:textId="5BE166CF" w:rsidR="008C15CE" w:rsidRPr="00292CB0" w:rsidRDefault="008C15C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0494682A" w14:textId="0A861A6C" w:rsidR="00196895" w:rsidRPr="00292CB0" w:rsidRDefault="0010210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2A46DE" w14:textId="1548CBB4"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6AC343E7" w14:textId="77777777" w:rsidTr="00196895">
        <w:trPr>
          <w:trHeight w:val="284"/>
        </w:trPr>
        <w:tc>
          <w:tcPr>
            <w:tcW w:w="200" w:type="pct"/>
            <w:shd w:val="clear" w:color="auto" w:fill="FFFFFF" w:themeFill="background1"/>
            <w:vAlign w:val="center"/>
          </w:tcPr>
          <w:p w14:paraId="309B3C26" w14:textId="7E12729B"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75ADE266"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Pridaná hodnota projektu</w:t>
            </w:r>
          </w:p>
          <w:p w14:paraId="2AD351F3"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má pridanú hodnotu pre územie MAS:</w:t>
            </w:r>
          </w:p>
          <w:p w14:paraId="07FBAA8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5CC9A8F3"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3F635D0D"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1F58F57" w14:textId="77777777" w:rsidR="00196895" w:rsidRPr="00292CB0" w:rsidRDefault="00196895"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488F1B8" w14:textId="77777777" w:rsidR="00196895" w:rsidRPr="00292CB0" w:rsidRDefault="00196895"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ADF603" w14:textId="77777777" w:rsidR="00196895" w:rsidRPr="00292CB0" w:rsidRDefault="00196895"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CDA85A2" w14:textId="13D544CC"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8F61FCB" w14:textId="40446ACB"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E27D19A" w14:textId="237ADBCD" w:rsidR="00196895" w:rsidRPr="00292CB0" w:rsidRDefault="00196895" w:rsidP="002C09AB">
            <w:pPr>
              <w:spacing w:after="0" w:line="240" w:lineRule="auto"/>
              <w:rPr>
                <w:rFonts w:cstheme="minorHAnsi"/>
                <w:sz w:val="18"/>
                <w:szCs w:val="18"/>
              </w:rPr>
            </w:pPr>
            <w:r w:rsidRPr="00292CB0">
              <w:rPr>
                <w:rFonts w:cstheme="minorHAnsi"/>
                <w:b/>
                <w:sz w:val="18"/>
                <w:szCs w:val="18"/>
                <w:u w:val="single"/>
              </w:rPr>
              <w:t>Spô</w:t>
            </w:r>
            <w:r w:rsidR="0010210D" w:rsidRPr="00292CB0">
              <w:rPr>
                <w:rFonts w:cstheme="minorHAnsi"/>
                <w:b/>
                <w:sz w:val="18"/>
                <w:szCs w:val="18"/>
                <w:u w:val="single"/>
              </w:rPr>
              <w:t>sob overenia</w:t>
            </w:r>
          </w:p>
          <w:p w14:paraId="5210D4DF" w14:textId="7C024CC7" w:rsidR="00196895" w:rsidRPr="00292CB0" w:rsidRDefault="00196895"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0B3AFD1C" w14:textId="77777777" w:rsidTr="00196895">
        <w:trPr>
          <w:trHeight w:val="284"/>
        </w:trPr>
        <w:tc>
          <w:tcPr>
            <w:tcW w:w="200" w:type="pct"/>
            <w:shd w:val="clear" w:color="auto" w:fill="FFFFFF" w:themeFill="background1"/>
            <w:vAlign w:val="center"/>
          </w:tcPr>
          <w:p w14:paraId="4606D4A6" w14:textId="0038FB6E"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6637553"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Súlad projektu so stratégiou CLLD</w:t>
            </w:r>
          </w:p>
          <w:p w14:paraId="1098EA04" w14:textId="77777777" w:rsidR="00196895" w:rsidRPr="00292CB0" w:rsidRDefault="00196895"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5564E6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6B0AB309"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14835682"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D9A84FC"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BEC5D28"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5BECEC7"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40F7CE2"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B4D6812" w14:textId="13169C27" w:rsidR="00196895" w:rsidRPr="00292CB0" w:rsidRDefault="00196895"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9E56A1"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060623" w14:textId="1B3C9F56"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860C29" w14:textId="685D0494" w:rsidR="00196895" w:rsidRPr="00292CB0" w:rsidRDefault="00196895" w:rsidP="002C09AB">
            <w:pPr>
              <w:spacing w:after="0" w:line="240" w:lineRule="auto"/>
              <w:rPr>
                <w:rFonts w:cstheme="minorHAnsi"/>
                <w:b/>
                <w:sz w:val="18"/>
                <w:szCs w:val="18"/>
                <w:u w:val="single"/>
              </w:rPr>
            </w:pPr>
            <w:r w:rsidRPr="00292CB0">
              <w:rPr>
                <w:rFonts w:cstheme="minorHAnsi"/>
                <w:b/>
                <w:sz w:val="18"/>
                <w:szCs w:val="18"/>
                <w:u w:val="single"/>
              </w:rPr>
              <w:t>Spô</w:t>
            </w:r>
            <w:r w:rsidR="0010210D" w:rsidRPr="00292CB0">
              <w:rPr>
                <w:rFonts w:cstheme="minorHAnsi"/>
                <w:b/>
                <w:sz w:val="18"/>
                <w:szCs w:val="18"/>
                <w:u w:val="single"/>
              </w:rPr>
              <w:t>sob overenia</w:t>
            </w:r>
          </w:p>
          <w:p w14:paraId="7BE7EB4E" w14:textId="71B70435" w:rsidR="00196895" w:rsidRPr="00292CB0" w:rsidRDefault="00196895"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70BEBE2" w14:textId="77777777" w:rsidTr="0046750F">
        <w:trPr>
          <w:trHeight w:val="284"/>
        </w:trPr>
        <w:tc>
          <w:tcPr>
            <w:tcW w:w="200" w:type="pct"/>
            <w:shd w:val="clear" w:color="auto" w:fill="FFFFFF" w:themeFill="background1"/>
            <w:vAlign w:val="center"/>
          </w:tcPr>
          <w:p w14:paraId="6FE1A09B" w14:textId="4C115046" w:rsidR="0046750F" w:rsidRPr="00292CB0" w:rsidRDefault="0046750F" w:rsidP="002C09AB">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223BE71" w14:textId="77777777" w:rsidR="0046750F" w:rsidRPr="00292CB0" w:rsidRDefault="0046750F" w:rsidP="002C09AB">
            <w:pPr>
              <w:spacing w:after="0" w:line="240" w:lineRule="auto"/>
              <w:rPr>
                <w:rFonts w:cstheme="minorHAnsi"/>
                <w:b/>
                <w:sz w:val="18"/>
                <w:szCs w:val="18"/>
              </w:rPr>
            </w:pPr>
            <w:r w:rsidRPr="00292CB0">
              <w:rPr>
                <w:rFonts w:cstheme="minorHAnsi"/>
                <w:b/>
                <w:sz w:val="18"/>
                <w:szCs w:val="18"/>
              </w:rPr>
              <w:t>Počet pracovných miest</w:t>
            </w:r>
          </w:p>
          <w:p w14:paraId="404DD782" w14:textId="77777777" w:rsidR="0046750F" w:rsidRPr="00292CB0" w:rsidRDefault="0046750F" w:rsidP="002C09A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55163A2"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2 a viac pracovných úväzkov minimálne na 1 rok,  </w:t>
            </w:r>
          </w:p>
          <w:p w14:paraId="1E67E351"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a ½ pracovného úväzku  minimálne na 1 rok,  </w:t>
            </w:r>
          </w:p>
          <w:p w14:paraId="12886D60"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pracovný úväzok minimálne na 1 rok,  </w:t>
            </w:r>
          </w:p>
          <w:p w14:paraId="16D8B247"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lastRenderedPageBreak/>
              <w:t xml:space="preserve">½ pracovného úväzku minimálne na 1 rok,  </w:t>
            </w:r>
          </w:p>
          <w:p w14:paraId="123BFC54"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žiadateľ nevytvorí žiadny pracovný úväzok.</w:t>
            </w:r>
          </w:p>
          <w:p w14:paraId="224BCE47" w14:textId="77777777" w:rsidR="0046750F" w:rsidRPr="00292CB0" w:rsidRDefault="0046750F" w:rsidP="002C09AB">
            <w:pPr>
              <w:spacing w:after="0" w:line="240" w:lineRule="auto"/>
              <w:ind w:left="-11"/>
              <w:jc w:val="both"/>
              <w:rPr>
                <w:rFonts w:cstheme="minorHAnsi"/>
                <w:sz w:val="16"/>
                <w:szCs w:val="16"/>
              </w:rPr>
            </w:pPr>
          </w:p>
          <w:p w14:paraId="51353044" w14:textId="716C02CE" w:rsidR="0046750F" w:rsidRPr="00292CB0" w:rsidRDefault="0046750F" w:rsidP="002C09A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292CB0" w:rsidRDefault="0046750F"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musí byť s udržateľnosťou minimá</w:t>
            </w:r>
            <w:r w:rsidR="008C15CE" w:rsidRPr="00292CB0">
              <w:rPr>
                <w:rFonts w:asciiTheme="minorHAnsi" w:hAnsiTheme="minorHAnsi" w:cstheme="minorHAnsi"/>
                <w:color w:val="auto"/>
                <w:sz w:val="16"/>
                <w:szCs w:val="16"/>
              </w:rPr>
              <w:t xml:space="preserve">lne 1 rok. </w:t>
            </w:r>
          </w:p>
          <w:p w14:paraId="346DCA5B" w14:textId="122D1BBF" w:rsidR="0046750F" w:rsidRPr="00292CB0" w:rsidRDefault="0046750F"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E67837" w14:textId="608A1D65"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D42303" w14:textId="77777777" w:rsidR="0046750F" w:rsidRPr="00292CB0" w:rsidRDefault="0046750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501444"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A2636F1"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5A9D4E61" w14:textId="77777777" w:rsidR="0010210D" w:rsidRPr="00292CB0" w:rsidRDefault="0010210D"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58740C62" w14:textId="775EA5F2" w:rsidR="0046750F" w:rsidRPr="00292CB0" w:rsidRDefault="008C15CE"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w:t>
            </w:r>
            <w:r w:rsidR="0010210D" w:rsidRPr="00292CB0">
              <w:rPr>
                <w:rFonts w:cstheme="minorHAnsi"/>
                <w:sz w:val="16"/>
                <w:szCs w:val="16"/>
              </w:rPr>
              <w:t xml:space="preserve"> „Forma a spôsob preukázania splnenia kritéria“</w:t>
            </w:r>
          </w:p>
        </w:tc>
      </w:tr>
      <w:tr w:rsidR="00292CB0" w:rsidRPr="00292CB0"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292CB0" w:rsidRDefault="00C7370E" w:rsidP="00C7370E">
            <w:pPr>
              <w:spacing w:after="0" w:line="240" w:lineRule="auto"/>
              <w:rPr>
                <w:rFonts w:cstheme="minorHAnsi"/>
                <w:b/>
                <w:sz w:val="18"/>
                <w:szCs w:val="18"/>
              </w:rPr>
            </w:pPr>
            <w:r w:rsidRPr="00292CB0">
              <w:rPr>
                <w:rFonts w:cstheme="minorHAnsi"/>
                <w:b/>
                <w:sz w:val="22"/>
                <w:szCs w:val="22"/>
              </w:rPr>
              <w:t xml:space="preserve">VOLITEĽNÉ KRITÉRIA  - </w:t>
            </w:r>
            <w:r w:rsidRPr="00292CB0">
              <w:rPr>
                <w:rFonts w:cstheme="minorHAnsi"/>
                <w:b/>
                <w:sz w:val="22"/>
                <w:szCs w:val="22"/>
                <w:lang w:eastAsia="sk-SK"/>
              </w:rPr>
              <w:t>Oblasť 1:  Špecializovaná rastlinná výroba</w:t>
            </w:r>
          </w:p>
        </w:tc>
      </w:tr>
      <w:tr w:rsidR="00292CB0" w:rsidRPr="00292CB0" w14:paraId="725D77F8" w14:textId="77777777" w:rsidTr="00B30B20">
        <w:trPr>
          <w:trHeight w:val="284"/>
        </w:trPr>
        <w:tc>
          <w:tcPr>
            <w:tcW w:w="200" w:type="pct"/>
            <w:shd w:val="clear" w:color="auto" w:fill="FFF2CC" w:themeFill="accent4" w:themeFillTint="33"/>
          </w:tcPr>
          <w:p w14:paraId="783546A3" w14:textId="6A93AB8A" w:rsidR="00C7370E" w:rsidRPr="00292CB0" w:rsidRDefault="00C7370E" w:rsidP="00B608A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EE3C085" w14:textId="3E28B7C2" w:rsidR="00C7370E" w:rsidRPr="00292CB0" w:rsidRDefault="00C7370E" w:rsidP="00B608A8">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46E4DA2" w14:textId="77777777" w:rsidTr="0046750F">
        <w:trPr>
          <w:trHeight w:val="284"/>
        </w:trPr>
        <w:tc>
          <w:tcPr>
            <w:tcW w:w="200" w:type="pct"/>
            <w:shd w:val="clear" w:color="auto" w:fill="FFFFFF" w:themeFill="background1"/>
            <w:vAlign w:val="center"/>
          </w:tcPr>
          <w:p w14:paraId="6EF71BEB" w14:textId="01C68F52"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974E720"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k hlavným cieľom PRV SR, </w:t>
            </w:r>
            <w:proofErr w:type="spellStart"/>
            <w:r w:rsidRPr="00292CB0">
              <w:rPr>
                <w:rFonts w:cstheme="minorHAnsi"/>
                <w:b/>
                <w:sz w:val="18"/>
                <w:szCs w:val="18"/>
              </w:rPr>
              <w:t>podopatrenie</w:t>
            </w:r>
            <w:proofErr w:type="spellEnd"/>
            <w:r w:rsidRPr="00292CB0">
              <w:rPr>
                <w:rFonts w:cstheme="minorHAnsi"/>
                <w:b/>
                <w:sz w:val="18"/>
                <w:szCs w:val="18"/>
              </w:rPr>
              <w:t xml:space="preserve"> 4.1</w:t>
            </w:r>
          </w:p>
          <w:p w14:paraId="54D382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A4B4C7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C22BA1"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75109F9E"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9C8725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39D6B2C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95EB0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1E65C70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1922C6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D55A8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BE5BD7"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8F6F053" w14:textId="0DDE8DB8" w:rsidR="00C7370E" w:rsidRPr="00292CB0" w:rsidRDefault="00C7370E" w:rsidP="004800B7">
            <w:pPr>
              <w:pStyle w:val="Odsekzoznamu"/>
              <w:numPr>
                <w:ilvl w:val="0"/>
                <w:numId w:val="503"/>
              </w:numPr>
              <w:spacing w:after="0" w:line="240" w:lineRule="auto"/>
              <w:ind w:left="218" w:hanging="218"/>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7297A00F" w14:textId="77777777" w:rsidTr="00230AB1">
        <w:trPr>
          <w:trHeight w:val="284"/>
        </w:trPr>
        <w:tc>
          <w:tcPr>
            <w:tcW w:w="200" w:type="pct"/>
            <w:shd w:val="clear" w:color="auto" w:fill="FFFFFF" w:themeFill="background1"/>
            <w:vAlign w:val="center"/>
          </w:tcPr>
          <w:p w14:paraId="30448197" w14:textId="64B56C1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679C214E" w14:textId="77777777" w:rsidR="00C7370E" w:rsidRPr="00292CB0" w:rsidRDefault="00C7370E" w:rsidP="00C7370E">
            <w:pPr>
              <w:spacing w:after="0" w:line="240" w:lineRule="auto"/>
              <w:jc w:val="both"/>
              <w:rPr>
                <w:rFonts w:cstheme="minorHAnsi"/>
                <w:b/>
                <w:sz w:val="18"/>
                <w:szCs w:val="18"/>
                <w:vertAlign w:val="superscript"/>
              </w:rPr>
            </w:pPr>
            <w:r w:rsidRPr="00292CB0">
              <w:rPr>
                <w:rFonts w:cstheme="minorHAnsi"/>
                <w:b/>
                <w:sz w:val="18"/>
                <w:szCs w:val="18"/>
              </w:rPr>
              <w:t>Projekt prispieva k zníženiu skleníkových plynov, predovšetkým metánu, sadzí a následne CO</w:t>
            </w:r>
            <w:r w:rsidRPr="00292CB0">
              <w:rPr>
                <w:rFonts w:cstheme="minorHAnsi"/>
                <w:b/>
                <w:sz w:val="18"/>
                <w:szCs w:val="18"/>
                <w:vertAlign w:val="superscript"/>
              </w:rPr>
              <w:t>2</w:t>
            </w:r>
          </w:p>
          <w:p w14:paraId="491C104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54A837B9"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546E9131"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30C4EE9A"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292CB0" w:rsidRDefault="00C7370E" w:rsidP="00C7370E">
            <w:pPr>
              <w:pStyle w:val="Default"/>
              <w:keepLines/>
              <w:widowControl w:val="0"/>
              <w:ind w:left="22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09B88A5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0F5403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69E72A"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F2C53CC" w14:textId="24D5ED7B" w:rsidR="00C7370E" w:rsidRPr="00292CB0" w:rsidRDefault="00C7370E" w:rsidP="009F1D61">
            <w:pPr>
              <w:pStyle w:val="Odsekzoznamu"/>
              <w:numPr>
                <w:ilvl w:val="0"/>
                <w:numId w:val="98"/>
              </w:numPr>
              <w:spacing w:after="0" w:line="240" w:lineRule="auto"/>
              <w:ind w:left="212" w:hanging="212"/>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7E44F34" w14:textId="77777777" w:rsidTr="00230AB1">
        <w:trPr>
          <w:trHeight w:val="284"/>
        </w:trPr>
        <w:tc>
          <w:tcPr>
            <w:tcW w:w="200" w:type="pct"/>
            <w:shd w:val="clear" w:color="auto" w:fill="FFFFFF" w:themeFill="background1"/>
            <w:vAlign w:val="center"/>
          </w:tcPr>
          <w:p w14:paraId="460CE51A" w14:textId="29B8CE4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057721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Výstavba prístupových ciest, parkovísk, oplotenia a vonkaj</w:t>
            </w:r>
            <w:r w:rsidRPr="00292CB0">
              <w:rPr>
                <w:rFonts w:eastAsia="Times New Roman" w:cstheme="minorHAnsi"/>
                <w:b/>
                <w:sz w:val="18"/>
                <w:szCs w:val="18"/>
              </w:rPr>
              <w:t>šieho osvetlenia are</w:t>
            </w:r>
            <w:r w:rsidRPr="00292CB0">
              <w:rPr>
                <w:rFonts w:cstheme="minorHAnsi"/>
                <w:b/>
                <w:sz w:val="18"/>
                <w:szCs w:val="18"/>
              </w:rPr>
              <w:t>álu</w:t>
            </w:r>
          </w:p>
          <w:p w14:paraId="65BFFF98" w14:textId="77777777" w:rsidR="00C7370E" w:rsidRPr="00292CB0" w:rsidRDefault="00C7370E" w:rsidP="004800B7">
            <w:pPr>
              <w:pStyle w:val="Odsekzoznamu"/>
              <w:numPr>
                <w:ilvl w:val="0"/>
                <w:numId w:val="155"/>
              </w:numPr>
              <w:spacing w:after="0" w:line="240" w:lineRule="auto"/>
              <w:ind w:left="215" w:hanging="215"/>
              <w:jc w:val="both"/>
              <w:rPr>
                <w:rFonts w:cstheme="minorHAnsi"/>
                <w:sz w:val="16"/>
                <w:szCs w:val="16"/>
                <w:lang w:eastAsia="sk-SK"/>
              </w:rPr>
            </w:pPr>
            <w:r w:rsidRPr="00292CB0">
              <w:rPr>
                <w:rFonts w:cstheme="minorHAnsi"/>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292CB0" w:rsidRDefault="00C7370E" w:rsidP="004800B7">
            <w:pPr>
              <w:pStyle w:val="Odsekzoznamu"/>
              <w:numPr>
                <w:ilvl w:val="0"/>
                <w:numId w:val="155"/>
              </w:numPr>
              <w:spacing w:after="0" w:line="240" w:lineRule="auto"/>
              <w:ind w:left="215" w:hanging="215"/>
              <w:jc w:val="both"/>
              <w:rPr>
                <w:rFonts w:cstheme="minorHAnsi"/>
                <w:sz w:val="16"/>
                <w:szCs w:val="16"/>
              </w:rPr>
            </w:pPr>
            <w:r w:rsidRPr="00292CB0">
              <w:rPr>
                <w:rFonts w:cstheme="minorHAnsi"/>
                <w:sz w:val="16"/>
                <w:szCs w:val="16"/>
              </w:rPr>
              <w:lastRenderedPageBreak/>
              <w:t>žiadateľ kritérium nesplnil.</w:t>
            </w:r>
          </w:p>
          <w:p w14:paraId="5B933037" w14:textId="3DE4B4A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2B19EBB" w14:textId="77777777"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13EAC088" w14:textId="22A30BFA"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w:t>
            </w:r>
          </w:p>
          <w:p w14:paraId="2FE8E85D" w14:textId="4604A40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064D8F7" w14:textId="11035BF8" w:rsidR="00C7370E" w:rsidRPr="00292CB0" w:rsidRDefault="00C7370E" w:rsidP="004800B7">
            <w:pPr>
              <w:pStyle w:val="Default"/>
              <w:keepLines/>
              <w:widowControl w:val="0"/>
              <w:numPr>
                <w:ilvl w:val="0"/>
                <w:numId w:val="23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197E5DB" w14:textId="77777777" w:rsidTr="00230AB1">
        <w:trPr>
          <w:trHeight w:val="284"/>
        </w:trPr>
        <w:tc>
          <w:tcPr>
            <w:tcW w:w="200" w:type="pct"/>
            <w:shd w:val="clear" w:color="auto" w:fill="FFFFFF" w:themeFill="background1"/>
            <w:vAlign w:val="center"/>
          </w:tcPr>
          <w:p w14:paraId="79B77E7E" w14:textId="5A793E3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10BB35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8ECDFD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253E1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70072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730C7C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2F1F758" w14:textId="73C33071"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67AA9E98" w14:textId="11BE49B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7930CD4" w14:textId="622D8BCC"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5FF229" w14:textId="06D2AF14"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0B367B5" w14:textId="69ECBE8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5522CBB" w14:textId="22A4C43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zraniteľných oblastí: nariadenie vlády SR č. 174/2017 Z. z.</w:t>
            </w:r>
          </w:p>
          <w:p w14:paraId="4458E6B7" w14:textId="56CE996E"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znevýhodnených oblastí: nariadenie vlády SR č. 75/2015 Z. z.</w:t>
            </w:r>
          </w:p>
        </w:tc>
      </w:tr>
      <w:tr w:rsidR="00292CB0" w:rsidRPr="00292CB0" w14:paraId="229E00E6" w14:textId="77777777" w:rsidTr="00501958">
        <w:trPr>
          <w:trHeight w:val="284"/>
        </w:trPr>
        <w:tc>
          <w:tcPr>
            <w:tcW w:w="200" w:type="pct"/>
            <w:shd w:val="clear" w:color="auto" w:fill="FFFFFF" w:themeFill="background1"/>
            <w:vAlign w:val="center"/>
          </w:tcPr>
          <w:p w14:paraId="58928F88" w14:textId="21D696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3CF6893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FBB03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AA32922" w14:textId="7F2D63FB"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706DD551" w14:textId="48DC7EEC"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w:t>
            </w:r>
            <w:r w:rsidR="00EA75E8" w:rsidRPr="00292CB0">
              <w:rPr>
                <w:sz w:val="16"/>
                <w:szCs w:val="16"/>
              </w:rPr>
              <w:t xml:space="preserve"> už bola schválená</w:t>
            </w:r>
          </w:p>
          <w:p w14:paraId="71A05827" w14:textId="48FCA5F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62C25C" w14:textId="0A1FE54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AC7165D" w14:textId="376582EB"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BF12F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92D5B66" w14:textId="649B54CC"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6C51AB3" w14:textId="4AC416C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1" w:history="1">
              <w:r w:rsidRPr="00292CB0">
                <w:rPr>
                  <w:rStyle w:val="Hypertextovprepojenie"/>
                  <w:rFonts w:asciiTheme="minorHAnsi" w:hAnsiTheme="minorHAnsi" w:cstheme="minorHAnsi"/>
                  <w:color w:val="auto"/>
                  <w:sz w:val="16"/>
                  <w:szCs w:val="16"/>
                </w:rPr>
                <w:t>https://www.crz.gov.sk/</w:t>
              </w:r>
            </w:hyperlink>
          </w:p>
        </w:tc>
      </w:tr>
      <w:tr w:rsidR="00292CB0" w:rsidRPr="00292CB0" w14:paraId="5841B8E9" w14:textId="77777777" w:rsidTr="002A120B">
        <w:trPr>
          <w:trHeight w:val="284"/>
        </w:trPr>
        <w:tc>
          <w:tcPr>
            <w:tcW w:w="200" w:type="pct"/>
            <w:shd w:val="clear" w:color="auto" w:fill="FFFFFF" w:themeFill="background1"/>
            <w:vAlign w:val="center"/>
          </w:tcPr>
          <w:p w14:paraId="418505F4" w14:textId="30D3357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10DBAFF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56FAF8CA"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7527379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C8CB6B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4B0F28" w14:textId="41866832"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39148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79DD1D6"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C87F965" w14:textId="4B79529C"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292CB0" w:rsidRDefault="00C7370E" w:rsidP="00C7370E">
            <w:pPr>
              <w:spacing w:after="0" w:line="240" w:lineRule="auto"/>
              <w:ind w:left="53"/>
              <w:jc w:val="both"/>
              <w:rPr>
                <w:rStyle w:val="markedcontent"/>
                <w:rFonts w:cstheme="minorHAnsi"/>
                <w:sz w:val="16"/>
                <w:szCs w:val="16"/>
              </w:rPr>
            </w:pPr>
          </w:p>
          <w:p w14:paraId="5D56839D"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2FE35E6" w14:textId="364D3C38"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669AD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14E1CCD3" w14:textId="36CFEA6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357B667D" w14:textId="0E5AC47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134E24" w14:textId="777128F2"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9D30EF"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8307D1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98E6EE9" w14:textId="67BFD6C0" w:rsidR="00C7370E" w:rsidRPr="00292CB0" w:rsidRDefault="00C7370E" w:rsidP="004800B7">
            <w:pPr>
              <w:pStyle w:val="Default"/>
              <w:keepLines/>
              <w:widowControl w:val="0"/>
              <w:numPr>
                <w:ilvl w:val="0"/>
                <w:numId w:val="256"/>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3C3D3D" w14:textId="77777777" w:rsidTr="002A120B">
        <w:trPr>
          <w:trHeight w:val="284"/>
        </w:trPr>
        <w:tc>
          <w:tcPr>
            <w:tcW w:w="200" w:type="pct"/>
            <w:shd w:val="clear" w:color="auto" w:fill="FFFFFF" w:themeFill="background1"/>
            <w:vAlign w:val="center"/>
          </w:tcPr>
          <w:p w14:paraId="230D2CC5" w14:textId="4FF3CD1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5F7D746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AE6C9E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FD3563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99EB399" w14:textId="77777777" w:rsidR="00C7370E" w:rsidRPr="00292CB0" w:rsidRDefault="00C7370E" w:rsidP="00C7370E">
            <w:pPr>
              <w:spacing w:after="0" w:line="240" w:lineRule="auto"/>
              <w:jc w:val="both"/>
              <w:rPr>
                <w:rFonts w:cstheme="minorHAnsi"/>
                <w:sz w:val="16"/>
                <w:szCs w:val="16"/>
              </w:rPr>
            </w:pPr>
          </w:p>
          <w:p w14:paraId="61A0681E"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685CE2F3" w14:textId="256F4C61"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F37B45" w14:textId="193AC2D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6EF169" w14:textId="0FB13407"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59BFBB18"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6CF59B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36D2A8" w14:textId="6DC3800F" w:rsidR="00C7370E" w:rsidRPr="00292CB0" w:rsidRDefault="00C7370E" w:rsidP="004800B7">
            <w:pPr>
              <w:pStyle w:val="Default"/>
              <w:keepLines/>
              <w:widowControl w:val="0"/>
              <w:numPr>
                <w:ilvl w:val="0"/>
                <w:numId w:val="239"/>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541F489" w14:textId="77777777" w:rsidTr="002A120B">
        <w:trPr>
          <w:trHeight w:val="284"/>
        </w:trPr>
        <w:tc>
          <w:tcPr>
            <w:tcW w:w="200" w:type="pct"/>
            <w:shd w:val="clear" w:color="auto" w:fill="FFFFFF" w:themeFill="background1"/>
            <w:vAlign w:val="center"/>
          </w:tcPr>
          <w:p w14:paraId="79A6F763" w14:textId="7D91ADA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13.</w:t>
            </w:r>
          </w:p>
        </w:tc>
        <w:tc>
          <w:tcPr>
            <w:tcW w:w="4800" w:type="pct"/>
            <w:shd w:val="clear" w:color="auto" w:fill="FFFFFF" w:themeFill="background1"/>
            <w:vAlign w:val="center"/>
          </w:tcPr>
          <w:p w14:paraId="6E4EF19A"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659785DF"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00F7AFA1"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201F716E" w14:textId="03B22CE5"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714F4A12"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5C81EEB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F2796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285F3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7045F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43A2B24" w14:textId="77777777"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695E650" w14:textId="77777777"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56D82DC" w14:textId="47FA5116" w:rsidR="00C7370E" w:rsidRPr="00292CB0" w:rsidRDefault="00C7370E" w:rsidP="004800B7">
            <w:pPr>
              <w:pStyle w:val="Odsekzoznamu"/>
              <w:numPr>
                <w:ilvl w:val="0"/>
                <w:numId w:val="242"/>
              </w:numPr>
              <w:spacing w:after="0" w:line="240" w:lineRule="auto"/>
              <w:ind w:left="218" w:hanging="218"/>
              <w:jc w:val="both"/>
              <w:rPr>
                <w:rFonts w:cstheme="minorHAnsi"/>
                <w:b/>
                <w:sz w:val="18"/>
                <w:szCs w:val="18"/>
              </w:rPr>
            </w:pPr>
            <w:r w:rsidRPr="00292CB0">
              <w:rPr>
                <w:rFonts w:cstheme="minorHAnsi"/>
                <w:sz w:val="16"/>
                <w:szCs w:val="16"/>
              </w:rPr>
              <w:lastRenderedPageBreak/>
              <w:t>Oznámenie o registrácii prevádzkovateľa v ekologickej poľnohospodárskej výrobe</w:t>
            </w:r>
            <w:r w:rsidRPr="00292CB0">
              <w:rPr>
                <w:rFonts w:cstheme="minorHAnsi"/>
                <w:bCs/>
                <w:sz w:val="16"/>
                <w:szCs w:val="16"/>
              </w:rPr>
              <w:t xml:space="preserve"> - príloha na preukázanie splnenia kritéria musí  byť predložená riadne spolu so </w:t>
            </w:r>
            <w:proofErr w:type="spellStart"/>
            <w:r w:rsidRPr="00292CB0">
              <w:rPr>
                <w:rFonts w:cstheme="minorHAnsi"/>
                <w:bCs/>
                <w:sz w:val="16"/>
                <w:szCs w:val="16"/>
              </w:rPr>
              <w:t>ŽoNFP</w:t>
            </w:r>
            <w:proofErr w:type="spellEnd"/>
            <w:r w:rsidRPr="00292CB0">
              <w:rPr>
                <w:rFonts w:cstheme="minorHAnsi"/>
                <w:bCs/>
                <w:sz w:val="16"/>
                <w:szCs w:val="16"/>
              </w:rPr>
              <w:t xml:space="preserve">, resp. najneskôr ku dňu doplnenia chýbajúcich náležitostí na základe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MAS.V prípade predloženia prílohy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 zmysle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32B38A71" w14:textId="77777777" w:rsidTr="006C2422">
        <w:trPr>
          <w:trHeight w:val="340"/>
        </w:trPr>
        <w:tc>
          <w:tcPr>
            <w:tcW w:w="5000" w:type="pct"/>
            <w:gridSpan w:val="2"/>
            <w:shd w:val="clear" w:color="auto" w:fill="auto"/>
            <w:vAlign w:val="center"/>
          </w:tcPr>
          <w:p w14:paraId="76338CF5" w14:textId="6606967E"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40734AC" w14:textId="77777777" w:rsidTr="006C2422">
        <w:trPr>
          <w:trHeight w:val="340"/>
        </w:trPr>
        <w:tc>
          <w:tcPr>
            <w:tcW w:w="5000" w:type="pct"/>
            <w:gridSpan w:val="2"/>
            <w:shd w:val="clear" w:color="auto" w:fill="auto"/>
            <w:vAlign w:val="center"/>
          </w:tcPr>
          <w:p w14:paraId="5A97FE64" w14:textId="1527BF9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46F6FFDD" w14:textId="77777777" w:rsidTr="00B30B20">
        <w:trPr>
          <w:trHeight w:val="340"/>
        </w:trPr>
        <w:tc>
          <w:tcPr>
            <w:tcW w:w="200" w:type="pct"/>
            <w:shd w:val="clear" w:color="auto" w:fill="FFF2CC" w:themeFill="accent4" w:themeFillTint="33"/>
          </w:tcPr>
          <w:p w14:paraId="5ADBE02C" w14:textId="5B6151F3"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1C2BDC5" w14:textId="15DBCE0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A99A86A" w14:textId="77777777" w:rsidTr="009649CB">
        <w:trPr>
          <w:trHeight w:val="340"/>
        </w:trPr>
        <w:tc>
          <w:tcPr>
            <w:tcW w:w="200" w:type="pct"/>
            <w:shd w:val="clear" w:color="auto" w:fill="FFFFFF" w:themeFill="background1"/>
            <w:vAlign w:val="center"/>
          </w:tcPr>
          <w:p w14:paraId="248DD4E8" w14:textId="1AC74BB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E8D608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20BDF17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31E53FD1"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2CE09BF"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7558AF89"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66532217"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3FF8E182" w14:textId="4DCF175C"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F00F8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9902C3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5DB370A" w14:textId="4D1BAAC4"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5DB4B09" w14:textId="12A00DB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90616A8" w14:textId="7E87021C"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5B16D0" w14:textId="3E9D104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D87049A" w14:textId="227407A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857708E" w14:textId="3611151D"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1DD873A" w14:textId="4F6F9C2A"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2B63539" w14:textId="77777777" w:rsidTr="00205BB5">
        <w:trPr>
          <w:trHeight w:val="340"/>
        </w:trPr>
        <w:tc>
          <w:tcPr>
            <w:tcW w:w="200" w:type="pct"/>
            <w:shd w:val="clear" w:color="auto" w:fill="FFFFFF" w:themeFill="background1"/>
            <w:vAlign w:val="center"/>
          </w:tcPr>
          <w:p w14:paraId="0537477F" w14:textId="73995EC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62DCC7E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AED9E4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18DD7D22" w14:textId="0CAE88D3"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nových  a rekonštrukciu a modernizáciu ustajňovacích priestorov HD, </w:t>
            </w:r>
            <w:proofErr w:type="spellStart"/>
            <w:r w:rsidRPr="00292CB0">
              <w:rPr>
                <w:rFonts w:cstheme="minorHAnsi"/>
                <w:sz w:val="16"/>
                <w:szCs w:val="16"/>
              </w:rPr>
              <w:t>dojární</w:t>
            </w:r>
            <w:proofErr w:type="spellEnd"/>
            <w:r w:rsidRPr="00292CB0">
              <w:rPr>
                <w:rFonts w:cstheme="minorHAnsi"/>
                <w:sz w:val="16"/>
                <w:szCs w:val="16"/>
              </w:rPr>
              <w:t xml:space="preserve">, </w:t>
            </w:r>
            <w:proofErr w:type="spellStart"/>
            <w:r w:rsidRPr="00292CB0">
              <w:rPr>
                <w:rFonts w:cstheme="minorHAnsi"/>
                <w:sz w:val="16"/>
                <w:szCs w:val="16"/>
              </w:rPr>
              <w:t>ovčínov</w:t>
            </w:r>
            <w:proofErr w:type="spellEnd"/>
            <w:r w:rsidRPr="00292CB0">
              <w:rPr>
                <w:rFonts w:cstheme="minorHAns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 </w:t>
            </w:r>
          </w:p>
          <w:p w14:paraId="04164072" w14:textId="44950686"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64B306A4"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výstavba hnojných koncoviek, nákup alebo výstavba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4312A861"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 stroje, náradie, automobily spojené so živočíšnou výrobou,</w:t>
            </w:r>
          </w:p>
          <w:p w14:paraId="3DD2732C"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ostatné nezaradené v písm. a) až d),</w:t>
            </w:r>
          </w:p>
          <w:p w14:paraId="4D9921F8"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žiadateľ kritérium nesplnil.</w:t>
            </w:r>
          </w:p>
          <w:p w14:paraId="0688006B" w14:textId="32A7842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84CDE2" w14:textId="047EFE8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3DB15BE" w14:textId="77777777"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7AC918FD" w14:textId="43E6AF4E"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27192DEE" w14:textId="0909027A"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Dokument o počte zvierat z webového sídla: Centrálna evidencia hospodárskych zvierat k 31.12., roku predchádzajúcemu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B06C0C9" w14:textId="6131A3F1"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45F08C16" w14:textId="27E4DD0D"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6C727C9" w14:textId="2EC8D01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1885524" w14:textId="322FA06A"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6371BE0" w14:textId="128E05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C945CBB" w14:textId="1F472D2D" w:rsidR="00C7370E" w:rsidRPr="00292CB0" w:rsidRDefault="00C7370E" w:rsidP="000E4642">
            <w:pPr>
              <w:pStyle w:val="Default"/>
              <w:keepLines/>
              <w:widowControl w:val="0"/>
              <w:numPr>
                <w:ilvl w:val="0"/>
                <w:numId w:val="48"/>
              </w:numPr>
              <w:ind w:left="213" w:hanging="213"/>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Výpis z CEHZ o počte zvierat </w:t>
            </w:r>
            <w:r w:rsidRPr="00292CB0">
              <w:rPr>
                <w:rFonts w:asciiTheme="minorHAnsi" w:hAnsiTheme="minorHAnsi" w:cstheme="minorHAnsi"/>
                <w:color w:val="auto"/>
                <w:sz w:val="16"/>
                <w:szCs w:val="16"/>
              </w:rPr>
              <w:t xml:space="preserve">k 31.12., roku predchádzajúcemu podaniu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bCs/>
                <w:color w:val="auto"/>
                <w:sz w:val="16"/>
                <w:szCs w:val="16"/>
              </w:rPr>
              <w:t xml:space="preserve"> a/alebo v</w:t>
            </w:r>
            <w:r w:rsidRPr="00292CB0">
              <w:rPr>
                <w:rFonts w:asciiTheme="minorHAnsi" w:hAnsiTheme="minorHAnsi" w:cstheme="minorHAnsi"/>
                <w:color w:val="auto"/>
                <w:sz w:val="16"/>
                <w:szCs w:val="16"/>
              </w:rPr>
              <w:t>ýpis z CEHZ o počte včelstiev</w:t>
            </w:r>
            <w:r w:rsidRPr="00292CB0">
              <w:rPr>
                <w:rFonts w:asciiTheme="minorHAnsi" w:hAnsiTheme="minorHAnsi" w:cstheme="minorHAnsi"/>
                <w:bCs/>
                <w:color w:val="auto"/>
                <w:sz w:val="16"/>
                <w:szCs w:val="16"/>
              </w:rPr>
              <w:t xml:space="preserve">  - príloha na preukázanie splnenia kritéria musia byť predložená riadne spolu </w:t>
            </w:r>
            <w:r w:rsidRPr="00292CB0">
              <w:rPr>
                <w:rFonts w:asciiTheme="minorHAnsi" w:hAnsiTheme="minorHAnsi" w:cs="Calibri"/>
                <w:bCs/>
                <w:color w:val="auto"/>
                <w:sz w:val="16"/>
                <w:szCs w:val="16"/>
              </w:rPr>
              <w:t xml:space="preserve"> so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resp. najneskôr ku dňu doplnenia chýbajúcich náležitostí na základe prvej výzvy na doplnenie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zo strany príslušnej MAS.V prípade predloženia prílohy ku dňu doplnenia chýbajúcich náležitostí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v zmysle prvej výzvy na doplnenie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zo strany príslušnej MAS je možné, aby prílohy boli vypracované (podpísané) aj po termíne predloženia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najneskôr ku dňu doplnenia chýbajúcich náležitostí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w:t>
            </w:r>
          </w:p>
        </w:tc>
      </w:tr>
      <w:tr w:rsidR="00292CB0" w:rsidRPr="00292CB0" w14:paraId="5AB28832" w14:textId="77777777" w:rsidTr="00205BB5">
        <w:trPr>
          <w:trHeight w:val="340"/>
        </w:trPr>
        <w:tc>
          <w:tcPr>
            <w:tcW w:w="200" w:type="pct"/>
            <w:shd w:val="clear" w:color="auto" w:fill="FFFFFF" w:themeFill="background1"/>
            <w:vAlign w:val="center"/>
          </w:tcPr>
          <w:p w14:paraId="3C39FFD7" w14:textId="45E420E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44E6348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4E7A8E3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4EAEA60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2430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620C2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C781B9E" w14:textId="50E56AD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46C836C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6DC891B0" w14:textId="052E79AD"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89FDA1" w14:textId="25A990D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42882D" w14:textId="480D802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AC354" w14:textId="01361D1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7053D22A" w14:textId="15EDD7DA"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D65B70" w14:textId="77777777" w:rsidTr="00205BB5">
        <w:trPr>
          <w:trHeight w:val="340"/>
        </w:trPr>
        <w:tc>
          <w:tcPr>
            <w:tcW w:w="200" w:type="pct"/>
            <w:shd w:val="clear" w:color="auto" w:fill="FFFFFF" w:themeFill="background1"/>
            <w:vAlign w:val="center"/>
          </w:tcPr>
          <w:p w14:paraId="5113081A" w14:textId="2D7726D0"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17C9479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1FCD55E9"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65997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BBE6C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351D8BB"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5F43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54DEB1E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E5B67C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3A8D8A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4F8BF0F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B3C600D" w14:textId="7543B45E"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3D8DEA" w14:textId="6987A25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430BDE" w14:textId="3EED0A6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9F5F77C" w14:textId="50C55B3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681779B" w14:textId="7048F9D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73C1174" w14:textId="77777777" w:rsidTr="00205BB5">
        <w:trPr>
          <w:trHeight w:val="340"/>
        </w:trPr>
        <w:tc>
          <w:tcPr>
            <w:tcW w:w="200" w:type="pct"/>
            <w:shd w:val="clear" w:color="auto" w:fill="FFFFFF" w:themeFill="background1"/>
            <w:vAlign w:val="center"/>
          </w:tcPr>
          <w:p w14:paraId="36C8FAC6" w14:textId="3EEFC0D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66FF553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6C74162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3C83092C"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2 a viac pracovných úväzkov minimálne na 1 rok,  </w:t>
            </w:r>
          </w:p>
          <w:p w14:paraId="0A03B49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a ½ pracovného úväzku  minimálne na 1 rok,  </w:t>
            </w:r>
          </w:p>
          <w:p w14:paraId="4B33523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pracovný úväzok minimálne na 1 rok,  </w:t>
            </w:r>
          </w:p>
          <w:p w14:paraId="0AE576D3"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½ pracovného úväzku minimálne na 1 rok,  </w:t>
            </w:r>
          </w:p>
          <w:p w14:paraId="200C3FA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lastRenderedPageBreak/>
              <w:t>žiadateľ nevytvorí žiadny pracovný úväzok.</w:t>
            </w:r>
          </w:p>
          <w:p w14:paraId="10F238E5" w14:textId="77777777" w:rsidR="00C7370E" w:rsidRPr="00292CB0" w:rsidRDefault="00C7370E" w:rsidP="00C7370E">
            <w:pPr>
              <w:spacing w:after="0" w:line="240" w:lineRule="auto"/>
              <w:ind w:left="-11"/>
              <w:jc w:val="both"/>
              <w:rPr>
                <w:rFonts w:cstheme="minorHAnsi"/>
                <w:sz w:val="16"/>
                <w:szCs w:val="16"/>
              </w:rPr>
            </w:pPr>
          </w:p>
          <w:p w14:paraId="377D53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8F72232" w14:textId="513B02B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7B97820" w14:textId="3729DD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8AC334"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06F53A4"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9E8ABCB" w14:textId="557D9BD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0205955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62CFEE9" w14:textId="25BBBE1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6339FFD9" w14:textId="77777777" w:rsidTr="00B30B20">
        <w:trPr>
          <w:trHeight w:val="340"/>
        </w:trPr>
        <w:tc>
          <w:tcPr>
            <w:tcW w:w="200" w:type="pct"/>
            <w:shd w:val="clear" w:color="auto" w:fill="FFF2CC" w:themeFill="accent4" w:themeFillTint="33"/>
          </w:tcPr>
          <w:p w14:paraId="08D4AE95" w14:textId="352E2DA4"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D940969" w14:textId="79033C3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17A2BC7" w14:textId="77777777" w:rsidTr="00205BB5">
        <w:trPr>
          <w:trHeight w:val="340"/>
        </w:trPr>
        <w:tc>
          <w:tcPr>
            <w:tcW w:w="200" w:type="pct"/>
            <w:shd w:val="clear" w:color="auto" w:fill="FFFFFF" w:themeFill="background1"/>
            <w:vAlign w:val="center"/>
          </w:tcPr>
          <w:p w14:paraId="4A577C27" w14:textId="4E9DBE7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17EB7F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4075B95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1977C1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B8096B0"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2F219BF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3769AEF2"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C694DAE"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1ED60F4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469B25D1" w14:textId="209B81A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9069B44" w14:textId="67CB32D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6ECF15" w14:textId="3EE652C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5D2760" w14:textId="1DC9844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C1E4FA" w14:textId="3121FF8F"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38D517D" w14:textId="77777777" w:rsidTr="00205BB5">
        <w:trPr>
          <w:trHeight w:val="340"/>
        </w:trPr>
        <w:tc>
          <w:tcPr>
            <w:tcW w:w="200" w:type="pct"/>
            <w:shd w:val="clear" w:color="auto" w:fill="FFFFFF" w:themeFill="background1"/>
            <w:vAlign w:val="center"/>
          </w:tcPr>
          <w:p w14:paraId="4337C4B9" w14:textId="0D2ABB8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28AF9DA7" w14:textId="38DE973B"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933D7B" w14:textId="592CD9E2" w:rsidR="00C7370E" w:rsidRPr="00292CB0" w:rsidRDefault="00C7370E" w:rsidP="00C7370E">
            <w:pPr>
              <w:spacing w:after="0" w:line="240" w:lineRule="auto"/>
              <w:rPr>
                <w:rFonts w:cstheme="minorHAnsi"/>
                <w:sz w:val="18"/>
                <w:szCs w:val="18"/>
              </w:rPr>
            </w:pPr>
            <w:r w:rsidRPr="00292CB0">
              <w:rPr>
                <w:rFonts w:cstheme="minorHAnsi"/>
                <w:sz w:val="18"/>
                <w:szCs w:val="18"/>
              </w:rPr>
              <w:t>Žiadateľ obhospodaroval minimálne 50 % pôdy v znevýhodnených oblastiach a/alebo v zraniteľných oblastiach</w:t>
            </w:r>
          </w:p>
          <w:p w14:paraId="5EAA67D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4A5F240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EF6413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082FB9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29DB607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011BF20" w14:textId="5CFE338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23DE2A69" w14:textId="77777777" w:rsidR="00C7370E" w:rsidRPr="00292CB0" w:rsidRDefault="00C7370E" w:rsidP="009F1D61">
            <w:pPr>
              <w:pStyle w:val="Odsekzoznamu"/>
              <w:numPr>
                <w:ilvl w:val="0"/>
                <w:numId w:val="98"/>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0DB452"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1CB6D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43F49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1DB8BF3D" w14:textId="1F1EB77D"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778B1456" w14:textId="77777777" w:rsidTr="00205BB5">
        <w:trPr>
          <w:trHeight w:val="340"/>
        </w:trPr>
        <w:tc>
          <w:tcPr>
            <w:tcW w:w="200" w:type="pct"/>
            <w:shd w:val="clear" w:color="auto" w:fill="FFFFFF" w:themeFill="background1"/>
            <w:vAlign w:val="center"/>
          </w:tcPr>
          <w:p w14:paraId="5FA9F3CF" w14:textId="19098F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45A7674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4230FAA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6C0CFB43" w14:textId="4BA16B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49101953" w14:textId="0AE89433"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 xml:space="preserve">, </w:t>
            </w:r>
            <w:r w:rsidR="00EA75E8" w:rsidRPr="00292CB0">
              <w:rPr>
                <w:sz w:val="16"/>
                <w:szCs w:val="16"/>
              </w:rPr>
              <w:t xml:space="preserve"> už bola schválená</w:t>
            </w:r>
          </w:p>
          <w:p w14:paraId="197F5CE6" w14:textId="1F47A5D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1BA604"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BCC5B7" w14:textId="1CF99CB6"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947160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AA8A34B" w14:textId="07AB75E4"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CDE4F09" w14:textId="1E8EBB16"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2" w:history="1">
              <w:r w:rsidRPr="00292CB0">
                <w:rPr>
                  <w:rStyle w:val="Hypertextovprepojenie"/>
                  <w:rFonts w:asciiTheme="minorHAnsi" w:hAnsiTheme="minorHAnsi" w:cstheme="minorHAnsi"/>
                  <w:color w:val="auto"/>
                  <w:sz w:val="16"/>
                  <w:szCs w:val="16"/>
                </w:rPr>
                <w:t>https://www.crz.gov.sk/</w:t>
              </w:r>
            </w:hyperlink>
          </w:p>
        </w:tc>
      </w:tr>
      <w:tr w:rsidR="00292CB0" w:rsidRPr="00292CB0" w14:paraId="7194CE99" w14:textId="77777777" w:rsidTr="00205BB5">
        <w:trPr>
          <w:trHeight w:val="340"/>
        </w:trPr>
        <w:tc>
          <w:tcPr>
            <w:tcW w:w="200" w:type="pct"/>
            <w:shd w:val="clear" w:color="auto" w:fill="FFFFFF" w:themeFill="background1"/>
            <w:vAlign w:val="center"/>
          </w:tcPr>
          <w:p w14:paraId="0EBB1E68" w14:textId="76CFEC39"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603A27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008425B5"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68A751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5EB465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DF6866B"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58F98C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00E5D9D3"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0CE235F8"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292CB0" w:rsidRDefault="00C7370E" w:rsidP="00C7370E">
            <w:pPr>
              <w:spacing w:after="0" w:line="240" w:lineRule="auto"/>
              <w:ind w:left="53"/>
              <w:jc w:val="both"/>
              <w:rPr>
                <w:rStyle w:val="markedcontent"/>
                <w:rFonts w:cstheme="minorHAnsi"/>
                <w:sz w:val="16"/>
                <w:szCs w:val="16"/>
              </w:rPr>
            </w:pPr>
          </w:p>
          <w:p w14:paraId="54750CA8"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A03DDE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65A71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480A318" w14:textId="19E99B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FD9EB1" w14:textId="4D03B2D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9DE64F" w14:textId="1695F9E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FC4715"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1495D2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43B572" w14:textId="0A6D0AC4" w:rsidR="00C7370E" w:rsidRPr="00292CB0" w:rsidRDefault="00C7370E" w:rsidP="004800B7">
            <w:pPr>
              <w:pStyle w:val="Default"/>
              <w:keepLines/>
              <w:widowControl w:val="0"/>
              <w:numPr>
                <w:ilvl w:val="0"/>
                <w:numId w:val="24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C8E609" w14:textId="77777777" w:rsidTr="00D56790">
        <w:trPr>
          <w:trHeight w:val="340"/>
        </w:trPr>
        <w:tc>
          <w:tcPr>
            <w:tcW w:w="200" w:type="pct"/>
            <w:shd w:val="clear" w:color="auto" w:fill="FFFFFF" w:themeFill="background1"/>
            <w:vAlign w:val="center"/>
          </w:tcPr>
          <w:p w14:paraId="7DFB7061" w14:textId="0340274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5EB99965"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113E99A0"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2998521D"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45622928" w14:textId="017C7649"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1D1B294"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8A7FD1E" w14:textId="5011263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BAF4BD" w14:textId="166CC7D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DAA047" w14:textId="1169069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5EF112E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 xml:space="preserve">Spôsob overenia </w:t>
            </w:r>
          </w:p>
          <w:p w14:paraId="1029A93C" w14:textId="31479549"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94E1899" w14:textId="4291D7E3"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550047C" w14:textId="4B625D21" w:rsidR="00C7370E" w:rsidRPr="00292CB0" w:rsidRDefault="00C7370E" w:rsidP="004800B7">
            <w:pPr>
              <w:pStyle w:val="Odsekzoznamu"/>
              <w:numPr>
                <w:ilvl w:val="0"/>
                <w:numId w:val="257"/>
              </w:numPr>
              <w:spacing w:after="0" w:line="240" w:lineRule="auto"/>
              <w:ind w:left="213" w:hanging="213"/>
              <w:jc w:val="both"/>
              <w:rPr>
                <w:rFonts w:cstheme="minorHAnsi"/>
                <w:bCs/>
                <w:sz w:val="16"/>
                <w:szCs w:val="16"/>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za predchádzajúce dva roky pred dátumom podania </w:t>
            </w:r>
            <w:proofErr w:type="spellStart"/>
            <w:r w:rsidRPr="00292CB0">
              <w:rPr>
                <w:rFonts w:cstheme="minorHAnsi"/>
                <w:bCs/>
                <w:sz w:val="16"/>
                <w:szCs w:val="16"/>
              </w:rPr>
              <w:t>ŽoNFP</w:t>
            </w:r>
            <w:proofErr w:type="spellEnd"/>
            <w:r w:rsidRPr="00292CB0">
              <w:rPr>
                <w:rFonts w:cstheme="minorHAnsi"/>
                <w:bCs/>
                <w:sz w:val="16"/>
                <w:szCs w:val="16"/>
              </w:rPr>
              <w:t xml:space="preserve"> - príloha na preukázanie splnenia kritéria musí byť predložená riadne spolu so </w:t>
            </w:r>
            <w:proofErr w:type="spellStart"/>
            <w:r w:rsidRPr="00292CB0">
              <w:rPr>
                <w:rFonts w:cstheme="minorHAnsi"/>
                <w:bCs/>
                <w:sz w:val="16"/>
                <w:szCs w:val="16"/>
              </w:rPr>
              <w:t>ŽoNFP</w:t>
            </w:r>
            <w:proofErr w:type="spellEnd"/>
            <w:r w:rsidRPr="00292CB0">
              <w:rPr>
                <w:rFonts w:cstheme="minorHAnsi"/>
                <w:bCs/>
                <w:sz w:val="16"/>
                <w:szCs w:val="16"/>
              </w:rPr>
              <w:t xml:space="preserve">, resp. najneskôr ku dňu doplnenia chýbajúcich náležitostí na základe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MAS.V prípade predloženia prílohy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 zmysle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3302313A" w14:textId="77777777" w:rsidTr="00D56790">
        <w:trPr>
          <w:trHeight w:val="340"/>
        </w:trPr>
        <w:tc>
          <w:tcPr>
            <w:tcW w:w="200" w:type="pct"/>
            <w:shd w:val="clear" w:color="auto" w:fill="FFFFFF" w:themeFill="background1"/>
            <w:vAlign w:val="center"/>
          </w:tcPr>
          <w:p w14:paraId="4D05AF3A" w14:textId="326288F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7065332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567EB3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7BF4E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141FFEE" w14:textId="77777777" w:rsidR="00C7370E" w:rsidRPr="00292CB0" w:rsidRDefault="00C7370E" w:rsidP="00C7370E">
            <w:pPr>
              <w:spacing w:after="0" w:line="240" w:lineRule="auto"/>
              <w:jc w:val="both"/>
              <w:rPr>
                <w:rFonts w:cstheme="minorHAnsi"/>
                <w:sz w:val="16"/>
                <w:szCs w:val="16"/>
              </w:rPr>
            </w:pPr>
          </w:p>
          <w:p w14:paraId="4C042068"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55C128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1DAF99D" w14:textId="3A1D877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F144FED" w14:textId="1AF81E9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03B5608F"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E61B0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1F9B0D9" w14:textId="25B0DF76" w:rsidR="00C7370E" w:rsidRPr="00292CB0" w:rsidRDefault="00C7370E" w:rsidP="004800B7">
            <w:pPr>
              <w:pStyle w:val="Odsekzoznamu"/>
              <w:numPr>
                <w:ilvl w:val="0"/>
                <w:numId w:val="243"/>
              </w:numPr>
              <w:spacing w:after="0" w:line="240" w:lineRule="auto"/>
              <w:ind w:left="218" w:hanging="218"/>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F464D2" w14:textId="77777777" w:rsidTr="00AC636D">
        <w:trPr>
          <w:trHeight w:val="340"/>
        </w:trPr>
        <w:tc>
          <w:tcPr>
            <w:tcW w:w="5000" w:type="pct"/>
            <w:gridSpan w:val="2"/>
            <w:shd w:val="clear" w:color="auto" w:fill="auto"/>
            <w:vAlign w:val="center"/>
          </w:tcPr>
          <w:p w14:paraId="593F718F" w14:textId="6F1BE988"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AF17BC" w14:textId="77777777" w:rsidTr="00AC636D">
        <w:trPr>
          <w:trHeight w:val="340"/>
        </w:trPr>
        <w:tc>
          <w:tcPr>
            <w:tcW w:w="5000" w:type="pct"/>
            <w:gridSpan w:val="2"/>
            <w:shd w:val="clear" w:color="auto" w:fill="auto"/>
            <w:vAlign w:val="center"/>
          </w:tcPr>
          <w:p w14:paraId="7F7D86F3" w14:textId="7E0CC12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292CB0" w:rsidRDefault="00C7370E" w:rsidP="00C7370E">
            <w:pPr>
              <w:spacing w:after="0" w:line="240" w:lineRule="auto"/>
              <w:rPr>
                <w:rFonts w:cstheme="minorHAnsi"/>
                <w:b/>
                <w:i/>
                <w:sz w:val="16"/>
                <w:szCs w:val="16"/>
              </w:rPr>
            </w:pPr>
            <w:r w:rsidRPr="00292CB0">
              <w:rPr>
                <w:rFonts w:cstheme="minorHAnsi"/>
                <w:b/>
                <w:sz w:val="22"/>
                <w:szCs w:val="22"/>
              </w:rPr>
              <w:t xml:space="preserve">POVINNÉ KRITÉRIA - </w:t>
            </w:r>
            <w:r w:rsidRPr="00292CB0">
              <w:rPr>
                <w:rFonts w:cstheme="minorHAnsi"/>
                <w:b/>
                <w:sz w:val="22"/>
                <w:szCs w:val="22"/>
                <w:lang w:eastAsia="sk-SK"/>
              </w:rPr>
              <w:t xml:space="preserve">Oblasť 3: </w:t>
            </w:r>
            <w:r w:rsidRPr="00292CB0">
              <w:rPr>
                <w:rFonts w:cstheme="minorHAnsi"/>
                <w:b/>
                <w:sz w:val="22"/>
                <w:szCs w:val="22"/>
              </w:rPr>
              <w:t>Zlepšenie využívania závlah (zavlažovanie)</w:t>
            </w:r>
          </w:p>
        </w:tc>
      </w:tr>
      <w:tr w:rsidR="00292CB0" w:rsidRPr="00292CB0" w14:paraId="050A4101" w14:textId="77777777" w:rsidTr="00B30B20">
        <w:trPr>
          <w:trHeight w:val="284"/>
        </w:trPr>
        <w:tc>
          <w:tcPr>
            <w:tcW w:w="200" w:type="pct"/>
            <w:shd w:val="clear" w:color="auto" w:fill="FFF2CC" w:themeFill="accent4" w:themeFillTint="33"/>
          </w:tcPr>
          <w:p w14:paraId="50CC7787" w14:textId="6D803FF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77E148" w14:textId="361041F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3F09B4B" w14:textId="77777777" w:rsidTr="00D56790">
        <w:trPr>
          <w:trHeight w:val="284"/>
        </w:trPr>
        <w:tc>
          <w:tcPr>
            <w:tcW w:w="200" w:type="pct"/>
            <w:shd w:val="clear" w:color="auto" w:fill="FFFFFF" w:themeFill="background1"/>
            <w:vAlign w:val="center"/>
          </w:tcPr>
          <w:p w14:paraId="595A8EE0" w14:textId="7DB522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F50C68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18DCB8C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6A989AD"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1113947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aspoň jedno kritérium,</w:t>
            </w:r>
          </w:p>
          <w:p w14:paraId="3733017B"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obidve kritériá,</w:t>
            </w:r>
          </w:p>
          <w:p w14:paraId="3ACC8F4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nespĺňa ani jedno ekonomické kritérium.</w:t>
            </w:r>
          </w:p>
          <w:p w14:paraId="3F937BB7" w14:textId="297445A6"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B267E81"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CFFAD9"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79E7D3C" w14:textId="275B330D"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63753BF" w14:textId="24486B6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3947E0E" w14:textId="5F767C48"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2B4DDB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7EE2D3C9" w14:textId="02994549"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E3B55D" w14:textId="7E60C95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27E1C316" w14:textId="77777777" w:rsidR="00C7370E" w:rsidRPr="00292CB0" w:rsidRDefault="00C7370E" w:rsidP="00C7370E">
            <w:pPr>
              <w:pStyle w:val="Textpoznmkypodiarou"/>
              <w:spacing w:after="0" w:line="240" w:lineRule="auto"/>
              <w:rPr>
                <w:rFonts w:cstheme="minorHAnsi"/>
                <w:noProof/>
                <w:lang w:eastAsia="sk-SK"/>
              </w:rPr>
            </w:pPr>
            <w:r w:rsidRPr="00292CB0">
              <w:rPr>
                <w:rFonts w:cstheme="minorHAnsi"/>
                <w:sz w:val="16"/>
                <w:szCs w:val="16"/>
              </w:rPr>
              <w:t>Posúdenie životaschopnosti platí aspoň za jeden rok: za posledný uzatvorený rok, resp. predposledný uzatvorený rok.</w:t>
            </w:r>
          </w:p>
          <w:p w14:paraId="106453D4" w14:textId="64820301" w:rsidR="00890FD3"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B584017" w14:textId="77777777" w:rsidTr="00A147E5">
        <w:trPr>
          <w:trHeight w:val="284"/>
        </w:trPr>
        <w:tc>
          <w:tcPr>
            <w:tcW w:w="200" w:type="pct"/>
            <w:shd w:val="clear" w:color="auto" w:fill="FFFFFF" w:themeFill="background1"/>
            <w:vAlign w:val="center"/>
          </w:tcPr>
          <w:p w14:paraId="620E4E66" w14:textId="6A0225A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3D755C5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Zameranie projektu </w:t>
            </w:r>
          </w:p>
          <w:p w14:paraId="5A63B8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EB9BDE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 xml:space="preserve">existujúcich </w:t>
            </w:r>
            <w:r w:rsidRPr="00292CB0">
              <w:rPr>
                <w:rFonts w:cstheme="minorHAnsi"/>
                <w:sz w:val="16"/>
                <w:szCs w:val="16"/>
              </w:rPr>
              <w:t xml:space="preserve">zavlažovacích zariadení prenajatých, odkúpených alebo prevzatých od správcu závlah vo vlastníctve štátu vrátane koncových zariadení alebo </w:t>
            </w:r>
            <w:r w:rsidRPr="00292CB0">
              <w:rPr>
                <w:rFonts w:cstheme="minorHAnsi"/>
                <w:sz w:val="16"/>
                <w:szCs w:val="16"/>
                <w:u w:val="single"/>
              </w:rPr>
              <w:t>nových</w:t>
            </w:r>
            <w:r w:rsidRPr="00292CB0">
              <w:rPr>
                <w:rFonts w:cstheme="minorHAnsi"/>
                <w:sz w:val="16"/>
                <w:szCs w:val="16"/>
              </w:rPr>
              <w:t xml:space="preserve"> zavlažovacích zariadení vrátane koncových zariadení</w:t>
            </w:r>
            <w:r w:rsidRPr="00292CB0">
              <w:rPr>
                <w:rFonts w:cstheme="minorHAnsi"/>
                <w:b/>
                <w:sz w:val="16"/>
                <w:szCs w:val="16"/>
              </w:rPr>
              <w:t xml:space="preserve">, </w:t>
            </w:r>
            <w:r w:rsidRPr="00292CB0">
              <w:rPr>
                <w:rFonts w:cstheme="minorHAnsi"/>
                <w:sz w:val="16"/>
                <w:szCs w:val="16"/>
              </w:rPr>
              <w:t xml:space="preserve">pričom je vypočítaná predpokladaná úspora vody po zrealizovaní investície viac ako 10% vrátane, </w:t>
            </w:r>
          </w:p>
          <w:p w14:paraId="76B7190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existujúcich</w:t>
            </w:r>
            <w:r w:rsidRPr="00292CB0">
              <w:rPr>
                <w:rFonts w:cstheme="minorHAnsi"/>
                <w:sz w:val="16"/>
                <w:szCs w:val="16"/>
              </w:rPr>
              <w:t xml:space="preserve"> zavlažovacích zariadení prenajatých, odkúpených alebo prevzatých od správcu závlah vo vlastníctve štátu vrátane koncových zariadení alebo </w:t>
            </w:r>
            <w:r w:rsidRPr="00292CB0">
              <w:rPr>
                <w:rFonts w:cstheme="minorHAnsi"/>
                <w:sz w:val="16"/>
                <w:szCs w:val="16"/>
                <w:u w:val="single"/>
              </w:rPr>
              <w:t xml:space="preserve">nových </w:t>
            </w:r>
            <w:r w:rsidRPr="00292CB0">
              <w:rPr>
                <w:rFonts w:cstheme="minorHAnsi"/>
                <w:sz w:val="16"/>
                <w:szCs w:val="16"/>
              </w:rPr>
              <w:t xml:space="preserve">zavlažovacích zariadení vrátane koncových zariadení (ak nie je úspora vody viac ako 10%), </w:t>
            </w:r>
          </w:p>
          <w:p w14:paraId="6948717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rekonštrukciu alebo modernizáciu  existujúcich zavlažovacích zariadení prenajatých, odkúpených alebo prevzatých od správcu závlah vo vlastníctve štátu  vrátane koncových zariadení,</w:t>
            </w:r>
            <w:r w:rsidRPr="00292CB0" w:rsidDel="004D581E">
              <w:rPr>
                <w:rFonts w:cstheme="minorHAnsi"/>
                <w:sz w:val="16"/>
                <w:szCs w:val="16"/>
              </w:rPr>
              <w:t xml:space="preserve"> </w:t>
            </w:r>
          </w:p>
          <w:p w14:paraId="1B35E48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výstavbu resp. kúpu nových zariadení na kvapkovú resp. jej ekvivalentnú  závlahu,</w:t>
            </w:r>
          </w:p>
          <w:p w14:paraId="7D8D0A5F"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ostatné aktivity súvisiace so zavlažovaním nezaradené v písm. a) až d),</w:t>
            </w:r>
          </w:p>
          <w:p w14:paraId="26D3DDF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28F72586" w14:textId="77777777" w:rsidR="00C7370E" w:rsidRPr="00292CB0" w:rsidRDefault="00C7370E" w:rsidP="00C7370E">
            <w:pPr>
              <w:pStyle w:val="Odsekzoznamu"/>
              <w:spacing w:after="0" w:line="240" w:lineRule="auto"/>
              <w:ind w:left="273"/>
              <w:jc w:val="both"/>
              <w:rPr>
                <w:rFonts w:cstheme="minorHAnsi"/>
                <w:sz w:val="16"/>
                <w:szCs w:val="16"/>
              </w:rPr>
            </w:pPr>
          </w:p>
          <w:p w14:paraId="2C674286" w14:textId="279F74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106FD50A" w14:textId="77777777" w:rsidR="00C7370E" w:rsidRPr="00292CB0" w:rsidRDefault="00C7370E" w:rsidP="00C7370E">
            <w:pPr>
              <w:spacing w:after="0" w:line="240" w:lineRule="auto"/>
              <w:jc w:val="both"/>
              <w:rPr>
                <w:rFonts w:cstheme="minorHAnsi"/>
                <w:sz w:val="16"/>
                <w:szCs w:val="16"/>
              </w:rPr>
            </w:pPr>
          </w:p>
          <w:p w14:paraId="6AFE3301" w14:textId="77777777" w:rsidR="00C7370E" w:rsidRPr="00292CB0" w:rsidRDefault="00C7370E" w:rsidP="00C7370E">
            <w:pPr>
              <w:spacing w:after="0" w:line="240" w:lineRule="auto"/>
              <w:jc w:val="both"/>
              <w:rPr>
                <w:rFonts w:cstheme="minorHAnsi"/>
                <w:bCs/>
                <w:sz w:val="16"/>
                <w:szCs w:val="16"/>
                <w:u w:val="single"/>
              </w:rPr>
            </w:pPr>
            <w:r w:rsidRPr="00292CB0">
              <w:rPr>
                <w:rFonts w:cstheme="minorHAnsi"/>
                <w:bCs/>
                <w:sz w:val="16"/>
                <w:szCs w:val="16"/>
                <w:u w:val="single"/>
              </w:rPr>
              <w:t xml:space="preserve">V prípade, ak si žiadateľ deklaruje oprávnené náklady na ha </w:t>
            </w:r>
            <w:proofErr w:type="spellStart"/>
            <w:r w:rsidRPr="00292CB0">
              <w:rPr>
                <w:rFonts w:cstheme="minorHAnsi"/>
                <w:bCs/>
                <w:sz w:val="16"/>
                <w:szCs w:val="16"/>
                <w:u w:val="single"/>
              </w:rPr>
              <w:t>zavlažiteľnej</w:t>
            </w:r>
            <w:proofErr w:type="spellEnd"/>
            <w:r w:rsidRPr="00292CB0">
              <w:rPr>
                <w:rFonts w:cstheme="minorHAnsi"/>
                <w:bCs/>
                <w:sz w:val="16"/>
                <w:szCs w:val="16"/>
                <w:u w:val="single"/>
              </w:rPr>
              <w:t xml:space="preserve"> plochy (len ktorá je predmetom projektu):</w:t>
            </w:r>
          </w:p>
          <w:p w14:paraId="34F793CB" w14:textId="77777777" w:rsidR="00C7370E" w:rsidRPr="00292CB0" w:rsidRDefault="00C7370E" w:rsidP="00C7370E">
            <w:pPr>
              <w:spacing w:after="0" w:line="240" w:lineRule="auto"/>
              <w:jc w:val="both"/>
              <w:rPr>
                <w:rFonts w:cstheme="minorHAnsi"/>
                <w:sz w:val="16"/>
                <w:szCs w:val="16"/>
              </w:rPr>
            </w:pPr>
            <w:proofErr w:type="spellStart"/>
            <w:r w:rsidRPr="00292CB0">
              <w:rPr>
                <w:rFonts w:cstheme="minorHAnsi"/>
                <w:sz w:val="16"/>
                <w:szCs w:val="16"/>
              </w:rPr>
              <w:t>Zavlažiteľná</w:t>
            </w:r>
            <w:proofErr w:type="spellEnd"/>
            <w:r w:rsidRPr="00292CB0">
              <w:rPr>
                <w:rFonts w:cstheme="minorHAnsi"/>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292CB0" w:rsidRDefault="00C7370E" w:rsidP="00C7370E">
            <w:pPr>
              <w:suppressAutoHyphens/>
              <w:spacing w:after="0" w:line="240" w:lineRule="auto"/>
              <w:jc w:val="both"/>
              <w:rPr>
                <w:rFonts w:eastAsiaTheme="minorHAnsi" w:cstheme="minorHAnsi"/>
                <w:sz w:val="16"/>
                <w:szCs w:val="16"/>
              </w:rPr>
            </w:pPr>
            <w:r w:rsidRPr="00292CB0">
              <w:rPr>
                <w:rFonts w:eastAsiaTheme="minorHAnsi" w:cstheme="minorHAnsi"/>
                <w:bCs/>
                <w:sz w:val="16"/>
                <w:szCs w:val="16"/>
              </w:rPr>
              <w:t>Projekty, ktorých predmetom sú závlahové detaily, sú oprávnené, ak spĺňajú nasledovné podmienky, ktoré vyplývajú z článku 46 nariadenia EÚ č. 1305/2013:</w:t>
            </w:r>
          </w:p>
          <w:p w14:paraId="6D037634"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existuje merač spotreby vody na úrovni podporovanej investície alebo sa merač spotreby vody zavedie ako súčasť predmetnej investície,</w:t>
            </w:r>
          </w:p>
          <w:p w14:paraId="38DA8B92"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292CB0">
              <w:rPr>
                <w:rFonts w:cstheme="minorHAnsi"/>
                <w:bCs/>
                <w:sz w:val="16"/>
                <w:szCs w:val="16"/>
              </w:rPr>
              <w:t>Hydromeliorácií</w:t>
            </w:r>
            <w:proofErr w:type="spellEnd"/>
            <w:r w:rsidRPr="00292CB0">
              <w:rPr>
                <w:rFonts w:cstheme="minorHAnsi"/>
                <w:bCs/>
                <w:sz w:val="16"/>
                <w:szCs w:val="16"/>
              </w:rPr>
              <w:t xml:space="preserve"> š. p. s investíciou do závlahového detailu,</w:t>
            </w:r>
          </w:p>
          <w:p w14:paraId="3329426C"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292CB0">
              <w:rPr>
                <w:rFonts w:cstheme="minorHAnsi"/>
                <w:bCs/>
                <w:sz w:val="16"/>
                <w:szCs w:val="16"/>
              </w:rPr>
              <w:t>Hydromeliorácie</w:t>
            </w:r>
            <w:proofErr w:type="spellEnd"/>
            <w:r w:rsidRPr="00292CB0">
              <w:rPr>
                <w:rFonts w:cstheme="minorHAnsi"/>
                <w:bCs/>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292CB0" w:rsidRDefault="00C7370E" w:rsidP="00C7370E">
            <w:pPr>
              <w:spacing w:after="0" w:line="240" w:lineRule="auto"/>
              <w:jc w:val="both"/>
              <w:rPr>
                <w:rFonts w:cstheme="minorHAnsi"/>
                <w:sz w:val="16"/>
                <w:szCs w:val="16"/>
              </w:rPr>
            </w:pPr>
          </w:p>
          <w:p w14:paraId="20284312" w14:textId="133F81AA"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Výmera </w:t>
            </w:r>
            <w:proofErr w:type="spellStart"/>
            <w:r w:rsidRPr="00292CB0">
              <w:rPr>
                <w:rFonts w:cstheme="minorHAnsi"/>
                <w:sz w:val="16"/>
                <w:szCs w:val="16"/>
              </w:rPr>
              <w:t>zavlažiteľnej</w:t>
            </w:r>
            <w:proofErr w:type="spellEnd"/>
            <w:r w:rsidRPr="00292CB0">
              <w:rPr>
                <w:rFonts w:cstheme="minorHAnsi"/>
                <w:sz w:val="16"/>
                <w:szCs w:val="16"/>
              </w:rPr>
              <w:t xml:space="preserve"> poľnohospodárskej pôdy sa bude brať na základe potvrdenia správcu závlah roku predchádzajúcemu </w:t>
            </w:r>
            <w:r w:rsidR="009C6093" w:rsidRPr="00292CB0">
              <w:rPr>
                <w:rFonts w:cstheme="minorHAnsi"/>
                <w:sz w:val="16"/>
                <w:szCs w:val="16"/>
              </w:rPr>
              <w:t>vyhláseniu</w:t>
            </w:r>
            <w:r w:rsidRPr="00292CB0">
              <w:rPr>
                <w:rFonts w:cstheme="minorHAnsi"/>
                <w:sz w:val="16"/>
                <w:szCs w:val="16"/>
              </w:rPr>
              <w:t xml:space="preserve"> výzvy. </w:t>
            </w:r>
          </w:p>
          <w:p w14:paraId="43A1DC1C"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a SPU v Nitre) deklaruje veľkosť plochy projektom. Majetkové alebo personálne prepojenie sa skúma od 1.1. roku predchádzajúcemu vyhláseniu výzvy.</w:t>
            </w:r>
          </w:p>
          <w:p w14:paraId="3385FE75" w14:textId="77777777" w:rsidR="00C7370E" w:rsidRPr="00292CB0" w:rsidRDefault="00C7370E" w:rsidP="00C7370E">
            <w:pPr>
              <w:spacing w:after="0" w:line="240" w:lineRule="auto"/>
              <w:jc w:val="both"/>
              <w:rPr>
                <w:rFonts w:cstheme="minorHAnsi"/>
                <w:sz w:val="16"/>
                <w:szCs w:val="16"/>
              </w:rPr>
            </w:pPr>
          </w:p>
          <w:p w14:paraId="367F91A4"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u w:val="single"/>
              </w:rPr>
              <w:t>V prípade, ak sú projekty zamerané na zvýšenie efektivity využívania vody v poľnohospodárstve</w:t>
            </w:r>
            <w:r w:rsidRPr="00292CB0">
              <w:rPr>
                <w:rFonts w:cstheme="minorHAnsi"/>
                <w:bCs/>
                <w:sz w:val="16"/>
                <w:szCs w:val="16"/>
              </w:rPr>
              <w:t>, sú oprávnené len investície, ktoré spĺňajú nasledovné podmienky článku 46 nariadenia EÚ č. 1305/2013:</w:t>
            </w:r>
          </w:p>
          <w:p w14:paraId="570310D3"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sú podmienené existenciou merača spotreby vody na úrovni podporovanej investície alebo sa merač zavedie ako súčasť predmetnej investície</w:t>
            </w:r>
            <w:r w:rsidRPr="00292CB0" w:rsidDel="00F07A94">
              <w:rPr>
                <w:rFonts w:cstheme="minorHAnsi"/>
                <w:sz w:val="16"/>
                <w:szCs w:val="16"/>
              </w:rPr>
              <w:t xml:space="preserve"> </w:t>
            </w:r>
            <w:r w:rsidRPr="00292CB0">
              <w:rPr>
                <w:rFonts w:cstheme="minorHAnsi"/>
                <w:sz w:val="16"/>
                <w:szCs w:val="16"/>
              </w:rPr>
              <w:t>,</w:t>
            </w:r>
          </w:p>
          <w:p w14:paraId="2BA95D19"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lastRenderedPageBreak/>
              <w:t>investície do zlepšenia existujúcich závlahových systémov sú oprávnené, ak ex-</w:t>
            </w:r>
            <w:proofErr w:type="spellStart"/>
            <w:r w:rsidRPr="00292CB0">
              <w:rPr>
                <w:rFonts w:cstheme="minorHAnsi"/>
                <w:sz w:val="16"/>
                <w:szCs w:val="16"/>
              </w:rPr>
              <w:t>ante</w:t>
            </w:r>
            <w:proofErr w:type="spellEnd"/>
            <w:r w:rsidRPr="00292CB0">
              <w:rPr>
                <w:rFonts w:cstheme="minorHAnsi"/>
                <w:sz w:val="16"/>
                <w:szCs w:val="16"/>
              </w:rPr>
              <w:t xml:space="preserve"> posúdenie preukáže, že sa podľa technických parametrov predmetných existujúcich závlahových systémov dosiahne potenciálna úspora vody minimálne 5% až 25%.</w:t>
            </w:r>
            <w:r w:rsidRPr="00292CB0" w:rsidDel="00F07A94">
              <w:rPr>
                <w:rFonts w:cstheme="minorHAnsi"/>
                <w:sz w:val="16"/>
                <w:szCs w:val="16"/>
              </w:rPr>
              <w:t xml:space="preserve"> </w:t>
            </w:r>
            <w:r w:rsidRPr="00292CB0">
              <w:rPr>
                <w:rFonts w:cstheme="minorHAnsi"/>
                <w:sz w:val="16"/>
                <w:szCs w:val="16"/>
              </w:rPr>
              <w:t>.</w:t>
            </w:r>
          </w:p>
          <w:p w14:paraId="1B6557E2" w14:textId="77777777" w:rsidR="00C7370E" w:rsidRPr="00292CB0" w:rsidRDefault="00C7370E" w:rsidP="00C7370E">
            <w:pPr>
              <w:spacing w:after="0" w:line="240" w:lineRule="auto"/>
              <w:ind w:left="62"/>
              <w:rPr>
                <w:rFonts w:cstheme="minorHAnsi"/>
                <w:sz w:val="16"/>
                <w:szCs w:val="16"/>
              </w:rPr>
            </w:pPr>
            <w:r w:rsidRPr="00292CB0">
              <w:rPr>
                <w:rFonts w:cstheme="minorHAnsi"/>
                <w:sz w:val="16"/>
                <w:szCs w:val="16"/>
              </w:rPr>
              <w:t>Ak má investícia vplyv na útvary podzemnej alebo povrchovej vody, ktorej stav bol z dôvodov týkajúcich sa množstva vody označený v príslušnom pláne manažmentu povodia za menej ako dobrý</w:t>
            </w:r>
            <w:r w:rsidRPr="00292CB0" w:rsidDel="00F07A94">
              <w:rPr>
                <w:rFonts w:cstheme="minorHAnsi"/>
                <w:sz w:val="16"/>
                <w:szCs w:val="16"/>
              </w:rPr>
              <w:t xml:space="preserve"> </w:t>
            </w:r>
            <w:r w:rsidRPr="00292CB0">
              <w:rPr>
                <w:rFonts w:cstheme="minorHAnsi"/>
                <w:sz w:val="16"/>
                <w:szCs w:val="16"/>
              </w:rPr>
              <w:t>:</w:t>
            </w:r>
          </w:p>
          <w:p w14:paraId="19E93DBD" w14:textId="77777777"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292CB0" w:rsidRDefault="00C7370E" w:rsidP="00C7370E">
            <w:pPr>
              <w:spacing w:after="0" w:line="240" w:lineRule="auto"/>
              <w:jc w:val="both"/>
              <w:rPr>
                <w:rFonts w:cstheme="minorHAnsi"/>
                <w:sz w:val="16"/>
                <w:szCs w:val="16"/>
              </w:rPr>
            </w:pPr>
            <w:r w:rsidRPr="00292CB0">
              <w:rPr>
                <w:rFonts w:cstheme="minorHAnsi"/>
                <w:i/>
                <w:sz w:val="16"/>
                <w:szCs w:val="16"/>
                <w:lang w:eastAsia="sk-SK"/>
              </w:rPr>
              <w:t>Žiadna z podmienok uvedených v písm. b) sa neuplatňuje na investície do existujúcich závlahových systémov, ktoré majú vplyv len na energetickú efektívnosť;</w:t>
            </w:r>
            <w:r w:rsidRPr="00292CB0">
              <w:rPr>
                <w:rFonts w:cstheme="minorHAnsi"/>
                <w:i/>
                <w:sz w:val="16"/>
                <w:szCs w:val="16"/>
              </w:rPr>
              <w:t xml:space="preserve"> </w:t>
            </w:r>
            <w:r w:rsidRPr="00292CB0">
              <w:rPr>
                <w:rFonts w:cstheme="minorHAnsi"/>
                <w:i/>
                <w:sz w:val="16"/>
                <w:szCs w:val="16"/>
                <w:lang w:eastAsia="sk-SK"/>
              </w:rPr>
              <w:t>na vytvorenie rezervoáru (nádrže);</w:t>
            </w:r>
            <w:r w:rsidRPr="00292CB0">
              <w:rPr>
                <w:rFonts w:cstheme="minorHAnsi"/>
                <w:i/>
                <w:sz w:val="16"/>
                <w:szCs w:val="16"/>
              </w:rPr>
              <w:t xml:space="preserve"> </w:t>
            </w:r>
            <w:r w:rsidRPr="00292CB0">
              <w:rPr>
                <w:rFonts w:cstheme="minorHAnsi"/>
                <w:i/>
                <w:sz w:val="16"/>
                <w:szCs w:val="16"/>
                <w:lang w:eastAsia="sk-SK"/>
              </w:rPr>
              <w:t>do využívania recyklovanej vody, ktorá nemá vplyv na útvar podzemnej alebo povrchovej vody.</w:t>
            </w:r>
          </w:p>
          <w:p w14:paraId="23CE78ED"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Investícia, v dôsledku ktorej dôjde k čistému zväčšeniu zavlažovanej plochy</w:t>
            </w:r>
            <w:r w:rsidRPr="00292CB0">
              <w:rPr>
                <w:rStyle w:val="Odkaznapoznmkupodiarou"/>
                <w:rFonts w:cstheme="minorHAnsi"/>
                <w:sz w:val="16"/>
                <w:szCs w:val="16"/>
              </w:rPr>
              <w:footnoteReference w:id="13"/>
            </w:r>
            <w:r w:rsidRPr="00292CB0">
              <w:rPr>
                <w:rFonts w:cstheme="minorHAnsi"/>
                <w:sz w:val="16"/>
                <w:szCs w:val="16"/>
              </w:rPr>
              <w:t xml:space="preserve"> majúcej vplyv na daný útvar podzemnej alebo povrchovej vody, je oprávnená len ak:</w:t>
            </w:r>
            <w:r w:rsidRPr="00292CB0" w:rsidDel="00F07A94">
              <w:rPr>
                <w:rFonts w:cstheme="minorHAnsi"/>
                <w:sz w:val="16"/>
                <w:szCs w:val="16"/>
              </w:rPr>
              <w:t xml:space="preserve"> </w:t>
            </w:r>
          </w:p>
          <w:p w14:paraId="4301E707" w14:textId="77777777" w:rsidR="00C7370E" w:rsidRPr="00292CB0" w:rsidRDefault="00C7370E" w:rsidP="009F1D61">
            <w:pPr>
              <w:numPr>
                <w:ilvl w:val="0"/>
                <w:numId w:val="74"/>
              </w:numPr>
              <w:spacing w:after="0" w:line="240" w:lineRule="auto"/>
              <w:ind w:left="456" w:hanging="284"/>
              <w:rPr>
                <w:rFonts w:cstheme="minorHAnsi"/>
                <w:sz w:val="16"/>
                <w:szCs w:val="16"/>
              </w:rPr>
            </w:pPr>
            <w:r w:rsidRPr="00292CB0">
              <w:rPr>
                <w:rFonts w:cstheme="minorHAnsi"/>
                <w:sz w:val="16"/>
                <w:szCs w:val="16"/>
              </w:rPr>
              <w:t>stav vodného útvaru nebol z dôvodu týkajúceho sa množstva vody v príslušnom pláne manažmentu povodia označený za menej ako dobrý a</w:t>
            </w:r>
            <w:r w:rsidRPr="00292CB0" w:rsidDel="005429E0">
              <w:rPr>
                <w:rFonts w:cstheme="minorHAnsi"/>
                <w:sz w:val="16"/>
                <w:szCs w:val="16"/>
              </w:rPr>
              <w:t xml:space="preserve"> </w:t>
            </w:r>
            <w:r w:rsidRPr="00292CB0">
              <w:rPr>
                <w:rStyle w:val="Odkaznapoznmkupodiarou"/>
                <w:rFonts w:cstheme="minorHAnsi"/>
                <w:sz w:val="16"/>
                <w:szCs w:val="16"/>
              </w:rPr>
              <w:footnoteReference w:id="14"/>
            </w:r>
            <w:r w:rsidRPr="00292CB0">
              <w:rPr>
                <w:rFonts w:cstheme="minorHAnsi"/>
                <w:sz w:val="16"/>
                <w:szCs w:val="16"/>
              </w:rPr>
              <w:t>,</w:t>
            </w:r>
          </w:p>
          <w:p w14:paraId="3B08C399" w14:textId="77777777" w:rsidR="00C7370E" w:rsidRPr="00292CB0" w:rsidRDefault="00C7370E" w:rsidP="009F1D61">
            <w:pPr>
              <w:numPr>
                <w:ilvl w:val="0"/>
                <w:numId w:val="74"/>
              </w:numPr>
              <w:spacing w:after="0" w:line="240" w:lineRule="auto"/>
              <w:ind w:left="456" w:hanging="284"/>
              <w:jc w:val="both"/>
              <w:rPr>
                <w:rFonts w:cstheme="minorHAnsi"/>
                <w:sz w:val="16"/>
                <w:szCs w:val="16"/>
              </w:rPr>
            </w:pPr>
            <w:r w:rsidRPr="00292CB0">
              <w:rPr>
                <w:rFonts w:cstheme="minorHAnsi"/>
                <w:sz w:val="16"/>
                <w:szCs w:val="16"/>
              </w:rPr>
              <w:t>environmentálna analýza preukáže, že daná investícia nebude mať výrazný negatívny vplyv na ŽP; takúto analýzu vplyvu na ŽP vykoná alebo schváli príslušný orgán a môže sa vzťahovať aj na skupiny podnikov</w:t>
            </w:r>
            <w:r w:rsidRPr="00292CB0" w:rsidDel="005429E0">
              <w:rPr>
                <w:rFonts w:cstheme="minorHAnsi"/>
                <w:sz w:val="16"/>
                <w:szCs w:val="16"/>
              </w:rPr>
              <w:t xml:space="preserve"> </w:t>
            </w:r>
            <w:r w:rsidRPr="00292CB0">
              <w:rPr>
                <w:rFonts w:cstheme="minorHAnsi"/>
                <w:sz w:val="16"/>
                <w:szCs w:val="16"/>
              </w:rPr>
              <w:t>.</w:t>
            </w:r>
          </w:p>
          <w:p w14:paraId="5A448611"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Podmienky v bode 2 sa neuplatňujú na investície:</w:t>
            </w:r>
          </w:p>
          <w:p w14:paraId="11D830F1"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závlahových systémov, ktoré majú vplyv len na energetickú efektívnosť;</w:t>
            </w:r>
          </w:p>
          <w:p w14:paraId="2DDA3D35"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vytvorenie rezervoáru;</w:t>
            </w:r>
          </w:p>
          <w:p w14:paraId="286AE1D0"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využívania recyklovanej vody, ktorá nemá vplyv na útvar podzemnej alebo povrchovej vody.</w:t>
            </w:r>
          </w:p>
          <w:p w14:paraId="2765ADF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Podmienka v bode 2a) sa neuplatňuje na investície do vytvorenia novej inštalácie zásobovanej vodou z existujúcej nádrže, schválenej pred 31.10.2013, pokiaľ:</w:t>
            </w:r>
          </w:p>
          <w:p w14:paraId="02CEFE66" w14:textId="192963C1"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nádrž je určená v príslušnom pláne manažmentu povodia a je predmetom požiadaviek preverovania uvedených v rámcovej smernici o vode;</w:t>
            </w:r>
          </w:p>
          <w:p w14:paraId="5A024E98"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31.10.2013 platil buď maximálny limit pre celkový odber z nádrže alebo minimálna požadovaná úroveň prietoku vo vodných útvaroch, na ktoré má daná nádrž vplyv;</w:t>
            </w:r>
          </w:p>
          <w:p w14:paraId="258DF843"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limit alebo úroveň prietoku sú v súlade s podmienkami stanovenými v rámcovej smernici o vode;</w:t>
            </w:r>
          </w:p>
          <w:p w14:paraId="5279E10E"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Odchylne od bodu 3a) môžu byť investície, v dôsledku ktorých dôjde k čistému nárastu zavlažovanej plochy ak:</w:t>
            </w:r>
          </w:p>
          <w:p w14:paraId="4389C692"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sa investícia kombinuje s investíciou do existujúcej zavlažovacej inštalácie alebo prvku zavlažovacej infraštruktúry, v prípade ktorej sa pri posúdení ex-</w:t>
            </w:r>
            <w:proofErr w:type="spellStart"/>
            <w:r w:rsidRPr="00292CB0">
              <w:rPr>
                <w:rFonts w:asciiTheme="minorHAnsi" w:hAnsiTheme="minorHAnsi" w:cstheme="minorHAnsi"/>
                <w:color w:val="auto"/>
                <w:sz w:val="16"/>
                <w:szCs w:val="16"/>
              </w:rPr>
              <w:t>ante</w:t>
            </w:r>
            <w:proofErr w:type="spellEnd"/>
            <w:r w:rsidRPr="00292CB0">
              <w:rPr>
                <w:rFonts w:asciiTheme="minorHAnsi" w:hAnsiTheme="minorHAnsi" w:cstheme="minorHAnsi"/>
                <w:color w:val="auto"/>
                <w:sz w:val="16"/>
                <w:szCs w:val="16"/>
              </w:rPr>
              <w:t xml:space="preserve"> skonštatuje, že ponúka potenciálnu úsporu vody min. 5% až 25% podľa technických parametrov a</w:t>
            </w:r>
          </w:p>
          <w:p w14:paraId="1793AF1A"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292CB0" w:rsidRDefault="00C7370E" w:rsidP="00C7370E">
            <w:pPr>
              <w:spacing w:after="0" w:line="240" w:lineRule="auto"/>
              <w:jc w:val="both"/>
              <w:rPr>
                <w:rFonts w:cstheme="minorHAnsi"/>
                <w:sz w:val="16"/>
                <w:szCs w:val="16"/>
              </w:rPr>
            </w:pPr>
          </w:p>
          <w:p w14:paraId="0225977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nádrž je určená v príslušnom pláne manažmentu povodia a je predmetom požiadaviek preverovania uvedených v rámcovej smernici o vode;</w:t>
            </w:r>
          </w:p>
          <w:p w14:paraId="13998905"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31.10.2013 platil buď maximálny limit pre celkový odber z nádrže alebo minimálna požadovaná úroveň prietoku vo vodných útvaroch, na ktoré má daná nádrž vplyv;</w:t>
            </w:r>
          </w:p>
          <w:p w14:paraId="042A519F" w14:textId="53D00345"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tento maximálny limit alebo minimálna požadovaná úroveň prietoku sú v súlade s podmienkami stanovenými v rámcovej smernici o vode;</w:t>
            </w:r>
          </w:p>
          <w:p w14:paraId="6689FB34"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sz w:val="16"/>
                <w:szCs w:val="16"/>
              </w:rPr>
            </w:pPr>
            <w:r w:rsidRPr="00292CB0">
              <w:rPr>
                <w:rFonts w:asciiTheme="minorHAnsi" w:hAnsiTheme="minorHAnsi" w:cstheme="minorHAnsi"/>
                <w:bCs/>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nádrž je určená v príslušnom pláne manažmentu povodia a je predmetom požiadaviek preverovania uvedených v rámcovej smernici o vode;</w:t>
            </w:r>
          </w:p>
          <w:p w14:paraId="7AAECBA5"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31.10.2013 platil buď maximálny limit pre celkový odber z nádrže alebo minimálna požadovaná úroveň prietoku vo vodných útvaroch, na ktoré má daná nádrž vplyv;</w:t>
            </w:r>
          </w:p>
          <w:p w14:paraId="1EC77CD1" w14:textId="503AF212"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tento maximálny limit alebo minimálna požadovaná úroveň prietoku sú v súlade s podmienkami stanovenými v rámcovej smernici o vode;</w:t>
            </w:r>
          </w:p>
          <w:p w14:paraId="660C2BC6"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Ak partnerská zmluva uzatvorená medzi partnermi je zverejnená na webovom sídle žiadateľa je postačujúce, aby žiadateľ v časti </w:t>
            </w:r>
            <w:r w:rsidRPr="00292CB0">
              <w:rPr>
                <w:rFonts w:cstheme="minorHAnsi"/>
                <w:b/>
                <w:sz w:val="16"/>
                <w:szCs w:val="16"/>
              </w:rPr>
              <w:t xml:space="preserve">„Popis východiskovej situácie“ priamo v </w:t>
            </w:r>
            <w:proofErr w:type="spellStart"/>
            <w:r w:rsidRPr="00292CB0">
              <w:rPr>
                <w:rFonts w:cstheme="minorHAnsi"/>
                <w:b/>
                <w:sz w:val="16"/>
                <w:szCs w:val="16"/>
              </w:rPr>
              <w:t>ŽoNFP</w:t>
            </w:r>
            <w:proofErr w:type="spellEnd"/>
            <w:r w:rsidRPr="00292CB0">
              <w:rPr>
                <w:rFonts w:cstheme="minorHAnsi"/>
                <w:sz w:val="16"/>
                <w:szCs w:val="16"/>
              </w:rPr>
              <w:t xml:space="preserve"> uviedol aktuálny odkaz na webové sídlo (funkčnú a verejne prístupnú adresu) na zverejnenú zmluvu</w:t>
            </w:r>
          </w:p>
          <w:p w14:paraId="52909A1F" w14:textId="226B660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73445A" w14:textId="732252D8"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292CB0">
              <w:rPr>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sz w:val="16"/>
                <w:szCs w:val="16"/>
              </w:rPr>
              <w:t xml:space="preserve"> </w:t>
            </w:r>
          </w:p>
          <w:p w14:paraId="4A122B47" w14:textId="5B0EDDBB"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1322ED" w14:textId="260E2D5E"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Potvrdenie sa predkladá aj v prípade novovybudovaných zavlažovacích zariadení,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72FB9AA" w14:textId="10D1FD19"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F260E3" w14:textId="4DA379C0"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197BABCD" w14:textId="63F0843C"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7A87F4" w14:textId="20AF1629"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FBE631F" w14:textId="290A1277"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výstavby nových závlah zásobovania vodou z existujúcej nádrže schválenej pred 31.10.2013 predkladá žiadateľ stanovisko správcu vodného toku alebo nádrže,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D78FA5" w14:textId="77777777"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9AF1B2" w14:textId="61AC050B" w:rsidR="00C7370E" w:rsidRPr="00292CB0" w:rsidRDefault="00C7370E" w:rsidP="004800B7">
            <w:pPr>
              <w:pStyle w:val="Odsekzoznamu"/>
              <w:numPr>
                <w:ilvl w:val="0"/>
                <w:numId w:val="417"/>
              </w:numPr>
              <w:spacing w:after="0" w:line="240" w:lineRule="auto"/>
              <w:ind w:left="176" w:hanging="211"/>
              <w:jc w:val="both"/>
              <w:rPr>
                <w:rFonts w:cstheme="minorHAnsi"/>
                <w:sz w:val="16"/>
                <w:szCs w:val="16"/>
              </w:rPr>
            </w:pPr>
            <w:r w:rsidRPr="00292CB0">
              <w:rPr>
                <w:rFonts w:cstheme="minorHAnsi"/>
                <w:sz w:val="16"/>
                <w:szCs w:val="16"/>
              </w:rPr>
              <w:t xml:space="preserve">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realizácie,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474E52F" w14:textId="2924DAA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05D71C9" w14:textId="15F3CBE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1A708EE" w14:textId="621578F1"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F7C3709" w14:textId="776208EC" w:rsidR="00C7370E" w:rsidRPr="00292CB0" w:rsidRDefault="00C7370E" w:rsidP="004800B7">
            <w:pPr>
              <w:pStyle w:val="Odsekzoznamu"/>
              <w:numPr>
                <w:ilvl w:val="0"/>
                <w:numId w:val="417"/>
              </w:numPr>
              <w:spacing w:after="0" w:line="240" w:lineRule="auto"/>
              <w:ind w:left="211" w:hanging="211"/>
              <w:jc w:val="both"/>
              <w:rPr>
                <w:rFonts w:cstheme="minorHAnsi"/>
                <w:bCs/>
                <w:sz w:val="16"/>
                <w:szCs w:val="16"/>
              </w:rPr>
            </w:pPr>
            <w:r w:rsidRPr="00292CB0">
              <w:rPr>
                <w:rFonts w:cstheme="minorHAnsi"/>
                <w:sz w:val="16"/>
                <w:szCs w:val="16"/>
              </w:rPr>
              <w:t>Všetky potvrdenia uvedené v časti „</w:t>
            </w:r>
            <w:r w:rsidRPr="00292CB0">
              <w:rPr>
                <w:rFonts w:cstheme="minorHAnsi"/>
                <w:sz w:val="16"/>
                <w:szCs w:val="16"/>
                <w:u w:val="single"/>
              </w:rPr>
              <w:t xml:space="preserve">Forma a spôsob preukázania splnenia kritéria“ v kritériu 2 </w:t>
            </w:r>
            <w:r w:rsidRPr="00292CB0">
              <w:rPr>
                <w:rFonts w:cstheme="minorHAnsi"/>
                <w:sz w:val="16"/>
                <w:szCs w:val="16"/>
              </w:rPr>
              <w:t>ako</w:t>
            </w:r>
            <w:r w:rsidRPr="00292CB0">
              <w:rPr>
                <w:rFonts w:cstheme="minorHAnsi"/>
                <w:b/>
                <w:sz w:val="18"/>
                <w:szCs w:val="18"/>
              </w:rPr>
              <w:t xml:space="preserve"> </w:t>
            </w:r>
            <w:r w:rsidRPr="00292CB0">
              <w:rPr>
                <w:rFonts w:cstheme="minorHAnsi"/>
                <w:sz w:val="16"/>
                <w:szCs w:val="16"/>
              </w:rPr>
              <w:t xml:space="preserve">prílohy na preukázanie splnenia kritéria musia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v rámci administratívneho </w:t>
            </w:r>
            <w:r w:rsidR="009C6093" w:rsidRPr="00292CB0">
              <w:rPr>
                <w:rFonts w:cstheme="minorHAnsi"/>
                <w:sz w:val="16"/>
                <w:szCs w:val="16"/>
              </w:rPr>
              <w:t>overovania. V</w:t>
            </w:r>
            <w:r w:rsidRPr="00292CB0">
              <w:rPr>
                <w:rFonts w:cstheme="minorHAnsi"/>
                <w:sz w:val="16"/>
                <w:szCs w:val="16"/>
              </w:rPr>
              <w:t xml:space="preserve"> prípade predloženia prílohy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Cs/>
                <w:sz w:val="16"/>
                <w:szCs w:val="16"/>
              </w:rPr>
              <w:t xml:space="preserve">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(vydané potvrdenie musí nadobudnúť právoplatnosť najneskôr ku dňu predloženia doplnenia chýbajúcich náležitostí </w:t>
            </w:r>
            <w:proofErr w:type="spellStart"/>
            <w:r w:rsidRPr="00292CB0">
              <w:rPr>
                <w:rFonts w:cstheme="minorHAnsi"/>
                <w:bCs/>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w:t>
            </w:r>
          </w:p>
        </w:tc>
      </w:tr>
      <w:tr w:rsidR="00292CB0" w:rsidRPr="00292CB0" w14:paraId="6979F829" w14:textId="77777777" w:rsidTr="00F90333">
        <w:trPr>
          <w:trHeight w:val="284"/>
        </w:trPr>
        <w:tc>
          <w:tcPr>
            <w:tcW w:w="200" w:type="pct"/>
            <w:shd w:val="clear" w:color="auto" w:fill="FFFFFF" w:themeFill="background1"/>
            <w:vAlign w:val="center"/>
          </w:tcPr>
          <w:p w14:paraId="7A345052" w14:textId="2AF68DB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642306C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2EC91E2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74956CD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37C7AC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97FBB19"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439A9DD"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3365FD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0B2F10" w14:textId="3F7BA2F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719549A" w14:textId="085CD04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75D813D" w14:textId="557F46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A37621" w14:textId="025958B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3FFDACE" w14:textId="5B055BD8"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3E92317" w14:textId="77777777" w:rsidTr="00F90333">
        <w:trPr>
          <w:trHeight w:val="284"/>
        </w:trPr>
        <w:tc>
          <w:tcPr>
            <w:tcW w:w="200" w:type="pct"/>
            <w:shd w:val="clear" w:color="auto" w:fill="FFFFFF" w:themeFill="background1"/>
            <w:vAlign w:val="center"/>
          </w:tcPr>
          <w:p w14:paraId="443F48FB" w14:textId="0C7858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0BBE654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22401562"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F811A1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D35EE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5ED206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5020B9C"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A84058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5D4420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AF55B9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61C8468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71B4FFA" w14:textId="0AA3A8E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D7E4F0" w14:textId="7437F57B"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2C0D1B6" w14:textId="00A6774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53E2C5" w14:textId="223DC47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21111EA" w14:textId="683482D8"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8C58927" w14:textId="77777777" w:rsidTr="00F90333">
        <w:trPr>
          <w:trHeight w:val="284"/>
        </w:trPr>
        <w:tc>
          <w:tcPr>
            <w:tcW w:w="200" w:type="pct"/>
            <w:shd w:val="clear" w:color="auto" w:fill="FFFFFF" w:themeFill="background1"/>
            <w:vAlign w:val="center"/>
          </w:tcPr>
          <w:p w14:paraId="00470436" w14:textId="7826089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F4BB6A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76AA35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AD80D9E"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2 a viac pracovných úväzkov minimálne na 1 rok,  </w:t>
            </w:r>
          </w:p>
          <w:p w14:paraId="4D8F6627"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a ½ pracovného úväzku  minimálne na 1 rok,  </w:t>
            </w:r>
          </w:p>
          <w:p w14:paraId="114EB47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pracovný úväzok minimálne na 1 rok,  </w:t>
            </w:r>
          </w:p>
          <w:p w14:paraId="136E3251"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½ pracovného úväzku minimálne na 1 rok,  </w:t>
            </w:r>
          </w:p>
          <w:p w14:paraId="058D154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žiadateľ nevytvorí žiadny pracovný úväzok.</w:t>
            </w:r>
          </w:p>
          <w:p w14:paraId="10764C6B" w14:textId="77777777" w:rsidR="00C7370E" w:rsidRPr="00292CB0" w:rsidRDefault="00C7370E" w:rsidP="00C7370E">
            <w:pPr>
              <w:spacing w:after="0" w:line="240" w:lineRule="auto"/>
              <w:ind w:left="-11"/>
              <w:jc w:val="both"/>
              <w:rPr>
                <w:rFonts w:cstheme="minorHAnsi"/>
                <w:sz w:val="16"/>
                <w:szCs w:val="16"/>
              </w:rPr>
            </w:pPr>
          </w:p>
          <w:p w14:paraId="255E4F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4F04471" w14:textId="524EA50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C673C9" w14:textId="0A993CA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372EC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C0A8041"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9E71009" w14:textId="6518D998"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B47D9C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DE8D879" w14:textId="1FBE548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3: </w:t>
            </w:r>
            <w:r w:rsidRPr="00292CB0">
              <w:rPr>
                <w:rFonts w:asciiTheme="minorHAnsi" w:hAnsiTheme="minorHAnsi" w:cstheme="minorHAnsi"/>
                <w:b/>
                <w:color w:val="auto"/>
                <w:sz w:val="22"/>
                <w:szCs w:val="22"/>
              </w:rPr>
              <w:t>Zlepšenie využívania závlah (zavlažovanie)</w:t>
            </w:r>
          </w:p>
        </w:tc>
      </w:tr>
      <w:tr w:rsidR="00292CB0" w:rsidRPr="00292CB0" w14:paraId="6BBC0851" w14:textId="77777777" w:rsidTr="00B30B20">
        <w:trPr>
          <w:trHeight w:val="284"/>
        </w:trPr>
        <w:tc>
          <w:tcPr>
            <w:tcW w:w="200" w:type="pct"/>
            <w:shd w:val="clear" w:color="auto" w:fill="FFF2CC" w:themeFill="accent4" w:themeFillTint="33"/>
          </w:tcPr>
          <w:p w14:paraId="1E1C1830" w14:textId="643A24A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394BA4E" w14:textId="7B9997EA"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CF1732F" w14:textId="77777777" w:rsidTr="00F90333">
        <w:trPr>
          <w:trHeight w:val="284"/>
        </w:trPr>
        <w:tc>
          <w:tcPr>
            <w:tcW w:w="200" w:type="pct"/>
            <w:shd w:val="clear" w:color="auto" w:fill="FFFFFF" w:themeFill="background1"/>
            <w:vAlign w:val="center"/>
          </w:tcPr>
          <w:p w14:paraId="360A3D80" w14:textId="670088A1"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7CE205A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DF10EAB" w14:textId="77777777" w:rsidR="00C7370E" w:rsidRPr="00292CB0" w:rsidRDefault="00C7370E" w:rsidP="00C7370E">
            <w:pPr>
              <w:spacing w:after="0" w:line="240" w:lineRule="auto"/>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23CCA40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7CBDFF7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1FFDED9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6B909BC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25B5575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5B50C3B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447130A7"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64431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26ED40D"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0C9B284"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D8C5DA5" w14:textId="6E144853"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1CF513D" w14:textId="77777777" w:rsidTr="00F90333">
        <w:trPr>
          <w:trHeight w:val="284"/>
        </w:trPr>
        <w:tc>
          <w:tcPr>
            <w:tcW w:w="200" w:type="pct"/>
            <w:shd w:val="clear" w:color="auto" w:fill="FFFFFF" w:themeFill="background1"/>
            <w:vAlign w:val="center"/>
          </w:tcPr>
          <w:p w14:paraId="793C9959" w14:textId="35482AB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1C90A1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Výdavky na stroje a technológie</w:t>
            </w:r>
          </w:p>
          <w:p w14:paraId="739AE26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rámci oprávnených výdavkov projektu tvoria výdavky na stroje a technológie viac ako:</w:t>
            </w:r>
          </w:p>
          <w:p w14:paraId="17EC491C"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lastRenderedPageBreak/>
              <w:t xml:space="preserve">60% </w:t>
            </w:r>
          </w:p>
          <w:p w14:paraId="5EBD79EE"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 xml:space="preserve">50% </w:t>
            </w:r>
          </w:p>
          <w:p w14:paraId="404038E8" w14:textId="0281C78A"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40%</w:t>
            </w:r>
          </w:p>
          <w:p w14:paraId="7AD3EA3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ECCC97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6C0D9160" w14:textId="118A1AE3"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Popis v projekte realizácie (Príloha 2B k príručke pre prijímateľa LEADER)</w:t>
            </w:r>
          </w:p>
          <w:p w14:paraId="70306148" w14:textId="2827B2F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D1821A3" w14:textId="4F220615" w:rsidR="00C7370E" w:rsidRPr="00292CB0" w:rsidRDefault="00C7370E" w:rsidP="004800B7">
            <w:pPr>
              <w:pStyle w:val="Default"/>
              <w:keepLines/>
              <w:widowControl w:val="0"/>
              <w:numPr>
                <w:ilvl w:val="0"/>
                <w:numId w:val="25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FBF54B5" w14:textId="77777777" w:rsidTr="00F90333">
        <w:trPr>
          <w:trHeight w:val="284"/>
        </w:trPr>
        <w:tc>
          <w:tcPr>
            <w:tcW w:w="200" w:type="pct"/>
            <w:shd w:val="clear" w:color="auto" w:fill="FFFFFF" w:themeFill="background1"/>
            <w:vAlign w:val="center"/>
          </w:tcPr>
          <w:p w14:paraId="7920A251" w14:textId="1934CDB7" w:rsidR="00C7370E" w:rsidRPr="00292CB0" w:rsidRDefault="00C7370E" w:rsidP="00C7370E">
            <w:pPr>
              <w:spacing w:after="0" w:line="240" w:lineRule="auto"/>
              <w:jc w:val="center"/>
              <w:rPr>
                <w:rFonts w:cstheme="minorHAnsi"/>
                <w:sz w:val="16"/>
                <w:szCs w:val="16"/>
              </w:rPr>
            </w:pPr>
            <w:r w:rsidRPr="00292CB0">
              <w:rPr>
                <w:rFonts w:cstheme="minorHAnsi"/>
                <w:sz w:val="16"/>
                <w:szCs w:val="16"/>
              </w:rPr>
              <w:t>8.</w:t>
            </w:r>
          </w:p>
        </w:tc>
        <w:tc>
          <w:tcPr>
            <w:tcW w:w="4800" w:type="pct"/>
            <w:shd w:val="clear" w:color="auto" w:fill="FFFFFF" w:themeFill="background1"/>
            <w:vAlign w:val="center"/>
          </w:tcPr>
          <w:p w14:paraId="6E7D2EA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3743BB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2D240DBD" w14:textId="1B31F219"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5B2FC3DB" w14:textId="57164E22" w:rsidR="00C7370E" w:rsidRPr="00292CB0" w:rsidRDefault="00C7370E" w:rsidP="008A3800">
            <w:pPr>
              <w:pStyle w:val="Textkomentra"/>
              <w:spacing w:after="0"/>
              <w:rPr>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1BDF8578" w14:textId="30E1B2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9100C0E" w14:textId="02BFBCC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B6F85" w14:textId="006C17FA"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3236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7CAC225" w14:textId="72397B8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123A6B6" w14:textId="3C374F6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3"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0A48F3BD" w14:textId="77777777" w:rsidTr="00F90333">
        <w:trPr>
          <w:trHeight w:val="284"/>
        </w:trPr>
        <w:tc>
          <w:tcPr>
            <w:tcW w:w="200" w:type="pct"/>
            <w:shd w:val="clear" w:color="auto" w:fill="FFFFFF" w:themeFill="background1"/>
            <w:vAlign w:val="center"/>
          </w:tcPr>
          <w:p w14:paraId="53FF11F9" w14:textId="25DC444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EA6B5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324D70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275ADD86"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3F1225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4BE3F97" w14:textId="0F20BDAD"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19A463F"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16858FD1"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1CEB0FD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zamerané na inováciu výroby,</w:t>
            </w:r>
          </w:p>
          <w:p w14:paraId="00CC1C1E" w14:textId="679B8C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292CB0" w:rsidRDefault="00C7370E" w:rsidP="00C7370E">
            <w:pPr>
              <w:spacing w:after="0" w:line="240" w:lineRule="auto"/>
              <w:ind w:left="53"/>
              <w:jc w:val="both"/>
              <w:rPr>
                <w:rStyle w:val="markedcontent"/>
                <w:rFonts w:cstheme="minorHAnsi"/>
                <w:sz w:val="16"/>
                <w:szCs w:val="16"/>
              </w:rPr>
            </w:pPr>
          </w:p>
          <w:p w14:paraId="2E83BD5E"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BBC12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9232EC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F917B0" w14:textId="600CCC4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0EA9AE" w14:textId="4FBF200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9063E3" w14:textId="728E6BE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554AFB1"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71F1055"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15CA593" w14:textId="03C92EBA" w:rsidR="00C7370E" w:rsidRPr="00292CB0" w:rsidRDefault="00C7370E" w:rsidP="004800B7">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B572159" w14:textId="77777777" w:rsidTr="0010210D">
        <w:trPr>
          <w:trHeight w:val="284"/>
        </w:trPr>
        <w:tc>
          <w:tcPr>
            <w:tcW w:w="200" w:type="pct"/>
            <w:shd w:val="clear" w:color="auto" w:fill="FFFFFF" w:themeFill="background1"/>
            <w:vAlign w:val="center"/>
          </w:tcPr>
          <w:p w14:paraId="0072F421" w14:textId="31C18C2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664F360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Zdroje závlahovej vody</w:t>
            </w:r>
          </w:p>
          <w:p w14:paraId="07D8314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Projekt využíva existujúce zdroje závlahovej vody (napojenie na existujúcu závlahovú sústavu, ak je táto dostupná, resp. iné existujúce zdroje).</w:t>
            </w:r>
          </w:p>
          <w:p w14:paraId="0BE7A4B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A61F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02F0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lastRenderedPageBreak/>
              <w:t>MAS stanoví body v prípade odpovede áno, aj v prípade odpovede nie.</w:t>
            </w:r>
          </w:p>
          <w:p w14:paraId="5BD6D47D" w14:textId="00C7B54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BA2A47D" w14:textId="1C4B0D7D" w:rsidR="00C7370E" w:rsidRPr="00292CB0" w:rsidRDefault="00C7370E" w:rsidP="004800B7">
            <w:pPr>
              <w:pStyle w:val="Odsekzoznamu"/>
              <w:numPr>
                <w:ilvl w:val="0"/>
                <w:numId w:val="205"/>
              </w:numPr>
              <w:spacing w:after="0" w:line="240" w:lineRule="auto"/>
              <w:ind w:left="212" w:hanging="212"/>
              <w:jc w:val="both"/>
              <w:rPr>
                <w:rFonts w:cstheme="minorHAnsi"/>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098D2A87"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w:t>
            </w:r>
            <w:proofErr w:type="spellStart"/>
            <w:r w:rsidRPr="00292CB0">
              <w:rPr>
                <w:rFonts w:cstheme="minorHAnsi"/>
                <w:sz w:val="16"/>
                <w:szCs w:val="16"/>
                <w:u w:val="single"/>
              </w:rPr>
              <w:t>hydromelioračná</w:t>
            </w:r>
            <w:proofErr w:type="spellEnd"/>
            <w:r w:rsidRPr="00292CB0">
              <w:rPr>
                <w:rFonts w:cstheme="minorHAnsi"/>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668B3843" w14:textId="77777777"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List vlastníctva, v prípade výlučného vlastníctva žiadateľa</w:t>
            </w:r>
            <w:r w:rsidRPr="00292CB0">
              <w:rPr>
                <w:rStyle w:val="Odkaznapoznmkupodiarou"/>
                <w:rFonts w:cstheme="minorHAnsi"/>
                <w:sz w:val="16"/>
                <w:szCs w:val="16"/>
              </w:rPr>
              <w:footnoteReference w:id="15"/>
            </w:r>
            <w:r w:rsidRPr="00292CB0">
              <w:rPr>
                <w:rFonts w:cstheme="minorHAnsi"/>
                <w:sz w:val="16"/>
                <w:szCs w:val="16"/>
              </w:rPr>
              <w:t xml:space="preserve"> - </w:t>
            </w:r>
            <w:r w:rsidRPr="00292CB0">
              <w:rPr>
                <w:rFonts w:cstheme="minorHAnsi"/>
                <w:bCs/>
                <w:sz w:val="16"/>
                <w:szCs w:val="16"/>
              </w:rPr>
              <w:t>nevyžaduje sa predloženie prílohy</w:t>
            </w:r>
          </w:p>
          <w:p w14:paraId="05FA5D4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753C00D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0DA0938" w14:textId="3318F9F5" w:rsidR="00C7370E" w:rsidRPr="00292CB0" w:rsidRDefault="00C7370E" w:rsidP="004800B7">
            <w:pPr>
              <w:pStyle w:val="Odsekzoznamu"/>
              <w:numPr>
                <w:ilvl w:val="0"/>
                <w:numId w:val="205"/>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77A096A9" w14:textId="407A839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6CC0136" w14:textId="4CE2CF3C" w:rsidR="00C7370E" w:rsidRPr="00292CB0" w:rsidRDefault="00C7370E" w:rsidP="004800B7">
            <w:pPr>
              <w:pStyle w:val="Odsekzoznamu"/>
              <w:numPr>
                <w:ilvl w:val="0"/>
                <w:numId w:val="205"/>
              </w:numPr>
              <w:spacing w:after="0" w:line="240" w:lineRule="auto"/>
              <w:ind w:left="213" w:hanging="213"/>
              <w:jc w:val="both"/>
              <w:rPr>
                <w:rFonts w:cstheme="minorHAnsi"/>
                <w:bCs/>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 príloha na preukázanie splnenia kritéria musia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MAS.V prípade predloženia prílohy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Cs/>
                <w:sz w:val="16"/>
                <w:szCs w:val="16"/>
              </w:rPr>
              <w:t xml:space="preserve">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46A38416" w14:textId="77777777" w:rsidTr="00AF4515">
        <w:trPr>
          <w:trHeight w:val="284"/>
        </w:trPr>
        <w:tc>
          <w:tcPr>
            <w:tcW w:w="5000" w:type="pct"/>
            <w:gridSpan w:val="2"/>
            <w:shd w:val="clear" w:color="auto" w:fill="auto"/>
            <w:vAlign w:val="center"/>
          </w:tcPr>
          <w:p w14:paraId="0D385F0F" w14:textId="105C1858"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C5BDC6" w14:textId="77777777" w:rsidTr="00AF4515">
        <w:trPr>
          <w:trHeight w:val="284"/>
        </w:trPr>
        <w:tc>
          <w:tcPr>
            <w:tcW w:w="5000" w:type="pct"/>
            <w:gridSpan w:val="2"/>
            <w:shd w:val="clear" w:color="auto" w:fill="auto"/>
            <w:vAlign w:val="center"/>
          </w:tcPr>
          <w:p w14:paraId="5EA8D379" w14:textId="749495B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4420B245" w14:textId="77777777" w:rsidTr="00B30B20">
        <w:trPr>
          <w:trHeight w:val="340"/>
        </w:trPr>
        <w:tc>
          <w:tcPr>
            <w:tcW w:w="200" w:type="pct"/>
            <w:shd w:val="clear" w:color="auto" w:fill="FFF2CC" w:themeFill="accent4" w:themeFillTint="33"/>
          </w:tcPr>
          <w:p w14:paraId="7BD0B83C" w14:textId="3E94411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D8D6320" w14:textId="1402F43C"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5248202" w14:textId="77777777" w:rsidTr="00421DFE">
        <w:trPr>
          <w:trHeight w:val="340"/>
        </w:trPr>
        <w:tc>
          <w:tcPr>
            <w:tcW w:w="200" w:type="pct"/>
            <w:shd w:val="clear" w:color="auto" w:fill="FFFFFF" w:themeFill="background1"/>
            <w:vAlign w:val="center"/>
          </w:tcPr>
          <w:p w14:paraId="587C82CC" w14:textId="393D220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C7D3C9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7B89C3F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F2EEE02"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66DAD7F"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aspoň jedno kritérium,</w:t>
            </w:r>
          </w:p>
          <w:p w14:paraId="68A5DB31"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obidve kritériá,</w:t>
            </w:r>
          </w:p>
          <w:p w14:paraId="77CDAA04" w14:textId="09D4E70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nespĺňa ani jedno ekonomické kritérium.</w:t>
            </w:r>
          </w:p>
          <w:p w14:paraId="2F929BBF" w14:textId="43FDF7F3"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66DBF7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B56D9D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8ACCD03" w14:textId="5BBAF3D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3841ADE1" w14:textId="143A2FD3"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B856A5" w14:textId="27143B0F"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CE0E3D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6D251585" w14:textId="391D7E30"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2B78AA6" w14:textId="4694A882"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01150AA" w14:textId="7C4A3801"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AED856E" w14:textId="78462061"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E4767B0" w14:textId="77777777" w:rsidTr="00421DFE">
        <w:trPr>
          <w:trHeight w:val="340"/>
        </w:trPr>
        <w:tc>
          <w:tcPr>
            <w:tcW w:w="200" w:type="pct"/>
            <w:shd w:val="clear" w:color="auto" w:fill="FFFFFF" w:themeFill="background1"/>
            <w:vAlign w:val="center"/>
          </w:tcPr>
          <w:p w14:paraId="0FA71E00" w14:textId="6DDF9E8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EADA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DD1C36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03431953"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 xml:space="preserve">ostatné investície súvisiace so znižovaním ekologickej záťaže nezaradené v písm. a) až c), </w:t>
            </w:r>
          </w:p>
          <w:p w14:paraId="516A197E"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žiadateľ kritérium nesplnil.</w:t>
            </w:r>
          </w:p>
          <w:p w14:paraId="4F0913C6" w14:textId="44C7CEE9"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48796F"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675D6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4D764C1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4266948A" w14:textId="5C0FE86C"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0B17E92" w14:textId="51AC292E"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F572F2" w14:textId="3C216661"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315B0E" w14:textId="77777777" w:rsidTr="00421DFE">
        <w:trPr>
          <w:trHeight w:val="340"/>
        </w:trPr>
        <w:tc>
          <w:tcPr>
            <w:tcW w:w="200" w:type="pct"/>
            <w:shd w:val="clear" w:color="auto" w:fill="FFFFFF" w:themeFill="background1"/>
            <w:vAlign w:val="center"/>
          </w:tcPr>
          <w:p w14:paraId="717C216B" w14:textId="42BA78E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518B87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68EE8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493168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9D3BA9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AB208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0ADE49" w14:textId="7D44C985"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5FE862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E3D0F4A" w14:textId="15BC2683"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7807866" w14:textId="2BF212B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3D04A7" w14:textId="63DD2B9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5592E2E" w14:textId="720DF14B"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E9E9119" w14:textId="63339365"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76A768B" w14:textId="77777777" w:rsidTr="00421DFE">
        <w:trPr>
          <w:trHeight w:val="340"/>
        </w:trPr>
        <w:tc>
          <w:tcPr>
            <w:tcW w:w="200" w:type="pct"/>
            <w:shd w:val="clear" w:color="auto" w:fill="FFFFFF" w:themeFill="background1"/>
            <w:vAlign w:val="center"/>
          </w:tcPr>
          <w:p w14:paraId="68C4E425" w14:textId="45BDEE3D"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A2AFA6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0DD5C0A1"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C4B873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88F926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6EFC366"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727D4F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1E217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4F6E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EF8911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2C7738A" w14:textId="4F7B48D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8A834F8" w14:textId="0AAC83E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107997" w14:textId="2A9F149D"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9F3981A" w14:textId="51AD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C294C8C" w14:textId="14FB5ECC"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lastRenderedPageBreak/>
              <w:t>v zmysle dokumentácie uvedenej v časti „Forma a spôsob preukázania splnenia kritéria“</w:t>
            </w:r>
          </w:p>
        </w:tc>
      </w:tr>
      <w:tr w:rsidR="00292CB0" w:rsidRPr="00292CB0" w14:paraId="7C0813E6" w14:textId="77777777" w:rsidTr="00421DFE">
        <w:trPr>
          <w:trHeight w:val="284"/>
        </w:trPr>
        <w:tc>
          <w:tcPr>
            <w:tcW w:w="200" w:type="pct"/>
            <w:shd w:val="clear" w:color="auto" w:fill="FFFFFF" w:themeFill="background1"/>
            <w:vAlign w:val="center"/>
          </w:tcPr>
          <w:p w14:paraId="52FEF6F4" w14:textId="19A4CFA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7ED83E1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8D4195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BDCA547"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2ABD4EA4"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3B7EA5BF"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04A964C3"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718B2E2E"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03779466" w14:textId="77777777" w:rsidR="00C7370E" w:rsidRPr="00292CB0" w:rsidRDefault="00C7370E" w:rsidP="00C7370E">
            <w:pPr>
              <w:spacing w:after="0" w:line="240" w:lineRule="auto"/>
              <w:ind w:left="-11"/>
              <w:jc w:val="both"/>
              <w:rPr>
                <w:rFonts w:cstheme="minorHAnsi"/>
                <w:sz w:val="16"/>
                <w:szCs w:val="16"/>
              </w:rPr>
            </w:pPr>
          </w:p>
          <w:p w14:paraId="1D84BFE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FE3FBA9" w14:textId="247A260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975B6D" w14:textId="63B7645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0C0A02D"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8CDE3F2"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DAE8FA8" w14:textId="288C8366"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FE2757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AE270A4" w14:textId="6D4268FA"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68CAA631" w14:textId="77777777" w:rsidTr="00B30B20">
        <w:trPr>
          <w:trHeight w:val="284"/>
        </w:trPr>
        <w:tc>
          <w:tcPr>
            <w:tcW w:w="200" w:type="pct"/>
            <w:shd w:val="clear" w:color="auto" w:fill="FFF2CC" w:themeFill="accent4" w:themeFillTint="33"/>
          </w:tcPr>
          <w:p w14:paraId="0EAFDE4D" w14:textId="2E82880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EF422E" w14:textId="79FCDD11"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226FB87F" w14:textId="77777777" w:rsidTr="00421DFE">
        <w:trPr>
          <w:trHeight w:val="284"/>
        </w:trPr>
        <w:tc>
          <w:tcPr>
            <w:tcW w:w="200" w:type="pct"/>
            <w:shd w:val="clear" w:color="auto" w:fill="FFFFFF" w:themeFill="background1"/>
            <w:vAlign w:val="center"/>
          </w:tcPr>
          <w:p w14:paraId="1B4B64A3" w14:textId="50986D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0217CF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6849F09" w14:textId="25991984"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834C07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C8457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301E7EFD"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FA7AB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5041966A"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F345099" w14:textId="5846F1BF"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7A01EB5A" w14:textId="3E5BD8C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36AED36E" w14:textId="5FBF5A6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FFE70D" w14:textId="5A0B547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1D2A41C" w14:textId="3FB4155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1D2DB8" w14:textId="1331398A"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6DE1B10" w14:textId="77777777" w:rsidTr="00421DFE">
        <w:trPr>
          <w:trHeight w:val="284"/>
        </w:trPr>
        <w:tc>
          <w:tcPr>
            <w:tcW w:w="200" w:type="pct"/>
            <w:shd w:val="clear" w:color="auto" w:fill="FFFFFF" w:themeFill="background1"/>
            <w:vAlign w:val="center"/>
          </w:tcPr>
          <w:p w14:paraId="71A00DF6" w14:textId="5CAA131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7A34193C" w14:textId="46BABBC4"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projektu </w:t>
            </w:r>
            <w:r w:rsidRPr="00292CB0">
              <w:rPr>
                <w:rFonts w:cstheme="minorHAnsi"/>
                <w:sz w:val="16"/>
                <w:szCs w:val="16"/>
              </w:rPr>
              <w:t xml:space="preserve"> </w:t>
            </w:r>
            <w:r w:rsidRPr="00292CB0">
              <w:rPr>
                <w:rFonts w:cstheme="minorHAnsi"/>
                <w:b/>
                <w:sz w:val="18"/>
                <w:szCs w:val="18"/>
              </w:rPr>
              <w:t>k zníženiu skleníkových plynov</w:t>
            </w:r>
          </w:p>
          <w:p w14:paraId="1B82CF8C" w14:textId="6248B5FC"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0460E9BB"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14F3636F"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583A4B26"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292CB0" w:rsidRDefault="00C7370E" w:rsidP="004800B7">
            <w:pPr>
              <w:pStyle w:val="Default"/>
              <w:keepLines/>
              <w:widowControl w:val="0"/>
              <w:numPr>
                <w:ilvl w:val="0"/>
                <w:numId w:val="497"/>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1D360972" w14:textId="0A416AF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92AF9B" w14:textId="2CDD0E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0F529DBD" w14:textId="2FDC83B8"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577900C" w14:textId="3509911B"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E2EC34C" w14:textId="77777777" w:rsidTr="000F15F3">
        <w:trPr>
          <w:trHeight w:val="284"/>
        </w:trPr>
        <w:tc>
          <w:tcPr>
            <w:tcW w:w="200" w:type="pct"/>
            <w:shd w:val="clear" w:color="auto" w:fill="FFFFFF" w:themeFill="background1"/>
            <w:vAlign w:val="center"/>
          </w:tcPr>
          <w:p w14:paraId="1DBF4407" w14:textId="733C5C3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62937C3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12370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08D61CF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1921777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3F0B3E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43243B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075C90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EA678AE"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30659C" w14:textId="77777777" w:rsidR="00C7370E" w:rsidRPr="00292CB0" w:rsidRDefault="00C7370E" w:rsidP="004800B7">
            <w:pPr>
              <w:pStyle w:val="Odsekzoznamu"/>
              <w:numPr>
                <w:ilvl w:val="0"/>
                <w:numId w:val="422"/>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B6EA5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447D454"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2A98F7A"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21E444B" w14:textId="7191712F"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558991F" w14:textId="77777777" w:rsidTr="000F15F3">
        <w:trPr>
          <w:trHeight w:val="284"/>
        </w:trPr>
        <w:tc>
          <w:tcPr>
            <w:tcW w:w="200" w:type="pct"/>
            <w:shd w:val="clear" w:color="auto" w:fill="FFFFFF" w:themeFill="background1"/>
            <w:vAlign w:val="center"/>
          </w:tcPr>
          <w:p w14:paraId="64AD6A66" w14:textId="2D42CAD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03C50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24EFD03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1F14BABC" w14:textId="0D40EF4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r w:rsidR="008A3800" w:rsidRPr="00292CB0">
              <w:rPr>
                <w:rFonts w:cstheme="minorHAnsi"/>
                <w:sz w:val="16"/>
                <w:szCs w:val="16"/>
              </w:rPr>
              <w:t xml:space="preserve">  </w:t>
            </w:r>
          </w:p>
          <w:p w14:paraId="794C88D9" w14:textId="64F755C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04A75CE" w14:textId="758F74A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9662A8" w14:textId="77777777" w:rsidR="00C7370E" w:rsidRPr="00292CB0" w:rsidRDefault="00C7370E" w:rsidP="00C7370E">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kritéria</w:t>
            </w:r>
          </w:p>
          <w:p w14:paraId="6B53CCE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DC18F1" w14:textId="77777777" w:rsidR="00C7370E" w:rsidRPr="00292CB0" w:rsidRDefault="00C7370E" w:rsidP="00C7370E">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2302293F" w14:textId="7A5C895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69DF8A5" w14:textId="53F50A8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prostredníctvom overenia údajov a informácií v ITMS2014+, alebo prostredníctvom Centrálneho registra zmlúv na webovom sídle </w:t>
            </w:r>
            <w:hyperlink r:id="rId34" w:history="1">
              <w:r w:rsidRPr="00292CB0">
                <w:rPr>
                  <w:rStyle w:val="Hypertextovprepojenie"/>
                  <w:rFonts w:asciiTheme="minorHAnsi" w:hAnsiTheme="minorHAnsi" w:cstheme="minorHAnsi"/>
                  <w:color w:val="auto"/>
                  <w:sz w:val="16"/>
                  <w:szCs w:val="16"/>
                </w:rPr>
                <w:t>https://www.crz.gov.sk/</w:t>
              </w:r>
            </w:hyperlink>
          </w:p>
        </w:tc>
      </w:tr>
      <w:tr w:rsidR="00292CB0" w:rsidRPr="00292CB0" w14:paraId="2F37131B" w14:textId="77777777" w:rsidTr="000F15F3">
        <w:trPr>
          <w:trHeight w:val="284"/>
        </w:trPr>
        <w:tc>
          <w:tcPr>
            <w:tcW w:w="200" w:type="pct"/>
            <w:shd w:val="clear" w:color="auto" w:fill="FFFFFF" w:themeFill="background1"/>
            <w:vAlign w:val="center"/>
          </w:tcPr>
          <w:p w14:paraId="6D12C974" w14:textId="50EF5E7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788E661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42AF3F14"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5813C5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98E59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004B4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75579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5529BE3C"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3D73DC36" w14:textId="2E88430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292CB0" w:rsidRDefault="00C7370E" w:rsidP="00C7370E">
            <w:pPr>
              <w:spacing w:after="0" w:line="240" w:lineRule="auto"/>
              <w:ind w:left="53"/>
              <w:jc w:val="both"/>
              <w:rPr>
                <w:rStyle w:val="markedcontent"/>
                <w:rFonts w:cstheme="minorHAnsi"/>
                <w:sz w:val="16"/>
                <w:szCs w:val="16"/>
              </w:rPr>
            </w:pPr>
          </w:p>
          <w:p w14:paraId="0099C18F"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0379237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95184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D08EE8" w14:textId="4627215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074FFE" w14:textId="4F825F5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5F2AA6E" w14:textId="36AC319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C6A3BB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0D41E34"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9EC098C" w14:textId="6A3F657C" w:rsidR="00C7370E" w:rsidRPr="00292CB0" w:rsidRDefault="00C7370E" w:rsidP="004800B7">
            <w:pPr>
              <w:pStyle w:val="Default"/>
              <w:keepLines/>
              <w:widowControl w:val="0"/>
              <w:numPr>
                <w:ilvl w:val="0"/>
                <w:numId w:val="24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CAC802" w14:textId="77777777" w:rsidTr="000F15F3">
        <w:trPr>
          <w:trHeight w:val="284"/>
        </w:trPr>
        <w:tc>
          <w:tcPr>
            <w:tcW w:w="200" w:type="pct"/>
            <w:shd w:val="clear" w:color="auto" w:fill="FFFFFF" w:themeFill="background1"/>
            <w:vAlign w:val="center"/>
          </w:tcPr>
          <w:p w14:paraId="00079DD9" w14:textId="3F7C96E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0B3E36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CAC26F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9376E8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E993985" w14:textId="77777777" w:rsidR="00C7370E" w:rsidRPr="00292CB0" w:rsidRDefault="00C7370E" w:rsidP="00C7370E">
            <w:pPr>
              <w:spacing w:after="0" w:line="240" w:lineRule="auto"/>
              <w:jc w:val="both"/>
              <w:rPr>
                <w:rFonts w:cstheme="minorHAnsi"/>
                <w:sz w:val="16"/>
                <w:szCs w:val="16"/>
              </w:rPr>
            </w:pPr>
          </w:p>
          <w:p w14:paraId="7740676C"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7CCC9EB4"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247B37"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2075F3" w14:textId="4957E736"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32626490"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5BA4F7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134856" w14:textId="31267974" w:rsidR="00C7370E" w:rsidRPr="00292CB0" w:rsidRDefault="00C7370E" w:rsidP="004800B7">
            <w:pPr>
              <w:pStyle w:val="Default"/>
              <w:keepLines/>
              <w:widowControl w:val="0"/>
              <w:numPr>
                <w:ilvl w:val="0"/>
                <w:numId w:val="247"/>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AD4B986" w14:textId="77777777" w:rsidTr="00B02532">
        <w:trPr>
          <w:trHeight w:val="284"/>
        </w:trPr>
        <w:tc>
          <w:tcPr>
            <w:tcW w:w="5000" w:type="pct"/>
            <w:gridSpan w:val="2"/>
            <w:shd w:val="clear" w:color="auto" w:fill="auto"/>
            <w:vAlign w:val="center"/>
          </w:tcPr>
          <w:p w14:paraId="10140371" w14:textId="2D8E8B55"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F7F87C7" w14:textId="77777777" w:rsidTr="00B02532">
        <w:trPr>
          <w:trHeight w:val="284"/>
        </w:trPr>
        <w:tc>
          <w:tcPr>
            <w:tcW w:w="5000" w:type="pct"/>
            <w:gridSpan w:val="2"/>
            <w:shd w:val="clear" w:color="auto" w:fill="auto"/>
            <w:vAlign w:val="center"/>
          </w:tcPr>
          <w:p w14:paraId="05A53F71" w14:textId="2830593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3413275A" w14:textId="77777777" w:rsidTr="00B30B20">
        <w:trPr>
          <w:trHeight w:val="284"/>
        </w:trPr>
        <w:tc>
          <w:tcPr>
            <w:tcW w:w="200" w:type="pct"/>
            <w:shd w:val="clear" w:color="auto" w:fill="FFF2CC" w:themeFill="accent4" w:themeFillTint="33"/>
          </w:tcPr>
          <w:p w14:paraId="7D4DEDD5" w14:textId="75957C57"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0C9AD88" w14:textId="535F3600"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3F45A4" w14:textId="77777777" w:rsidTr="000F15F3">
        <w:trPr>
          <w:trHeight w:val="284"/>
        </w:trPr>
        <w:tc>
          <w:tcPr>
            <w:tcW w:w="200" w:type="pct"/>
            <w:shd w:val="clear" w:color="auto" w:fill="FFFFFF" w:themeFill="background1"/>
            <w:vAlign w:val="center"/>
          </w:tcPr>
          <w:p w14:paraId="653BA4DA" w14:textId="21F49E9F"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762DFD20" w14:textId="7AB9E963"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4307F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13A808A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061B86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2FED16CC"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35906AD9"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704B4D04" w14:textId="77777777"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545B9E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F9890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1F31D59" w14:textId="256CFD28"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6B9BAAB" w14:textId="564C9340"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3B1C12" w14:textId="7F6ED7F2"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lastRenderedPageBreak/>
              <w:t>v zmysle dokumentácie uvedenej v časti „Forma a spôsob preukázania splnenia kritéria“</w:t>
            </w:r>
          </w:p>
          <w:p w14:paraId="2CB0B23C"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B2DECDE" w14:textId="3A5EEC1B"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BE4E0A1" w14:textId="314246F6"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6A91F5C" w14:textId="574E45F8"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64C751" w14:textId="33842323"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8EEA5DD" w14:textId="77777777" w:rsidTr="000F15F3">
        <w:trPr>
          <w:trHeight w:val="284"/>
        </w:trPr>
        <w:tc>
          <w:tcPr>
            <w:tcW w:w="200" w:type="pct"/>
            <w:shd w:val="clear" w:color="auto" w:fill="FFFFFF" w:themeFill="background1"/>
            <w:vAlign w:val="center"/>
          </w:tcPr>
          <w:p w14:paraId="7492B62C" w14:textId="00EB3D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643844" w14:textId="77777777" w:rsidR="00C7370E" w:rsidRPr="00292CB0" w:rsidRDefault="00C7370E" w:rsidP="00C7370E">
            <w:pPr>
              <w:spacing w:after="0" w:line="240" w:lineRule="auto"/>
              <w:rPr>
                <w:rFonts w:cstheme="minorHAnsi"/>
                <w:b/>
                <w:strike/>
                <w:sz w:val="18"/>
                <w:szCs w:val="18"/>
              </w:rPr>
            </w:pPr>
            <w:r w:rsidRPr="00292CB0">
              <w:rPr>
                <w:rFonts w:cstheme="minorHAnsi"/>
                <w:b/>
                <w:sz w:val="18"/>
                <w:szCs w:val="18"/>
              </w:rPr>
              <w:t>Zameranie projektu</w:t>
            </w:r>
          </w:p>
          <w:p w14:paraId="33CF58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485F15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 xml:space="preserve">oblasť odbytu zriadením predajní, </w:t>
            </w:r>
          </w:p>
          <w:p w14:paraId="1189878E"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nákup resp. modernizáciu zariadení a technológií pozberovej úpravy,</w:t>
            </w:r>
          </w:p>
          <w:p w14:paraId="64221558"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vybudovanie, modernizácia alebo rekonštrukcia skladovacích kapacít vrátane technológií,</w:t>
            </w:r>
          </w:p>
          <w:p w14:paraId="700D5294"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ostatné v rámci zamerania nezaradené do písm. a) až c),</w:t>
            </w:r>
          </w:p>
          <w:p w14:paraId="58768C8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1E8F03BE" w14:textId="7DC37D1A"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399B9A9D" w14:textId="1AC93269"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874F5B"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5EFC1320"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6DA3D036"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2E2071"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605F2AA9" w14:textId="2E0F0EBB"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64BC5A65" w14:textId="3A7FA011"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A7B07" w14:textId="6339F6D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5997E65" w14:textId="77777777" w:rsidTr="000F15F3">
        <w:trPr>
          <w:trHeight w:val="284"/>
        </w:trPr>
        <w:tc>
          <w:tcPr>
            <w:tcW w:w="200" w:type="pct"/>
            <w:shd w:val="clear" w:color="auto" w:fill="FFFFFF" w:themeFill="background1"/>
            <w:vAlign w:val="center"/>
          </w:tcPr>
          <w:p w14:paraId="11116F77" w14:textId="6B6CE9DA"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34945C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D06EE9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DFBBDA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A8266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6D6431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4D8A4FD" w14:textId="7BF49430"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63E83BC"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74AC030" w14:textId="25D5A7E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BBAD27"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1B0423" w14:textId="4764A29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56BA79" w14:textId="0C476E4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A4C20F7" w14:textId="38B9EBA2"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D71E31" w14:textId="77777777" w:rsidTr="000F15F3">
        <w:trPr>
          <w:trHeight w:val="284"/>
        </w:trPr>
        <w:tc>
          <w:tcPr>
            <w:tcW w:w="200" w:type="pct"/>
            <w:shd w:val="clear" w:color="auto" w:fill="FFFFFF" w:themeFill="background1"/>
            <w:vAlign w:val="center"/>
          </w:tcPr>
          <w:p w14:paraId="0C4D4D25" w14:textId="55981919"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9670FB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31D28E76"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5B01A6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FF2FEC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825B64C" w14:textId="5BF0553F"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9CF418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problém zo stratégie CLLD, ktorý projekt rieši, </w:t>
            </w:r>
          </w:p>
          <w:p w14:paraId="2F11893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4EC922FF"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55076B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813B109" w14:textId="0B2D472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30F6A6C" w14:textId="761F6117" w:rsidR="00463236" w:rsidRPr="00292CB0" w:rsidRDefault="00463236" w:rsidP="00C7370E">
            <w:pPr>
              <w:spacing w:after="0" w:line="240" w:lineRule="auto"/>
              <w:jc w:val="both"/>
              <w:rPr>
                <w:rFonts w:cstheme="minorHAnsi"/>
                <w:sz w:val="16"/>
                <w:szCs w:val="16"/>
                <w:u w:val="single"/>
              </w:rPr>
            </w:pPr>
          </w:p>
          <w:p w14:paraId="2CDCA5BE" w14:textId="5A36168E" w:rsidR="00463236" w:rsidRPr="00292CB0" w:rsidRDefault="00463236" w:rsidP="00C7370E">
            <w:pPr>
              <w:spacing w:after="0" w:line="240" w:lineRule="auto"/>
              <w:jc w:val="both"/>
              <w:rPr>
                <w:rFonts w:cstheme="minorHAnsi"/>
                <w:sz w:val="16"/>
                <w:szCs w:val="16"/>
                <w:u w:val="single"/>
              </w:rPr>
            </w:pPr>
          </w:p>
          <w:p w14:paraId="680C1F33" w14:textId="77777777" w:rsidR="00463236" w:rsidRPr="00292CB0" w:rsidRDefault="00463236" w:rsidP="00C7370E">
            <w:pPr>
              <w:spacing w:after="0" w:line="240" w:lineRule="auto"/>
              <w:jc w:val="both"/>
              <w:rPr>
                <w:rFonts w:cstheme="minorHAnsi"/>
                <w:sz w:val="16"/>
                <w:szCs w:val="16"/>
                <w:u w:val="single"/>
              </w:rPr>
            </w:pPr>
          </w:p>
          <w:p w14:paraId="167B7386"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4CCCB85" w14:textId="0C508F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ABFA14" w14:textId="6A1B511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745CD06" w14:textId="18A00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EA731FF" w14:textId="77777777" w:rsidTr="000F15F3">
        <w:trPr>
          <w:trHeight w:val="284"/>
        </w:trPr>
        <w:tc>
          <w:tcPr>
            <w:tcW w:w="200" w:type="pct"/>
            <w:shd w:val="clear" w:color="auto" w:fill="FFFFFF" w:themeFill="background1"/>
            <w:vAlign w:val="center"/>
          </w:tcPr>
          <w:p w14:paraId="08DFDA22" w14:textId="14A801E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658272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587A07BF" w14:textId="5083C3FE"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C8800DA"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68959C8F"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4EA41355"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0786879D"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4F0D3C72"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49D4B3E9" w14:textId="77777777" w:rsidR="00C7370E" w:rsidRPr="00292CB0" w:rsidRDefault="00C7370E" w:rsidP="00C7370E">
            <w:pPr>
              <w:spacing w:after="0" w:line="240" w:lineRule="auto"/>
              <w:ind w:left="-11"/>
              <w:jc w:val="both"/>
              <w:rPr>
                <w:rFonts w:cstheme="minorHAnsi"/>
                <w:sz w:val="16"/>
                <w:szCs w:val="16"/>
              </w:rPr>
            </w:pPr>
          </w:p>
          <w:p w14:paraId="0006CAF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6A0DA8F" w14:textId="1FB4067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9CC810" w14:textId="551A13E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359C4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w:t>
            </w:r>
          </w:p>
          <w:p w14:paraId="41B91E18"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5C45170" w14:textId="6B492CD4"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72A3FA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4557CF2" w14:textId="63CE5B1D"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0E9EEC73" w14:textId="77777777" w:rsidTr="00B30B20">
        <w:trPr>
          <w:trHeight w:val="340"/>
        </w:trPr>
        <w:tc>
          <w:tcPr>
            <w:tcW w:w="200" w:type="pct"/>
            <w:shd w:val="clear" w:color="auto" w:fill="FFF2CC" w:themeFill="accent4" w:themeFillTint="33"/>
          </w:tcPr>
          <w:p w14:paraId="3F501D23" w14:textId="66233BB2"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C0533BF" w14:textId="51587932"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075DFA4A" w14:textId="77777777" w:rsidTr="00565A4C">
        <w:trPr>
          <w:trHeight w:val="340"/>
        </w:trPr>
        <w:tc>
          <w:tcPr>
            <w:tcW w:w="200" w:type="pct"/>
            <w:shd w:val="clear" w:color="auto" w:fill="FFFFFF" w:themeFill="background1"/>
            <w:vAlign w:val="center"/>
          </w:tcPr>
          <w:p w14:paraId="28BAE2B2" w14:textId="446D3BE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13DD54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2C2CB2FB" w14:textId="1F970AED"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402323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4D036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C8872D8"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69AA759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4B6D6F94"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405E5F2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703A5AE7" w14:textId="14AA9AED"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9BE3526" w14:textId="37836A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7DBD35B5" w14:textId="0291493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FFA519" w14:textId="3B49E4CC"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CC11C0D" w14:textId="07EADEEB"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58591EB" w14:textId="77777777" w:rsidTr="00F00AED">
        <w:trPr>
          <w:trHeight w:val="340"/>
        </w:trPr>
        <w:tc>
          <w:tcPr>
            <w:tcW w:w="200" w:type="pct"/>
            <w:shd w:val="clear" w:color="auto" w:fill="FFFFFF" w:themeFill="background1"/>
            <w:vAlign w:val="center"/>
          </w:tcPr>
          <w:p w14:paraId="34F4D52B" w14:textId="2DA104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4A4C70E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01EEF823" w14:textId="77777777" w:rsidR="00C7370E" w:rsidRPr="00292CB0" w:rsidRDefault="00C7370E" w:rsidP="00C7370E">
            <w:pPr>
              <w:spacing w:after="0" w:line="240" w:lineRule="auto"/>
              <w:jc w:val="both"/>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47B2092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4158D4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7834E79" w14:textId="63B76456"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C5F44F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2D4CA99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696E81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E22397B" w14:textId="77777777" w:rsidR="00C7370E" w:rsidRPr="00292CB0" w:rsidRDefault="00C7370E" w:rsidP="004800B7">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03EA5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41F076"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7BB2A512"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4463C56" w14:textId="6232A1D2"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3BC98E2" w14:textId="77777777" w:rsidTr="00F00AED">
        <w:trPr>
          <w:trHeight w:val="340"/>
        </w:trPr>
        <w:tc>
          <w:tcPr>
            <w:tcW w:w="200" w:type="pct"/>
            <w:shd w:val="clear" w:color="auto" w:fill="FFFFFF" w:themeFill="background1"/>
            <w:vAlign w:val="center"/>
          </w:tcPr>
          <w:p w14:paraId="66EC98FF" w14:textId="1035194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E316C91"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7B01E114"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1224B341" w14:textId="77777777" w:rsidR="00C7370E" w:rsidRPr="00292CB0" w:rsidRDefault="00C7370E" w:rsidP="004800B7">
            <w:pPr>
              <w:pStyle w:val="Odsekzoznamu"/>
              <w:numPr>
                <w:ilvl w:val="0"/>
                <w:numId w:val="501"/>
              </w:numPr>
              <w:spacing w:after="0" w:line="240" w:lineRule="auto"/>
              <w:ind w:left="357" w:hanging="357"/>
              <w:rPr>
                <w:rFonts w:cstheme="minorHAnsi"/>
                <w:sz w:val="16"/>
                <w:szCs w:val="16"/>
              </w:rPr>
            </w:pPr>
            <w:r w:rsidRPr="00292CB0">
              <w:rPr>
                <w:rFonts w:cstheme="minorHAnsi"/>
                <w:sz w:val="16"/>
                <w:szCs w:val="16"/>
              </w:rPr>
              <w:t>áno</w:t>
            </w:r>
          </w:p>
          <w:p w14:paraId="2D843E8B" w14:textId="2AE42A10" w:rsidR="00C7370E" w:rsidRPr="00292CB0" w:rsidRDefault="00C7370E" w:rsidP="004800B7">
            <w:pPr>
              <w:pStyle w:val="Standard"/>
              <w:numPr>
                <w:ilvl w:val="0"/>
                <w:numId w:val="501"/>
              </w:numPr>
              <w:tabs>
                <w:tab w:val="left" w:pos="856"/>
              </w:tabs>
              <w:ind w:left="357" w:hanging="357"/>
              <w:jc w:val="both"/>
              <w:rPr>
                <w:rFonts w:asciiTheme="minorHAnsi" w:hAnsiTheme="minorHAnsi" w:cstheme="minorHAnsi"/>
                <w:sz w:val="18"/>
                <w:szCs w:val="18"/>
              </w:rPr>
            </w:pPr>
            <w:r w:rsidRPr="00292CB0">
              <w:rPr>
                <w:rFonts w:asciiTheme="minorHAnsi" w:hAnsiTheme="minorHAnsi" w:cstheme="minorHAnsi"/>
                <w:sz w:val="16"/>
                <w:szCs w:val="16"/>
              </w:rPr>
              <w:t>nie</w:t>
            </w:r>
          </w:p>
          <w:p w14:paraId="45602101"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09495DC" w14:textId="2E53565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965E9D9" w14:textId="7F85C60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0F3094" w14:textId="60D42FF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244030D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CCDB017" w14:textId="468DD63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9E92EF0" w14:textId="75186AA6"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51855938" w14:textId="3545D423" w:rsidR="00C7370E" w:rsidRPr="00292CB0" w:rsidRDefault="00C7370E" w:rsidP="004800B7">
            <w:pPr>
              <w:pStyle w:val="Textkomentra"/>
              <w:numPr>
                <w:ilvl w:val="0"/>
                <w:numId w:val="242"/>
              </w:numPr>
              <w:spacing w:after="0" w:line="240" w:lineRule="auto"/>
              <w:ind w:left="215" w:hanging="215"/>
              <w:jc w:val="both"/>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xml:space="preserve">- príloha na preukázanie splnenia kritéria musia byť predložená riadne spolu so </w:t>
            </w:r>
            <w:proofErr w:type="spellStart"/>
            <w:r w:rsidRPr="00292CB0">
              <w:rPr>
                <w:rFonts w:cstheme="minorHAnsi"/>
                <w:bCs/>
                <w:sz w:val="16"/>
                <w:szCs w:val="16"/>
              </w:rPr>
              <w:t>ŽoNFP</w:t>
            </w:r>
            <w:proofErr w:type="spellEnd"/>
            <w:r w:rsidRPr="00292CB0">
              <w:rPr>
                <w:rFonts w:cstheme="minorHAnsi"/>
                <w:bCs/>
                <w:sz w:val="16"/>
                <w:szCs w:val="16"/>
              </w:rPr>
              <w:t xml:space="preserve">, resp. najneskôr ku dňu doplnenia chýbajúcich náležitostí na základe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MAS.V prípade predloženia prílohy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 zmysle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0E96D1D2" w14:textId="77777777" w:rsidTr="00F00AED">
        <w:trPr>
          <w:trHeight w:val="340"/>
        </w:trPr>
        <w:tc>
          <w:tcPr>
            <w:tcW w:w="200" w:type="pct"/>
            <w:shd w:val="clear" w:color="auto" w:fill="FFFFFF" w:themeFill="background1"/>
            <w:vAlign w:val="center"/>
          </w:tcPr>
          <w:p w14:paraId="349DE22B" w14:textId="73E814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B15134" w14:textId="77777777" w:rsidR="00C7370E" w:rsidRPr="00292CB0" w:rsidRDefault="00C7370E" w:rsidP="00C7370E">
            <w:pPr>
              <w:pStyle w:val="Standard"/>
              <w:tabs>
                <w:tab w:val="left" w:pos="0"/>
              </w:tabs>
              <w:jc w:val="both"/>
              <w:rPr>
                <w:rFonts w:asciiTheme="minorHAnsi" w:hAnsiTheme="minorHAnsi" w:cstheme="minorHAnsi"/>
                <w:b/>
                <w:sz w:val="18"/>
                <w:szCs w:val="18"/>
              </w:rPr>
            </w:pPr>
            <w:r w:rsidRPr="00292CB0">
              <w:rPr>
                <w:rFonts w:asciiTheme="minorHAnsi" w:hAnsiTheme="minorHAnsi" w:cstheme="minorHAnsi"/>
                <w:b/>
                <w:sz w:val="18"/>
                <w:szCs w:val="18"/>
              </w:rPr>
              <w:t>Vek žiadateľa alebo najvyššieho predstaviteľa podniku</w:t>
            </w:r>
          </w:p>
          <w:p w14:paraId="2485279C" w14:textId="1F109C0F" w:rsidR="00C7370E" w:rsidRPr="00292CB0" w:rsidRDefault="00C7370E" w:rsidP="00C7370E">
            <w:pPr>
              <w:pStyle w:val="Standard"/>
              <w:tabs>
                <w:tab w:val="left" w:pos="0"/>
              </w:tabs>
              <w:jc w:val="both"/>
              <w:rPr>
                <w:rFonts w:asciiTheme="minorHAnsi" w:hAnsiTheme="minorHAnsi" w:cstheme="minorHAnsi"/>
                <w:sz w:val="16"/>
                <w:szCs w:val="16"/>
              </w:rPr>
            </w:pPr>
            <w:r w:rsidRPr="00292CB0">
              <w:rPr>
                <w:rFonts w:asciiTheme="minorHAnsi" w:hAnsiTheme="minorHAnsi" w:cstheme="minorHAnsi"/>
                <w:kern w:val="0"/>
                <w:sz w:val="16"/>
                <w:szCs w:val="16"/>
                <w:lang w:eastAsia="sk-SK"/>
              </w:rPr>
              <w:t xml:space="preserve">Žiadateľ alebo najvyšší predstaviteľ podniku žiadateľa </w:t>
            </w:r>
            <w:r w:rsidRPr="00292CB0">
              <w:rPr>
                <w:rFonts w:asciiTheme="minorHAnsi" w:hAnsiTheme="minorHAnsi" w:cstheme="minorHAnsi"/>
                <w:bCs/>
                <w:sz w:val="16"/>
                <w:szCs w:val="16"/>
              </w:rPr>
              <w:t xml:space="preserve">v čase podania </w:t>
            </w:r>
            <w:proofErr w:type="spellStart"/>
            <w:r w:rsidRPr="00292CB0">
              <w:rPr>
                <w:rFonts w:asciiTheme="minorHAnsi" w:hAnsiTheme="minorHAnsi" w:cstheme="minorHAnsi"/>
                <w:bCs/>
                <w:sz w:val="16"/>
                <w:szCs w:val="16"/>
              </w:rPr>
              <w:t>ŽoNFP</w:t>
            </w:r>
            <w:proofErr w:type="spellEnd"/>
            <w:r w:rsidRPr="00292CB0">
              <w:rPr>
                <w:rFonts w:asciiTheme="minorHAnsi" w:hAnsiTheme="minorHAnsi" w:cstheme="minorHAnsi"/>
                <w:bCs/>
                <w:sz w:val="16"/>
                <w:szCs w:val="16"/>
              </w:rPr>
              <w:t xml:space="preserve"> nemá viac ako 40 rokov (</w:t>
            </w:r>
            <w:proofErr w:type="spellStart"/>
            <w:r w:rsidRPr="00292CB0">
              <w:rPr>
                <w:rFonts w:asciiTheme="minorHAnsi" w:hAnsiTheme="minorHAnsi" w:cstheme="minorHAnsi"/>
                <w:bCs/>
                <w:sz w:val="16"/>
                <w:szCs w:val="16"/>
              </w:rPr>
              <w:t>t.j</w:t>
            </w:r>
            <w:proofErr w:type="spellEnd"/>
            <w:r w:rsidRPr="00292CB0">
              <w:rPr>
                <w:rFonts w:asciiTheme="minorHAnsi" w:hAnsiTheme="minorHAnsi" w:cstheme="minorHAnsi"/>
                <w:bCs/>
                <w:sz w:val="16"/>
                <w:szCs w:val="16"/>
              </w:rPr>
              <w:t>. nedosiahol 41 rokov).</w:t>
            </w:r>
          </w:p>
          <w:p w14:paraId="234D5ED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A3C4FC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76FAD1D" w14:textId="29D4060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36235F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40D7C6" w14:textId="77777777"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Potvrdenie preukazujúce právnu subjektivitu žiadateľa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6711DA" w14:textId="009D1BD1"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Osvedčenie, že žiadateľ vykonáva činnosť ako SHR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C8452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AC54FE5" w14:textId="264963A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746969" w14:textId="77777777" w:rsidTr="00F00AED">
        <w:trPr>
          <w:trHeight w:val="340"/>
        </w:trPr>
        <w:tc>
          <w:tcPr>
            <w:tcW w:w="200" w:type="pct"/>
            <w:shd w:val="clear" w:color="auto" w:fill="FFFFFF" w:themeFill="background1"/>
            <w:vAlign w:val="center"/>
          </w:tcPr>
          <w:p w14:paraId="0268C8AA" w14:textId="53EFF16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169A63E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BF696E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E076EBC" w14:textId="5FE0051A"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lastRenderedPageBreak/>
              <w:t>a) áno</w:t>
            </w:r>
            <w:r w:rsidR="008A3800" w:rsidRPr="00292CB0">
              <w:rPr>
                <w:rFonts w:cstheme="minorHAnsi"/>
                <w:sz w:val="16"/>
                <w:szCs w:val="16"/>
              </w:rPr>
              <w:t>,</w:t>
            </w:r>
            <w:r w:rsidR="008A3800" w:rsidRPr="00292CB0">
              <w:rPr>
                <w:sz w:val="16"/>
                <w:szCs w:val="16"/>
              </w:rPr>
              <w:t xml:space="preserve"> doposiaľ nebola schválená</w:t>
            </w:r>
          </w:p>
          <w:p w14:paraId="7E300E31" w14:textId="52226719" w:rsidR="00C7370E" w:rsidRPr="00292CB0" w:rsidRDefault="00C7370E" w:rsidP="00C7370E">
            <w:pPr>
              <w:pStyle w:val="Odsekzoznamu"/>
              <w:spacing w:after="0" w:line="240" w:lineRule="auto"/>
              <w:ind w:left="0"/>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40E0B14" w14:textId="45F8C79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9CBE105" w14:textId="499CD5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84663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7F516CD"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0707FC" w14:textId="05FAAC8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BE4ED68" w14:textId="2838FDA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5"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37E75DE" w14:textId="77777777" w:rsidTr="00F00AED">
        <w:trPr>
          <w:trHeight w:val="340"/>
        </w:trPr>
        <w:tc>
          <w:tcPr>
            <w:tcW w:w="200" w:type="pct"/>
            <w:shd w:val="clear" w:color="auto" w:fill="FFFFFF" w:themeFill="background1"/>
            <w:vAlign w:val="center"/>
          </w:tcPr>
          <w:p w14:paraId="549F4892" w14:textId="26CBF1C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78FBD6FB" w14:textId="79759022"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78CD0A6"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302D41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331EE3E"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8DAFB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F9AEE98"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5C04BBB"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6D26315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121FC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459A1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566E1D8" w14:textId="045F852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F2E533"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DB4CF0" w14:textId="44D9E4D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808C68"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1CBB60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B7C7F2" w14:textId="1324E712" w:rsidR="00C7370E" w:rsidRPr="00292CB0" w:rsidRDefault="00C7370E" w:rsidP="004800B7">
            <w:pPr>
              <w:pStyle w:val="Default"/>
              <w:keepLines/>
              <w:widowControl w:val="0"/>
              <w:numPr>
                <w:ilvl w:val="0"/>
                <w:numId w:val="26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FE89434" w14:textId="77777777" w:rsidTr="00F00AED">
        <w:trPr>
          <w:trHeight w:val="340"/>
        </w:trPr>
        <w:tc>
          <w:tcPr>
            <w:tcW w:w="200" w:type="pct"/>
            <w:shd w:val="clear" w:color="auto" w:fill="FFFFFF" w:themeFill="background1"/>
            <w:vAlign w:val="center"/>
          </w:tcPr>
          <w:p w14:paraId="7066684E" w14:textId="415F3A0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0651532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8EFA8C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B8080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1805CD" w14:textId="77777777" w:rsidR="00C7370E" w:rsidRPr="00292CB0" w:rsidRDefault="00C7370E" w:rsidP="00C7370E">
            <w:pPr>
              <w:spacing w:after="0" w:line="240" w:lineRule="auto"/>
              <w:jc w:val="both"/>
              <w:rPr>
                <w:rFonts w:cstheme="minorHAnsi"/>
                <w:sz w:val="16"/>
                <w:szCs w:val="16"/>
              </w:rPr>
            </w:pPr>
          </w:p>
          <w:p w14:paraId="5DA3517A"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D79A483" w14:textId="4BD0D2E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292CB0">
              <w:rPr>
                <w:rFonts w:cstheme="minorHAnsi"/>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25593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3481F6" w14:textId="44EABAC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CBE164B"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3FAF9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8D0DE2F" w14:textId="6D19CE58" w:rsidR="00C7370E" w:rsidRPr="00292CB0" w:rsidRDefault="00C7370E" w:rsidP="004800B7">
            <w:pPr>
              <w:pStyle w:val="Default"/>
              <w:keepLines/>
              <w:widowControl w:val="0"/>
              <w:numPr>
                <w:ilvl w:val="0"/>
                <w:numId w:val="26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6908A7" w14:textId="77777777" w:rsidTr="00964C4F">
        <w:trPr>
          <w:trHeight w:val="340"/>
        </w:trPr>
        <w:tc>
          <w:tcPr>
            <w:tcW w:w="5000" w:type="pct"/>
            <w:gridSpan w:val="2"/>
            <w:shd w:val="clear" w:color="auto" w:fill="auto"/>
            <w:vAlign w:val="center"/>
          </w:tcPr>
          <w:p w14:paraId="42BD1F5D" w14:textId="1D3BD434"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4529DFED" w14:textId="77777777" w:rsidTr="00964C4F">
        <w:trPr>
          <w:trHeight w:val="340"/>
        </w:trPr>
        <w:tc>
          <w:tcPr>
            <w:tcW w:w="5000" w:type="pct"/>
            <w:gridSpan w:val="2"/>
            <w:shd w:val="clear" w:color="auto" w:fill="auto"/>
            <w:vAlign w:val="center"/>
          </w:tcPr>
          <w:p w14:paraId="1BF9471D" w14:textId="384D3CA3"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7452067B" w14:textId="77777777" w:rsidTr="00B30B20">
        <w:trPr>
          <w:trHeight w:val="284"/>
        </w:trPr>
        <w:tc>
          <w:tcPr>
            <w:tcW w:w="200" w:type="pct"/>
            <w:shd w:val="clear" w:color="auto" w:fill="FFF2CC" w:themeFill="accent4" w:themeFillTint="33"/>
          </w:tcPr>
          <w:p w14:paraId="1114F40C" w14:textId="405C6631"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5BE65BF" w14:textId="14C38D42"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25BC3E4" w14:textId="77777777" w:rsidTr="00F00AED">
        <w:trPr>
          <w:trHeight w:val="284"/>
        </w:trPr>
        <w:tc>
          <w:tcPr>
            <w:tcW w:w="200" w:type="pct"/>
            <w:shd w:val="clear" w:color="auto" w:fill="FFFFFF" w:themeFill="background1"/>
            <w:vAlign w:val="center"/>
          </w:tcPr>
          <w:p w14:paraId="3D458C45" w14:textId="074CE77B"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6E5C159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5DB4AF0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77AC48EE"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76D00B"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aspoň jedno kritérium,</w:t>
            </w:r>
          </w:p>
          <w:p w14:paraId="1417F9F6"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obidve kritériá,</w:t>
            </w:r>
          </w:p>
          <w:p w14:paraId="16C331D4" w14:textId="5A0B6609"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nespĺňa ani jedno ekonomické kritérium.</w:t>
            </w:r>
          </w:p>
          <w:p w14:paraId="1CA58E89" w14:textId="0575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659DF5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D99740"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5F6FF3" w14:textId="2E361740"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056A581" w14:textId="15F6DF6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1812BD" w14:textId="4C209E9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193C470"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59611D1" w14:textId="65935752"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93647D4" w14:textId="3A92F43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2B06EC0" w14:textId="7F2F0EE3"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8BC1418" w14:textId="24D58F9B"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26A38C59" w14:textId="77777777" w:rsidTr="00A26F7F">
        <w:trPr>
          <w:trHeight w:val="284"/>
        </w:trPr>
        <w:tc>
          <w:tcPr>
            <w:tcW w:w="200" w:type="pct"/>
            <w:shd w:val="clear" w:color="auto" w:fill="FFFFFF" w:themeFill="background1"/>
            <w:vAlign w:val="center"/>
          </w:tcPr>
          <w:p w14:paraId="00DDA222" w14:textId="224BF30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058E3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712D43DE" w14:textId="28F47E26"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w:t>
            </w:r>
          </w:p>
          <w:p w14:paraId="709199E6" w14:textId="34183C9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lastRenderedPageBreak/>
              <w:t>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 xml:space="preserve"> 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iCs/>
                <w:sz w:val="16"/>
                <w:szCs w:val="16"/>
                <w:lang w:eastAsia="sk-SK"/>
              </w:rPr>
              <w:t xml:space="preserve"> </w:t>
            </w:r>
            <w:r w:rsidRPr="00292CB0">
              <w:rPr>
                <w:rFonts w:cstheme="minorHAnsi"/>
                <w:sz w:val="16"/>
                <w:szCs w:val="16"/>
              </w:rPr>
              <w:t>nákup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ostatné inovatívne technológie v súvislosti s danou činnosťou  nezaradené v písm. a) až c),</w:t>
            </w:r>
          </w:p>
          <w:p w14:paraId="3A661C2D"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žiadateľ kritérium nesplnil.</w:t>
            </w:r>
          </w:p>
          <w:p w14:paraId="7A53B1D3" w14:textId="77777777" w:rsidR="00C7370E" w:rsidRPr="00292CB0" w:rsidRDefault="00C7370E" w:rsidP="00C7370E">
            <w:pPr>
              <w:pStyle w:val="Odsekzoznamu"/>
              <w:spacing w:after="0" w:line="240" w:lineRule="auto"/>
              <w:ind w:left="273"/>
              <w:jc w:val="both"/>
              <w:rPr>
                <w:rFonts w:cstheme="minorHAnsi"/>
                <w:sz w:val="16"/>
                <w:szCs w:val="16"/>
              </w:rPr>
            </w:pPr>
          </w:p>
          <w:p w14:paraId="77D9F6CB" w14:textId="09B51269"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69FAECD" w14:textId="17658CDE"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Investície v súlade s Kódexom správnej poľnohospodárskej praxe na znižovanie emisií amoniaku z chovov hospodárskych zvierat a aplikovania hnojív do pôdy, vestník MŽP SR č. 2/2020 </w:t>
            </w:r>
            <w:hyperlink r:id="rId36" w:history="1">
              <w:r w:rsidRPr="00292CB0">
                <w:rPr>
                  <w:rStyle w:val="Hypertextovprepojenie"/>
                  <w:rFonts w:cstheme="minorHAnsi"/>
                  <w:color w:val="auto"/>
                  <w:sz w:val="16"/>
                  <w:szCs w:val="16"/>
                </w:rPr>
                <w:t>https://www.minzp.sk/files/vestniky/vestnik-2020-2.pdf</w:t>
              </w:r>
            </w:hyperlink>
            <w:r w:rsidRPr="00292CB0">
              <w:rPr>
                <w:rFonts w:cstheme="minorHAnsi"/>
                <w:sz w:val="16"/>
                <w:szCs w:val="16"/>
              </w:rPr>
              <w:t xml:space="preserve">  (ak relevantné).</w:t>
            </w:r>
          </w:p>
          <w:p w14:paraId="6701F651" w14:textId="5F4F85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536767"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07B2BC6E"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6EF36B8D"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Potvrdenie NPPC – TSUP Rovinka,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w:t>
            </w:r>
            <w:r w:rsidRPr="00292CB0">
              <w:rPr>
                <w:rFonts w:cstheme="minorHAnsi"/>
                <w:b/>
                <w:sz w:val="16"/>
                <w:szCs w:val="16"/>
              </w:rPr>
              <w:t xml:space="preserve"> </w:t>
            </w:r>
            <w:r w:rsidRPr="00292CB0">
              <w:rPr>
                <w:rFonts w:cstheme="minorHAnsi"/>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292CB0" w:rsidRDefault="00C7370E"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7B81798A" w14:textId="18187838"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209EB1" w14:textId="3000680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8D6F6CB" w14:textId="23E942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F472001" w14:textId="59C6950C" w:rsidR="00C7370E" w:rsidRPr="00292CB0" w:rsidRDefault="00C7370E" w:rsidP="000E4642">
            <w:pPr>
              <w:pStyle w:val="Odsekzoznamu"/>
              <w:numPr>
                <w:ilvl w:val="0"/>
                <w:numId w:val="48"/>
              </w:numPr>
              <w:spacing w:after="0" w:line="240" w:lineRule="auto"/>
              <w:ind w:left="213" w:hanging="213"/>
              <w:jc w:val="both"/>
              <w:rPr>
                <w:rFonts w:cstheme="minorHAnsi"/>
                <w:sz w:val="16"/>
                <w:szCs w:val="16"/>
              </w:rPr>
            </w:pPr>
            <w:r w:rsidRPr="00292CB0">
              <w:rPr>
                <w:rFonts w:cstheme="minorHAnsi"/>
                <w:sz w:val="16"/>
                <w:szCs w:val="16"/>
              </w:rPr>
              <w:t xml:space="preserve">Potvrdenie NPPC – TSUP Rovinka - príloha na preukázanie splnenia kritéria musia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MAS.V prípade predloženia prílohy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Cs/>
                <w:sz w:val="16"/>
                <w:szCs w:val="16"/>
              </w:rPr>
              <w:t xml:space="preserve">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1B1F30FC" w14:textId="77777777" w:rsidTr="00A26F7F">
        <w:trPr>
          <w:trHeight w:val="284"/>
        </w:trPr>
        <w:tc>
          <w:tcPr>
            <w:tcW w:w="200" w:type="pct"/>
            <w:shd w:val="clear" w:color="auto" w:fill="FFFFFF" w:themeFill="background1"/>
            <w:vAlign w:val="center"/>
          </w:tcPr>
          <w:p w14:paraId="2560145E" w14:textId="2F37967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1BB1DA4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110EEFA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050D36D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FE51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57D924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D618096"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08EEFA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78BFEB5" w14:textId="1AD4B4D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0B72345" w14:textId="3E6037B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1FFFE3" w14:textId="7C83F2B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09CCEC" w14:textId="5F1BE26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686C423" w14:textId="383C39B0"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A9E732B" w14:textId="77777777" w:rsidTr="00A26F7F">
        <w:trPr>
          <w:trHeight w:val="284"/>
        </w:trPr>
        <w:tc>
          <w:tcPr>
            <w:tcW w:w="200" w:type="pct"/>
            <w:shd w:val="clear" w:color="auto" w:fill="FFFFFF" w:themeFill="background1"/>
            <w:vAlign w:val="center"/>
          </w:tcPr>
          <w:p w14:paraId="7E3958D5" w14:textId="2CA34B5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3EE5536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7A27E10A"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6F136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4EB7DB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E5C3E5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33D18D8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092ED40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489BB0E"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2D9FB1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370115D" w14:textId="05B0D8B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6C82B" w14:textId="196541F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2157851" w14:textId="19E7020B"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9ACF03" w14:textId="1098BCD0"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Spôsob overenia</w:t>
            </w:r>
          </w:p>
          <w:p w14:paraId="4006A96C" w14:textId="7EB522A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590E1F" w14:textId="77777777" w:rsidTr="00A26F7F">
        <w:trPr>
          <w:trHeight w:val="284"/>
        </w:trPr>
        <w:tc>
          <w:tcPr>
            <w:tcW w:w="200" w:type="pct"/>
            <w:shd w:val="clear" w:color="auto" w:fill="FFFFFF" w:themeFill="background1"/>
            <w:vAlign w:val="center"/>
          </w:tcPr>
          <w:p w14:paraId="0B464C35" w14:textId="48E47652"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5.</w:t>
            </w:r>
          </w:p>
        </w:tc>
        <w:tc>
          <w:tcPr>
            <w:tcW w:w="4800" w:type="pct"/>
            <w:shd w:val="clear" w:color="auto" w:fill="FFFFFF" w:themeFill="background1"/>
            <w:vAlign w:val="center"/>
          </w:tcPr>
          <w:p w14:paraId="4655367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E1710D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5ED6530"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5F4FC9E9"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1301E9EE"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4B7813B8"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589965E4"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0FE6B2D3" w14:textId="77777777" w:rsidR="00C7370E" w:rsidRPr="00292CB0" w:rsidRDefault="00C7370E" w:rsidP="00C7370E">
            <w:pPr>
              <w:spacing w:after="0" w:line="240" w:lineRule="auto"/>
              <w:ind w:left="-11"/>
              <w:jc w:val="both"/>
              <w:rPr>
                <w:rFonts w:cstheme="minorHAnsi"/>
                <w:sz w:val="16"/>
                <w:szCs w:val="16"/>
              </w:rPr>
            </w:pPr>
          </w:p>
          <w:p w14:paraId="2066F7B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BB876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DB83014" w14:textId="6EC55F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ACEA3F" w14:textId="011D5C4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430A6"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9B372F"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56A49F1B" w14:textId="64323722"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53A2082" w14:textId="59FDBDE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7628B949" w14:textId="1CCB9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292CB0" w:rsidRDefault="00C7370E" w:rsidP="00B30B20">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1DF9568C" w14:textId="77777777" w:rsidTr="00B30B20">
        <w:trPr>
          <w:trHeight w:val="340"/>
        </w:trPr>
        <w:tc>
          <w:tcPr>
            <w:tcW w:w="200" w:type="pct"/>
            <w:shd w:val="clear" w:color="auto" w:fill="FFF2CC" w:themeFill="accent4" w:themeFillTint="33"/>
          </w:tcPr>
          <w:p w14:paraId="00655D93" w14:textId="251E31F6"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6622384" w14:textId="3C60C17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1974A453" w14:textId="77777777" w:rsidTr="00A26F7F">
        <w:trPr>
          <w:trHeight w:val="340"/>
        </w:trPr>
        <w:tc>
          <w:tcPr>
            <w:tcW w:w="200" w:type="pct"/>
            <w:shd w:val="clear" w:color="auto" w:fill="FFFFFF" w:themeFill="background1"/>
            <w:vAlign w:val="center"/>
          </w:tcPr>
          <w:p w14:paraId="02CEA327" w14:textId="513348C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6.</w:t>
            </w:r>
          </w:p>
        </w:tc>
        <w:tc>
          <w:tcPr>
            <w:tcW w:w="4800" w:type="pct"/>
            <w:shd w:val="clear" w:color="auto" w:fill="FFFFFF" w:themeFill="background1"/>
            <w:vAlign w:val="center"/>
          </w:tcPr>
          <w:p w14:paraId="7054C0B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7E7248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86770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A904DB6"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1D02171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743DD3E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02F653D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3EFBA870" w14:textId="0A1CF64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71F48130" w14:textId="66F106F0"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C0D0E57" w14:textId="391D7E3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C3A50A" w14:textId="1A8361A7" w:rsidR="00C7370E" w:rsidRPr="00292CB0" w:rsidRDefault="00C7370E" w:rsidP="009F1D61">
            <w:pPr>
              <w:pStyle w:val="Odsekzoznamu"/>
              <w:numPr>
                <w:ilvl w:val="0"/>
                <w:numId w:val="98"/>
              </w:numPr>
              <w:spacing w:after="0" w:line="240" w:lineRule="auto"/>
              <w:ind w:left="176" w:hanging="176"/>
              <w:jc w:val="both"/>
              <w:rPr>
                <w:rFonts w:cstheme="minorHAnsi"/>
                <w:bCs/>
                <w:sz w:val="14"/>
                <w:szCs w:val="14"/>
              </w:rPr>
            </w:pPr>
            <w:r w:rsidRPr="00292CB0">
              <w:rPr>
                <w:rFonts w:cstheme="minorHAnsi"/>
                <w:sz w:val="16"/>
                <w:szCs w:val="16"/>
              </w:rPr>
              <w:t>Popis v projekte realizácie (Príloha 2B k príručke pre prijímateľa LEADER)</w:t>
            </w:r>
          </w:p>
          <w:p w14:paraId="281FCDE2" w14:textId="4900F65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28BD4F0" w14:textId="26D3DDF7" w:rsidR="00C7370E" w:rsidRPr="00292CB0" w:rsidRDefault="00C7370E" w:rsidP="009F1D61">
            <w:pPr>
              <w:pStyle w:val="Default"/>
              <w:keepLines/>
              <w:widowControl w:val="0"/>
              <w:numPr>
                <w:ilvl w:val="0"/>
                <w:numId w:val="9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AF5C00B" w14:textId="77777777" w:rsidTr="00A26F7F">
        <w:trPr>
          <w:trHeight w:val="340"/>
        </w:trPr>
        <w:tc>
          <w:tcPr>
            <w:tcW w:w="200" w:type="pct"/>
            <w:shd w:val="clear" w:color="auto" w:fill="FFFFFF" w:themeFill="background1"/>
            <w:vAlign w:val="center"/>
          </w:tcPr>
          <w:p w14:paraId="62693490" w14:textId="2ADF0E9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7.</w:t>
            </w:r>
          </w:p>
        </w:tc>
        <w:tc>
          <w:tcPr>
            <w:tcW w:w="4800" w:type="pct"/>
            <w:shd w:val="clear" w:color="auto" w:fill="FFFFFF" w:themeFill="background1"/>
            <w:vAlign w:val="center"/>
          </w:tcPr>
          <w:p w14:paraId="442AEE47" w14:textId="6FBA2D9D"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2892CB4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228CD50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0FD4776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64F4B348" w14:textId="7777777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1A8EB25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6F5C7DA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D8AFE2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F17E86"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68FD3EB"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6C18DF3"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6F8A3A"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5344A188" w14:textId="4FAA2BA6"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4C62D69" w14:textId="77777777" w:rsidTr="00A26F7F">
        <w:trPr>
          <w:trHeight w:val="340"/>
        </w:trPr>
        <w:tc>
          <w:tcPr>
            <w:tcW w:w="200" w:type="pct"/>
            <w:shd w:val="clear" w:color="auto" w:fill="FFFFFF" w:themeFill="background1"/>
            <w:vAlign w:val="center"/>
          </w:tcPr>
          <w:p w14:paraId="65F83A73" w14:textId="006313D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8.</w:t>
            </w:r>
          </w:p>
        </w:tc>
        <w:tc>
          <w:tcPr>
            <w:tcW w:w="4800" w:type="pct"/>
            <w:shd w:val="clear" w:color="auto" w:fill="FFFFFF" w:themeFill="background1"/>
            <w:vAlign w:val="center"/>
          </w:tcPr>
          <w:p w14:paraId="4B927707"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01E96A95"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72AA9764" w14:textId="77777777" w:rsidR="00C7370E" w:rsidRPr="00292CB0" w:rsidRDefault="00C7370E" w:rsidP="004800B7">
            <w:pPr>
              <w:pStyle w:val="Odsekzoznamu"/>
              <w:numPr>
                <w:ilvl w:val="0"/>
                <w:numId w:val="262"/>
              </w:numPr>
              <w:spacing w:after="0" w:line="240" w:lineRule="auto"/>
              <w:ind w:left="355" w:hanging="355"/>
              <w:rPr>
                <w:rFonts w:cstheme="minorHAnsi"/>
                <w:sz w:val="16"/>
                <w:szCs w:val="16"/>
              </w:rPr>
            </w:pPr>
            <w:r w:rsidRPr="00292CB0">
              <w:rPr>
                <w:rFonts w:cstheme="minorHAnsi"/>
                <w:sz w:val="16"/>
                <w:szCs w:val="16"/>
              </w:rPr>
              <w:t>áno</w:t>
            </w:r>
          </w:p>
          <w:p w14:paraId="157EB931" w14:textId="77777777" w:rsidR="00C7370E" w:rsidRPr="00292CB0" w:rsidRDefault="00C7370E" w:rsidP="004800B7">
            <w:pPr>
              <w:pStyle w:val="Standard"/>
              <w:numPr>
                <w:ilvl w:val="0"/>
                <w:numId w:val="262"/>
              </w:numPr>
              <w:tabs>
                <w:tab w:val="left" w:pos="856"/>
              </w:tabs>
              <w:ind w:left="355" w:hanging="355"/>
              <w:jc w:val="both"/>
              <w:rPr>
                <w:rFonts w:asciiTheme="minorHAnsi" w:hAnsiTheme="minorHAnsi" w:cstheme="minorHAnsi"/>
                <w:sz w:val="18"/>
                <w:szCs w:val="18"/>
              </w:rPr>
            </w:pPr>
            <w:r w:rsidRPr="00292CB0">
              <w:rPr>
                <w:rFonts w:asciiTheme="minorHAnsi" w:hAnsiTheme="minorHAnsi" w:cstheme="minorHAnsi"/>
                <w:sz w:val="16"/>
                <w:szCs w:val="16"/>
              </w:rPr>
              <w:t>nie</w:t>
            </w:r>
          </w:p>
          <w:p w14:paraId="39933989" w14:textId="77777777" w:rsidR="00C7370E" w:rsidRPr="00292CB0" w:rsidRDefault="00C7370E" w:rsidP="00C7370E">
            <w:pPr>
              <w:pStyle w:val="Standard"/>
              <w:tabs>
                <w:tab w:val="left" w:pos="856"/>
              </w:tabs>
              <w:jc w:val="both"/>
              <w:rPr>
                <w:rFonts w:asciiTheme="minorHAnsi" w:hAnsiTheme="minorHAnsi" w:cstheme="minorHAnsi"/>
                <w:sz w:val="18"/>
                <w:szCs w:val="18"/>
              </w:rPr>
            </w:pPr>
          </w:p>
          <w:p w14:paraId="6013011A"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1311529" w14:textId="439E9AD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34468B8" w14:textId="6142889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D7912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0FCDC0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5BA7F81" w14:textId="7C0EE9BD"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EBA4F00" w14:textId="22D76BD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914F9F7" w14:textId="64843C7E" w:rsidR="00C7370E" w:rsidRPr="00292CB0" w:rsidRDefault="00C7370E" w:rsidP="00C7370E">
            <w:pPr>
              <w:pStyle w:val="Textkomentra"/>
              <w:spacing w:after="0" w:line="240" w:lineRule="auto"/>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xml:space="preserve">- príloha na preukázanie splnenia kritéria musia byť predložená riadne spolu so </w:t>
            </w:r>
            <w:proofErr w:type="spellStart"/>
            <w:r w:rsidRPr="00292CB0">
              <w:rPr>
                <w:rFonts w:cstheme="minorHAnsi"/>
                <w:bCs/>
                <w:sz w:val="16"/>
                <w:szCs w:val="16"/>
              </w:rPr>
              <w:t>ŽoNFP</w:t>
            </w:r>
            <w:proofErr w:type="spellEnd"/>
            <w:r w:rsidRPr="00292CB0">
              <w:rPr>
                <w:rFonts w:cstheme="minorHAnsi"/>
                <w:bCs/>
                <w:sz w:val="16"/>
                <w:szCs w:val="16"/>
              </w:rPr>
              <w:t xml:space="preserve">, resp. najneskôr ku dňu doplnenia chýbajúcich náležitostí na základe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MAS.V prípade predloženia prílohy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 zmysle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r w:rsidR="009C6093" w:rsidRPr="00292CB0">
              <w:rPr>
                <w:rFonts w:cstheme="minorHAnsi"/>
                <w:bCs/>
                <w:sz w:val="16"/>
                <w:szCs w:val="16"/>
              </w:rPr>
              <w:t xml:space="preserv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18030206" w14:textId="77777777" w:rsidTr="00A26F7F">
        <w:trPr>
          <w:trHeight w:val="340"/>
        </w:trPr>
        <w:tc>
          <w:tcPr>
            <w:tcW w:w="200" w:type="pct"/>
            <w:shd w:val="clear" w:color="auto" w:fill="FFFFFF" w:themeFill="background1"/>
            <w:vAlign w:val="center"/>
          </w:tcPr>
          <w:p w14:paraId="1BA289BB" w14:textId="5EC9E88D"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9.</w:t>
            </w:r>
          </w:p>
        </w:tc>
        <w:tc>
          <w:tcPr>
            <w:tcW w:w="4800" w:type="pct"/>
            <w:shd w:val="clear" w:color="auto" w:fill="FFFFFF" w:themeFill="background1"/>
            <w:vAlign w:val="center"/>
          </w:tcPr>
          <w:p w14:paraId="21E5410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72FC98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F655473" w14:textId="3848A1BF"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p>
          <w:p w14:paraId="4D65A29B" w14:textId="18471E5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00E772D0" w14:textId="12DE135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A2C4405" w14:textId="3D318EF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F3A3EF9"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1BE16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8C5F0E" w14:textId="309A8E7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D5CB119" w14:textId="44096643"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7" w:history="1">
              <w:r w:rsidRPr="00292CB0">
                <w:rPr>
                  <w:rStyle w:val="Hypertextovprepojenie"/>
                  <w:rFonts w:asciiTheme="minorHAnsi" w:hAnsiTheme="minorHAnsi" w:cstheme="minorHAnsi"/>
                  <w:color w:val="auto"/>
                  <w:sz w:val="16"/>
                  <w:szCs w:val="16"/>
                </w:rPr>
                <w:t>https://www.crz.gov.sk/</w:t>
              </w:r>
            </w:hyperlink>
          </w:p>
        </w:tc>
      </w:tr>
      <w:tr w:rsidR="00292CB0" w:rsidRPr="00292CB0" w14:paraId="63438C1B" w14:textId="77777777" w:rsidTr="00A26F7F">
        <w:trPr>
          <w:trHeight w:val="340"/>
        </w:trPr>
        <w:tc>
          <w:tcPr>
            <w:tcW w:w="200" w:type="pct"/>
            <w:shd w:val="clear" w:color="auto" w:fill="FFFFFF" w:themeFill="background1"/>
            <w:vAlign w:val="center"/>
          </w:tcPr>
          <w:p w14:paraId="74E81425" w14:textId="172AC678"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10.</w:t>
            </w:r>
          </w:p>
        </w:tc>
        <w:tc>
          <w:tcPr>
            <w:tcW w:w="4800" w:type="pct"/>
            <w:shd w:val="clear" w:color="auto" w:fill="FFFFFF" w:themeFill="background1"/>
            <w:vAlign w:val="center"/>
          </w:tcPr>
          <w:p w14:paraId="476AF5B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1D2493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5546F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54BDFE" w14:textId="77777777" w:rsidR="00C7370E" w:rsidRPr="00292CB0" w:rsidRDefault="00C7370E" w:rsidP="00C7370E">
            <w:pPr>
              <w:spacing w:after="0" w:line="240" w:lineRule="auto"/>
              <w:jc w:val="both"/>
              <w:rPr>
                <w:rFonts w:cstheme="minorHAnsi"/>
                <w:sz w:val="16"/>
                <w:szCs w:val="16"/>
              </w:rPr>
            </w:pPr>
          </w:p>
          <w:p w14:paraId="3509760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292CB0">
              <w:rPr>
                <w:rFonts w:cstheme="minorHAnsi"/>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702436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AFA934" w14:textId="200FE66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6A30" w14:textId="306104E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FEA9A05"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250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B93C1A" w14:textId="27008542" w:rsidR="00C7370E" w:rsidRPr="00292CB0" w:rsidRDefault="00C7370E" w:rsidP="004800B7">
            <w:pPr>
              <w:pStyle w:val="Default"/>
              <w:keepLines/>
              <w:widowControl w:val="0"/>
              <w:numPr>
                <w:ilvl w:val="0"/>
                <w:numId w:val="251"/>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D707BD" w14:textId="77777777" w:rsidTr="0029772B">
        <w:trPr>
          <w:trHeight w:val="284"/>
        </w:trPr>
        <w:tc>
          <w:tcPr>
            <w:tcW w:w="5000" w:type="pct"/>
            <w:gridSpan w:val="2"/>
            <w:shd w:val="clear" w:color="auto" w:fill="auto"/>
            <w:vAlign w:val="center"/>
          </w:tcPr>
          <w:p w14:paraId="638B0F4E" w14:textId="20D5A89D"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8D54EFA" w14:textId="77777777" w:rsidTr="0029772B">
        <w:trPr>
          <w:trHeight w:val="284"/>
        </w:trPr>
        <w:tc>
          <w:tcPr>
            <w:tcW w:w="5000" w:type="pct"/>
            <w:gridSpan w:val="2"/>
            <w:shd w:val="clear" w:color="auto" w:fill="auto"/>
            <w:vAlign w:val="center"/>
          </w:tcPr>
          <w:p w14:paraId="78A6248E" w14:textId="1A36859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616E3EDA" w14:textId="77777777" w:rsidTr="00B30B20">
        <w:trPr>
          <w:trHeight w:val="284"/>
        </w:trPr>
        <w:tc>
          <w:tcPr>
            <w:tcW w:w="200" w:type="pct"/>
            <w:shd w:val="clear" w:color="auto" w:fill="FFF2CC" w:themeFill="accent4" w:themeFillTint="33"/>
          </w:tcPr>
          <w:p w14:paraId="48C4585B" w14:textId="20F2C464"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EF6141C" w14:textId="357E640F"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5D7339D" w14:textId="77777777" w:rsidTr="00A26F7F">
        <w:trPr>
          <w:trHeight w:val="284"/>
        </w:trPr>
        <w:tc>
          <w:tcPr>
            <w:tcW w:w="200" w:type="pct"/>
            <w:shd w:val="clear" w:color="auto" w:fill="auto"/>
            <w:vAlign w:val="center"/>
          </w:tcPr>
          <w:p w14:paraId="3A1286AD" w14:textId="2E414E2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B14FF3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F90EA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05840FAD"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65A2682"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3B8407B8"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62C1A821" w14:textId="76A67CA2"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09DB4E4" w14:textId="7A5F79F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3182E4"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F774C9B"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B79CFAB" w14:textId="43AA6C2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B20BC8C" w14:textId="3C821D2D"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EE1023" w14:textId="784FFB43"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4EE0148"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51EB1949" w14:textId="4870E09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5EC8C" w14:textId="5760A1E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131081F" w14:textId="04E33CB6"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7348B76" w14:textId="0922973C"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46B3F59" w14:textId="77777777" w:rsidTr="005B53B8">
        <w:trPr>
          <w:trHeight w:val="284"/>
        </w:trPr>
        <w:tc>
          <w:tcPr>
            <w:tcW w:w="200" w:type="pct"/>
            <w:shd w:val="clear" w:color="auto" w:fill="auto"/>
            <w:vAlign w:val="center"/>
          </w:tcPr>
          <w:p w14:paraId="1194BAE8" w14:textId="1A5F916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auto"/>
            <w:vAlign w:val="center"/>
          </w:tcPr>
          <w:p w14:paraId="68A00928" w14:textId="77777777" w:rsidR="00C7370E" w:rsidRPr="00292CB0" w:rsidRDefault="00C7370E" w:rsidP="00C7370E">
            <w:pPr>
              <w:spacing w:after="0" w:line="240" w:lineRule="auto"/>
              <w:jc w:val="both"/>
              <w:rPr>
                <w:rFonts w:cstheme="minorHAnsi"/>
                <w:b/>
                <w:sz w:val="18"/>
                <w:szCs w:val="18"/>
              </w:rPr>
            </w:pPr>
            <w:r w:rsidRPr="00292CB0">
              <w:rPr>
                <w:rFonts w:cstheme="minorHAnsi"/>
                <w:b/>
                <w:sz w:val="18"/>
                <w:szCs w:val="18"/>
              </w:rPr>
              <w:t>Zameranie projektu</w:t>
            </w:r>
          </w:p>
          <w:p w14:paraId="5E8C34A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43CD8EF7"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investície do využitia biomasy resp. s ňou súvisiace investície,</w:t>
            </w:r>
          </w:p>
          <w:p w14:paraId="3FF26376"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 xml:space="preserve">investície do založenia porastov rýchlo </w:t>
            </w:r>
            <w:r w:rsidRPr="00292CB0">
              <w:rPr>
                <w:rFonts w:cstheme="minorHAnsi"/>
                <w:iCs/>
                <w:sz w:val="16"/>
                <w:szCs w:val="16"/>
                <w:lang w:eastAsia="sk-SK"/>
              </w:rPr>
              <w:t>rastúcich drevín a iných trvalých energetických plodín,</w:t>
            </w:r>
          </w:p>
          <w:p w14:paraId="50DE7584"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iCs/>
                <w:sz w:val="16"/>
                <w:szCs w:val="16"/>
                <w:lang w:eastAsia="sk-SK"/>
              </w:rPr>
              <w:t>ž</w:t>
            </w:r>
            <w:r w:rsidRPr="00292CB0">
              <w:rPr>
                <w:rFonts w:cstheme="minorHAnsi"/>
                <w:sz w:val="16"/>
                <w:szCs w:val="16"/>
              </w:rPr>
              <w:t>iadateľ kritérium nesplnil.</w:t>
            </w:r>
          </w:p>
          <w:p w14:paraId="014F2605" w14:textId="77777777" w:rsidR="00C7370E" w:rsidRPr="00292CB0" w:rsidRDefault="00C7370E" w:rsidP="00C7370E">
            <w:pPr>
              <w:spacing w:after="0" w:line="240" w:lineRule="auto"/>
              <w:jc w:val="both"/>
              <w:rPr>
                <w:rFonts w:cstheme="minorHAnsi"/>
                <w:sz w:val="16"/>
                <w:szCs w:val="16"/>
              </w:rPr>
            </w:pPr>
          </w:p>
          <w:p w14:paraId="6F0A05BF" w14:textId="3575319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7880CFA"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4C381A9" w14:textId="7777777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55A3E2E5" w14:textId="1AD41201"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Popis v projekte realizácie (Príloha 2B k príručke pre prijímateľa LEADER)</w:t>
            </w:r>
          </w:p>
          <w:p w14:paraId="12F40C13"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dokument nie je zverejnený na webovom sídle www.enviroportal.sk </w:t>
            </w:r>
          </w:p>
          <w:p w14:paraId="5E1F866D" w14:textId="2A306AD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sz w:val="16"/>
                <w:szCs w:val="16"/>
              </w:rPr>
              <w:t>sken</w:t>
            </w:r>
            <w:proofErr w:type="spellEnd"/>
            <w:r w:rsidRPr="00292CB0">
              <w:rPr>
                <w:rFonts w:cstheme="minorHAnsi"/>
                <w:b/>
                <w:sz w:val="16"/>
                <w:szCs w:val="16"/>
              </w:rPr>
              <w:t xml:space="preserve">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r w:rsidRPr="00292CB0">
              <w:rPr>
                <w:rFonts w:cstheme="minorHAnsi"/>
                <w:b/>
                <w:sz w:val="16"/>
                <w:szCs w:val="16"/>
              </w:rPr>
              <w:t xml:space="preserve"> </w:t>
            </w:r>
          </w:p>
          <w:p w14:paraId="1B49B9F9"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V prípade, ak ide o spracovanie biomasy na energiu, technológia sa zameriava na spracovanie prevažne odpadu a vedľajších produktov (min. 50% vstupov)</w:t>
            </w:r>
          </w:p>
          <w:p w14:paraId="5925C455"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C2D0B1A" w14:textId="41FE438B"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Projektová dokumentácia s rozpočtom, originál alebo úradne overená fotokópia overená stavebným úradom</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0C34FAC4" w14:textId="4D12CDF9"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Súlad so zákonom č. 309/2009 Z. z. o podpore obnoviteľných zdrojov energie a vysoko účinnej kombinovanej výroby.</w:t>
            </w:r>
          </w:p>
          <w:p w14:paraId="1F736C4F" w14:textId="4299B9A7"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Popis v projekte realizácie (Príloha 2B k príručke pre prijímateľa LEADER)</w:t>
            </w:r>
          </w:p>
          <w:p w14:paraId="039AE302" w14:textId="171CFC82"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 xml:space="preserve">Žiadateľ preukazuje splnenie podmienky poskytnutia príspevku pri </w:t>
            </w:r>
            <w:proofErr w:type="spellStart"/>
            <w:r w:rsidRPr="00292CB0">
              <w:rPr>
                <w:rFonts w:cstheme="minorHAnsi"/>
                <w:sz w:val="16"/>
                <w:szCs w:val="16"/>
              </w:rPr>
              <w:t>ŽoP</w:t>
            </w:r>
            <w:proofErr w:type="spellEnd"/>
            <w:r w:rsidRPr="00292CB0">
              <w:rPr>
                <w:rFonts w:cstheme="minorHAnsi"/>
                <w:sz w:val="16"/>
                <w:szCs w:val="16"/>
              </w:rPr>
              <w:t xml:space="preserve"> preukázaním potvrdenia o pôvode elektriny.</w:t>
            </w:r>
          </w:p>
          <w:p w14:paraId="2A0EDD1B" w14:textId="28B3B14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292CB0">
              <w:rPr>
                <w:rFonts w:cstheme="minorHAnsi"/>
                <w:sz w:val="16"/>
                <w:szCs w:val="16"/>
                <w:u w:val="single"/>
              </w:rPr>
              <w:t>výroby, iné</w:t>
            </w:r>
            <w:r w:rsidRPr="00292CB0">
              <w:rPr>
                <w:rFonts w:cstheme="minorHAnsi"/>
                <w:sz w:val="16"/>
                <w:szCs w:val="16"/>
                <w:u w:val="single"/>
              </w:rPr>
              <w:t xml:space="preserve"> v rámci poľnohospodárskej výroby/spracovaní poľnohospodárskych produktov.</w:t>
            </w:r>
          </w:p>
          <w:p w14:paraId="17451673"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17992087" w14:textId="77777777"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81A359" w14:textId="77777777"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0647209" w14:textId="48EDF40C"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 xml:space="preserve">na základe jednotnej žiadosti za rok predchádzajúci podaniu </w:t>
            </w:r>
            <w:proofErr w:type="spellStart"/>
            <w:r w:rsidRPr="00292CB0">
              <w:rPr>
                <w:rFonts w:cstheme="minorHAnsi"/>
                <w:sz w:val="16"/>
                <w:szCs w:val="16"/>
              </w:rPr>
              <w:t>ŽoNFP</w:t>
            </w:r>
            <w:proofErr w:type="spellEnd"/>
            <w:r w:rsidRPr="00292CB0">
              <w:rPr>
                <w:rFonts w:cstheme="minorHAnsi"/>
                <w:sz w:val="16"/>
                <w:szCs w:val="16"/>
              </w:rPr>
              <w:t>, alebo sa overí</w:t>
            </w:r>
            <w:r w:rsidRPr="00292CB0">
              <w:rPr>
                <w:rFonts w:cstheme="minorHAnsi"/>
                <w:b/>
                <w:i/>
                <w:sz w:val="16"/>
                <w:szCs w:val="16"/>
                <w:u w:val="single"/>
              </w:rPr>
              <w:t xml:space="preserve"> </w:t>
            </w:r>
            <w:r w:rsidRPr="00292CB0">
              <w:rPr>
                <w:rFonts w:cstheme="minorHAnsi"/>
                <w:sz w:val="16"/>
                <w:szCs w:val="16"/>
              </w:rPr>
              <w:t>v prípade jednotlivých plodín v IACS (okrem skleníkov, fóliovníkov), CEHZ a registrácie ekologického poľnohospodára, či žiadateľ uvedenú činnosť vykonáva.</w:t>
            </w:r>
          </w:p>
          <w:p w14:paraId="3877A1E8" w14:textId="77777777" w:rsidR="00C7370E" w:rsidRPr="00292CB0" w:rsidRDefault="00C7370E" w:rsidP="00C7370E">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Referenčný termín pre preukázanie splnenia kritéria</w:t>
            </w:r>
          </w:p>
          <w:p w14:paraId="6704F656" w14:textId="5CD90CE8"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Prílohy na preukázanie splnenia kritéria musia byť predložené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Prílohy môžu byť vydané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avšak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Cs/>
                <w:sz w:val="16"/>
                <w:szCs w:val="16"/>
              </w:rPr>
              <w:t xml:space="preserve">Vydané dokumenty musia nadobudnúť právoplatnosť najneskôr ku dňu predloženia doplnenia chýbajúcich náležitostí </w:t>
            </w:r>
            <w:r w:rsidRPr="00292CB0">
              <w:rPr>
                <w:rFonts w:cstheme="minorHAnsi"/>
                <w:sz w:val="16"/>
                <w:szCs w:val="16"/>
              </w:rPr>
              <w:t xml:space="preserve">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w:t>
            </w:r>
          </w:p>
        </w:tc>
      </w:tr>
      <w:tr w:rsidR="00292CB0" w:rsidRPr="00292CB0" w14:paraId="5537DB86" w14:textId="77777777" w:rsidTr="005B53B8">
        <w:trPr>
          <w:trHeight w:val="284"/>
        </w:trPr>
        <w:tc>
          <w:tcPr>
            <w:tcW w:w="200" w:type="pct"/>
            <w:shd w:val="clear" w:color="auto" w:fill="auto"/>
            <w:vAlign w:val="center"/>
          </w:tcPr>
          <w:p w14:paraId="00E20C71" w14:textId="1477C8D2"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3.</w:t>
            </w:r>
          </w:p>
        </w:tc>
        <w:tc>
          <w:tcPr>
            <w:tcW w:w="4800" w:type="pct"/>
            <w:shd w:val="clear" w:color="auto" w:fill="auto"/>
            <w:vAlign w:val="center"/>
          </w:tcPr>
          <w:p w14:paraId="7647EDF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F39FE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1D49ABA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E4AAD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1E1E988"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C8CA41"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7C03F88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6AAE9D5" w14:textId="54F11554"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5D95791" w14:textId="2B846C5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4C54FC8" w14:textId="1096AB09"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560C34" w14:textId="32654A8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16E080E" w14:textId="401203B3"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8176CF9" w14:textId="77777777" w:rsidTr="005B53B8">
        <w:trPr>
          <w:trHeight w:val="284"/>
        </w:trPr>
        <w:tc>
          <w:tcPr>
            <w:tcW w:w="200" w:type="pct"/>
            <w:shd w:val="clear" w:color="auto" w:fill="auto"/>
            <w:vAlign w:val="center"/>
          </w:tcPr>
          <w:p w14:paraId="6D2A2023" w14:textId="44C0449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4.</w:t>
            </w:r>
          </w:p>
        </w:tc>
        <w:tc>
          <w:tcPr>
            <w:tcW w:w="4800" w:type="pct"/>
            <w:shd w:val="clear" w:color="auto" w:fill="auto"/>
            <w:vAlign w:val="center"/>
          </w:tcPr>
          <w:p w14:paraId="603960A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482FAF10"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85BD77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6651A1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FA5B600"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343DDD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A251A7"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7235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1E5547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586776A5" w14:textId="418AB9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3F76BB" w14:textId="6F27D0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0142D6" w14:textId="32C8151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D361E3" w14:textId="15101CE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1EEFAC6" w14:textId="6960D290"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10A502" w14:textId="77777777" w:rsidTr="005B53B8">
        <w:trPr>
          <w:trHeight w:val="284"/>
        </w:trPr>
        <w:tc>
          <w:tcPr>
            <w:tcW w:w="200" w:type="pct"/>
            <w:shd w:val="clear" w:color="auto" w:fill="auto"/>
            <w:vAlign w:val="center"/>
          </w:tcPr>
          <w:p w14:paraId="16A14F09" w14:textId="745CE599"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5.</w:t>
            </w:r>
          </w:p>
        </w:tc>
        <w:tc>
          <w:tcPr>
            <w:tcW w:w="4800" w:type="pct"/>
            <w:shd w:val="clear" w:color="auto" w:fill="auto"/>
            <w:vAlign w:val="center"/>
          </w:tcPr>
          <w:p w14:paraId="268D570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B5FA9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FEFDDF9"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202366DC"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092DD1C1"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3DD485B2"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1D19DA6E"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03DD5C7F" w14:textId="77777777" w:rsidR="00C7370E" w:rsidRPr="00292CB0" w:rsidRDefault="00C7370E" w:rsidP="00C7370E">
            <w:pPr>
              <w:spacing w:after="0" w:line="240" w:lineRule="auto"/>
              <w:ind w:left="-11"/>
              <w:jc w:val="both"/>
              <w:rPr>
                <w:rFonts w:cstheme="minorHAnsi"/>
                <w:sz w:val="16"/>
                <w:szCs w:val="16"/>
              </w:rPr>
            </w:pPr>
          </w:p>
          <w:p w14:paraId="5E321FE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F7301FE" w14:textId="3E5703E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A9CE054" w14:textId="51EA995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784D34"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836B0FC"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5309F5E" w14:textId="484D2B4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lastRenderedPageBreak/>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A6ED0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0FA8016" w14:textId="3022271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BC805D7" w14:textId="77777777" w:rsidTr="005B53B8">
        <w:trPr>
          <w:trHeight w:val="284"/>
        </w:trPr>
        <w:tc>
          <w:tcPr>
            <w:tcW w:w="200" w:type="pct"/>
            <w:shd w:val="clear" w:color="auto" w:fill="auto"/>
            <w:vAlign w:val="center"/>
          </w:tcPr>
          <w:p w14:paraId="53E6B822" w14:textId="23F8CC72" w:rsidR="00C7370E" w:rsidRPr="00292CB0" w:rsidRDefault="00C7370E" w:rsidP="00C7370E">
            <w:pPr>
              <w:spacing w:after="0" w:line="240" w:lineRule="auto"/>
              <w:jc w:val="center"/>
              <w:rPr>
                <w:rFonts w:cstheme="minorHAnsi"/>
                <w:sz w:val="18"/>
                <w:szCs w:val="18"/>
              </w:rPr>
            </w:pPr>
            <w:r w:rsidRPr="00292CB0">
              <w:rPr>
                <w:rFonts w:cstheme="minorHAnsi"/>
                <w:sz w:val="18"/>
                <w:szCs w:val="18"/>
              </w:rPr>
              <w:t>6.</w:t>
            </w:r>
          </w:p>
        </w:tc>
        <w:tc>
          <w:tcPr>
            <w:tcW w:w="4800" w:type="pct"/>
            <w:shd w:val="clear" w:color="auto" w:fill="auto"/>
            <w:vAlign w:val="center"/>
          </w:tcPr>
          <w:p w14:paraId="2B28E822" w14:textId="77777777" w:rsidR="00C7370E" w:rsidRPr="00292CB0" w:rsidRDefault="00C7370E" w:rsidP="00C7370E">
            <w:pPr>
              <w:spacing w:after="0" w:line="240" w:lineRule="auto"/>
              <w:rPr>
                <w:rFonts w:eastAsia="Times New Roman" w:cstheme="minorHAnsi"/>
                <w:b/>
                <w:sz w:val="16"/>
                <w:szCs w:val="16"/>
                <w:lang w:eastAsia="sk-SK"/>
              </w:rPr>
            </w:pPr>
            <w:r w:rsidRPr="00292CB0">
              <w:rPr>
                <w:rFonts w:eastAsia="Times New Roman" w:cstheme="minorHAnsi"/>
                <w:b/>
                <w:sz w:val="16"/>
                <w:szCs w:val="16"/>
                <w:lang w:eastAsia="sk-SK"/>
              </w:rPr>
              <w:t>Energia z obnoviteľných zdrojov</w:t>
            </w:r>
          </w:p>
          <w:p w14:paraId="7E8B0D83" w14:textId="77777777" w:rsidR="00C7370E" w:rsidRPr="00292CB0" w:rsidRDefault="00C7370E" w:rsidP="00C7370E">
            <w:pPr>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V prípade, ak sa energia z obnoviteľných zdrojov využije prevažne (viac ako 50%) na spotrebu energie pre objekty a zariadenia využívané na účely: </w:t>
            </w:r>
          </w:p>
          <w:p w14:paraId="37925A0B"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a) špeciálnej rastlinnej výroby,</w:t>
            </w:r>
          </w:p>
          <w:p w14:paraId="049530CA"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b) živočíšnej výroby,</w:t>
            </w:r>
          </w:p>
          <w:p w14:paraId="6A7D7239"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c) ekologickej poľnohospodárskej výroby,</w:t>
            </w:r>
          </w:p>
          <w:p w14:paraId="6993E16D" w14:textId="6717054F"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d) iné v rámci poľnohospodárskej výroby/spracovaní poľnohospodárskych produktov.</w:t>
            </w:r>
          </w:p>
          <w:p w14:paraId="793391FB" w14:textId="72D7385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99FF359" w14:textId="09AF167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A5038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5086DD" w14:textId="7777777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5532DFFE" w14:textId="77898224" w:rsidR="00C7370E" w:rsidRPr="00292CB0" w:rsidRDefault="00C7370E" w:rsidP="009F1D61">
            <w:pPr>
              <w:pStyle w:val="Odsekzoznamu"/>
              <w:numPr>
                <w:ilvl w:val="0"/>
                <w:numId w:val="98"/>
              </w:numPr>
              <w:spacing w:after="0" w:line="240" w:lineRule="auto"/>
              <w:ind w:left="215" w:hanging="215"/>
              <w:jc w:val="both"/>
              <w:rPr>
                <w:rFonts w:cstheme="minorHAnsi"/>
                <w:sz w:val="16"/>
                <w:szCs w:val="16"/>
                <w:u w:val="single"/>
              </w:rPr>
            </w:pPr>
            <w:r w:rsidRPr="00292CB0">
              <w:rPr>
                <w:rFonts w:cstheme="minorHAnsi"/>
                <w:sz w:val="16"/>
                <w:szCs w:val="16"/>
              </w:rPr>
              <w:t xml:space="preserve">overenie na </w:t>
            </w:r>
            <w:r w:rsidRPr="00292CB0">
              <w:rPr>
                <w:rFonts w:cstheme="minorHAnsi"/>
                <w:bCs/>
                <w:sz w:val="16"/>
                <w:szCs w:val="16"/>
              </w:rPr>
              <w:t xml:space="preserve">základe jednotnej žiadosti za príslušný rok stanovený MAS, alebo </w:t>
            </w:r>
            <w:r w:rsidRPr="00292CB0">
              <w:rPr>
                <w:rFonts w:eastAsia="Times New Roman" w:cstheme="minorHAnsi"/>
                <w:sz w:val="16"/>
                <w:szCs w:val="16"/>
                <w:lang w:eastAsia="sk-SK"/>
              </w:rPr>
              <w:t>v prípade jednotlivých plodín v IACS (okrem skleníkov, fóliovníkov), CEHZ a registrácie ekologického poľnohospodára, či žiadateľ uvedenú činnosť vykonáva.</w:t>
            </w:r>
          </w:p>
        </w:tc>
      </w:tr>
      <w:tr w:rsidR="00292CB0" w:rsidRPr="00292CB0"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0857BB3F" w14:textId="77777777" w:rsidTr="00B30B20">
        <w:trPr>
          <w:trHeight w:val="340"/>
        </w:trPr>
        <w:tc>
          <w:tcPr>
            <w:tcW w:w="200" w:type="pct"/>
            <w:shd w:val="clear" w:color="auto" w:fill="FFF2CC" w:themeFill="accent4" w:themeFillTint="33"/>
          </w:tcPr>
          <w:p w14:paraId="3FD8500A" w14:textId="037B081F" w:rsidR="00C7370E" w:rsidRPr="00292CB0" w:rsidRDefault="00C7370E" w:rsidP="00C7370E">
            <w:pPr>
              <w:spacing w:after="0" w:line="240" w:lineRule="auto"/>
              <w:jc w:val="center"/>
              <w:rPr>
                <w:rFonts w:cstheme="minorHAnsi"/>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D736A3" w14:textId="0B24ACD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6D2BBFFA" w14:textId="77777777" w:rsidTr="005B53B8">
        <w:trPr>
          <w:trHeight w:val="340"/>
        </w:trPr>
        <w:tc>
          <w:tcPr>
            <w:tcW w:w="200" w:type="pct"/>
            <w:shd w:val="clear" w:color="auto" w:fill="auto"/>
            <w:vAlign w:val="center"/>
          </w:tcPr>
          <w:p w14:paraId="11291DF7" w14:textId="40341F16"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6.</w:t>
            </w:r>
          </w:p>
        </w:tc>
        <w:tc>
          <w:tcPr>
            <w:tcW w:w="4800" w:type="pct"/>
            <w:shd w:val="clear" w:color="auto" w:fill="auto"/>
            <w:vAlign w:val="center"/>
          </w:tcPr>
          <w:p w14:paraId="5BCD4FC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E7ADE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4BA755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0338EE5"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4FDEBA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46B7F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00D5FF1"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26842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7CC43F2C" w14:textId="193C93E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FB879FE" w14:textId="4838E18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75DAB" w14:textId="63FBB2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168A2F" w14:textId="3391AC23"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35B35CC" w14:textId="02DC9260" w:rsidR="00C7370E" w:rsidRPr="00292CB0" w:rsidRDefault="00C7370E" w:rsidP="009F1D61">
            <w:pPr>
              <w:pStyle w:val="Default"/>
              <w:keepLines/>
              <w:widowControl w:val="0"/>
              <w:numPr>
                <w:ilvl w:val="0"/>
                <w:numId w:val="98"/>
              </w:numPr>
              <w:ind w:left="213"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D8A8D37" w14:textId="77777777" w:rsidTr="005B53B8">
        <w:trPr>
          <w:trHeight w:val="340"/>
        </w:trPr>
        <w:tc>
          <w:tcPr>
            <w:tcW w:w="200" w:type="pct"/>
            <w:shd w:val="clear" w:color="auto" w:fill="auto"/>
            <w:vAlign w:val="center"/>
          </w:tcPr>
          <w:p w14:paraId="4707F5F6" w14:textId="1DFD187C"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7.</w:t>
            </w:r>
          </w:p>
        </w:tc>
        <w:tc>
          <w:tcPr>
            <w:tcW w:w="4800" w:type="pct"/>
            <w:shd w:val="clear" w:color="auto" w:fill="auto"/>
            <w:vAlign w:val="center"/>
          </w:tcPr>
          <w:p w14:paraId="1CB6309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1473A91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42A97B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610B48CE"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08F4F44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84D3CA3"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061C0D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7D2DDC1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6361C19C"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4D7AB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2F228876"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D9DD39"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AFED6FD" w14:textId="36E59735"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50B56B8A" w14:textId="77777777" w:rsidTr="005B53B8">
        <w:trPr>
          <w:trHeight w:val="340"/>
        </w:trPr>
        <w:tc>
          <w:tcPr>
            <w:tcW w:w="200" w:type="pct"/>
            <w:shd w:val="clear" w:color="auto" w:fill="auto"/>
            <w:vAlign w:val="center"/>
          </w:tcPr>
          <w:p w14:paraId="16BD33E8" w14:textId="2C364522"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lastRenderedPageBreak/>
              <w:t>8.</w:t>
            </w:r>
          </w:p>
        </w:tc>
        <w:tc>
          <w:tcPr>
            <w:tcW w:w="4800" w:type="pct"/>
            <w:shd w:val="clear" w:color="auto" w:fill="auto"/>
            <w:vAlign w:val="center"/>
          </w:tcPr>
          <w:p w14:paraId="75A6BB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DAF961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141EAFC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84A25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F90991F"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94F2BE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6D5511F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3A01084"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4062210" w14:textId="11FDBE23"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A55A27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0884B18" w14:textId="7808C16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B5ABC9" w14:textId="0AE3213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A5C225" w14:textId="373BC6C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16AFA6"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9B28AC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EC8BA1" w14:textId="7ADB74CB" w:rsidR="00C7370E" w:rsidRPr="00292CB0" w:rsidRDefault="00C7370E" w:rsidP="004800B7">
            <w:pPr>
              <w:pStyle w:val="Default"/>
              <w:keepLines/>
              <w:widowControl w:val="0"/>
              <w:numPr>
                <w:ilvl w:val="0"/>
                <w:numId w:val="264"/>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4058330" w14:textId="77777777" w:rsidTr="005B53B8">
        <w:trPr>
          <w:trHeight w:val="340"/>
        </w:trPr>
        <w:tc>
          <w:tcPr>
            <w:tcW w:w="200" w:type="pct"/>
            <w:shd w:val="clear" w:color="auto" w:fill="auto"/>
            <w:vAlign w:val="center"/>
          </w:tcPr>
          <w:p w14:paraId="79325C61" w14:textId="0CC4F5F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9.</w:t>
            </w:r>
          </w:p>
        </w:tc>
        <w:tc>
          <w:tcPr>
            <w:tcW w:w="4800" w:type="pct"/>
            <w:shd w:val="clear" w:color="auto" w:fill="auto"/>
            <w:vAlign w:val="center"/>
          </w:tcPr>
          <w:p w14:paraId="02D0A5A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97094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0F026924" w14:textId="356AA6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6A88383B" w14:textId="3BC0167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 xml:space="preserve">, </w:t>
            </w:r>
            <w:r w:rsidR="008A3800" w:rsidRPr="00292CB0">
              <w:rPr>
                <w:sz w:val="16"/>
                <w:szCs w:val="16"/>
              </w:rPr>
              <w:t xml:space="preserve"> už bola schválená</w:t>
            </w:r>
          </w:p>
          <w:p w14:paraId="2DA95921" w14:textId="1F8023C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4CD20FA" w14:textId="0967FF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76F66D" w14:textId="67103B5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5C31683"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DFE898" w14:textId="3848BF4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1DA052F" w14:textId="5CFD857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8" w:history="1">
              <w:r w:rsidRPr="00292CB0">
                <w:rPr>
                  <w:rStyle w:val="Hypertextovprepojenie"/>
                  <w:rFonts w:asciiTheme="minorHAnsi" w:hAnsiTheme="minorHAnsi" w:cstheme="minorHAnsi"/>
                  <w:color w:val="auto"/>
                  <w:sz w:val="16"/>
                  <w:szCs w:val="16"/>
                </w:rPr>
                <w:t>https://www.crz.gov.sk/</w:t>
              </w:r>
            </w:hyperlink>
          </w:p>
        </w:tc>
      </w:tr>
      <w:tr w:rsidR="00292CB0" w:rsidRPr="00292CB0" w14:paraId="2B22F638" w14:textId="77777777" w:rsidTr="005B53B8">
        <w:trPr>
          <w:trHeight w:val="340"/>
        </w:trPr>
        <w:tc>
          <w:tcPr>
            <w:tcW w:w="200" w:type="pct"/>
            <w:shd w:val="clear" w:color="auto" w:fill="auto"/>
            <w:vAlign w:val="center"/>
          </w:tcPr>
          <w:p w14:paraId="2E867F5C" w14:textId="51306A6A"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10.</w:t>
            </w:r>
          </w:p>
        </w:tc>
        <w:tc>
          <w:tcPr>
            <w:tcW w:w="4800" w:type="pct"/>
            <w:shd w:val="clear" w:color="auto" w:fill="auto"/>
            <w:vAlign w:val="center"/>
          </w:tcPr>
          <w:p w14:paraId="3B77235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4945E3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83CEA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B9CF1A7" w14:textId="77777777" w:rsidR="00C7370E" w:rsidRPr="00292CB0" w:rsidRDefault="00C7370E" w:rsidP="00C7370E">
            <w:pPr>
              <w:spacing w:after="0" w:line="240" w:lineRule="auto"/>
              <w:jc w:val="both"/>
              <w:rPr>
                <w:rFonts w:cstheme="minorHAnsi"/>
                <w:sz w:val="16"/>
                <w:szCs w:val="16"/>
              </w:rPr>
            </w:pPr>
          </w:p>
          <w:p w14:paraId="7EEF8AF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6B29313" w14:textId="509C552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292CB0">
              <w:rPr>
                <w:rFonts w:cstheme="minorHAnsi"/>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4D0DBC" w14:textId="10158EC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8C7C66" w14:textId="720C62F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0342E04"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19E90E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996D980" w14:textId="1EA54CD2" w:rsidR="00C7370E" w:rsidRPr="00292CB0" w:rsidRDefault="00C7370E" w:rsidP="004800B7">
            <w:pPr>
              <w:pStyle w:val="Default"/>
              <w:keepLines/>
              <w:widowControl w:val="0"/>
              <w:numPr>
                <w:ilvl w:val="0"/>
                <w:numId w:val="26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7D6675" w14:textId="77777777" w:rsidTr="0029772B">
        <w:trPr>
          <w:trHeight w:val="340"/>
        </w:trPr>
        <w:tc>
          <w:tcPr>
            <w:tcW w:w="5000" w:type="pct"/>
            <w:gridSpan w:val="2"/>
            <w:shd w:val="clear" w:color="auto" w:fill="auto"/>
            <w:vAlign w:val="center"/>
          </w:tcPr>
          <w:p w14:paraId="4C00D879" w14:textId="0B722D12"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6C4581E" w14:textId="77777777" w:rsidTr="0029772B">
        <w:trPr>
          <w:trHeight w:val="340"/>
        </w:trPr>
        <w:tc>
          <w:tcPr>
            <w:tcW w:w="5000" w:type="pct"/>
            <w:gridSpan w:val="2"/>
            <w:shd w:val="clear" w:color="auto" w:fill="auto"/>
            <w:vAlign w:val="center"/>
          </w:tcPr>
          <w:p w14:paraId="1A6BDB2F" w14:textId="34DF819A"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292CB0" w:rsidRDefault="00EC6B0C" w:rsidP="002C09AB">
      <w:pPr>
        <w:pStyle w:val="tlXY"/>
        <w:spacing w:before="0" w:after="0"/>
        <w:rPr>
          <w:rFonts w:cstheme="minorHAnsi"/>
          <w:color w:val="auto"/>
          <w:szCs w:val="28"/>
        </w:rPr>
      </w:pPr>
      <w:r w:rsidRPr="00292CB0">
        <w:rPr>
          <w:rFonts w:cstheme="minorHAnsi"/>
          <w:color w:val="auto"/>
          <w:szCs w:val="28"/>
        </w:rPr>
        <w:br w:type="page"/>
      </w:r>
    </w:p>
    <w:p w14:paraId="64F5540F" w14:textId="3975186A" w:rsidR="00C026D4" w:rsidRPr="00292CB0" w:rsidRDefault="00C026D4" w:rsidP="00C026D4">
      <w:pPr>
        <w:pStyle w:val="tlXY"/>
        <w:spacing w:before="0" w:after="0"/>
        <w:outlineLvl w:val="0"/>
        <w:rPr>
          <w:rFonts w:cstheme="minorHAnsi"/>
          <w:color w:val="auto"/>
          <w:szCs w:val="28"/>
        </w:rPr>
      </w:pPr>
    </w:p>
    <w:p w14:paraId="1C5FCD7C" w14:textId="08D46C78" w:rsidR="00BD79B4" w:rsidRPr="00292CB0" w:rsidRDefault="00BD79B4" w:rsidP="002C09AB">
      <w:pPr>
        <w:spacing w:after="0" w:line="240" w:lineRule="auto"/>
        <w:rPr>
          <w:rFonts w:cstheme="minorHAnsi"/>
          <w:b/>
          <w:sz w:val="28"/>
          <w:szCs w:val="28"/>
        </w:rPr>
      </w:pPr>
      <w:bookmarkStart w:id="11" w:name="_Toc256000092"/>
    </w:p>
    <w:p w14:paraId="6AADE5C9" w14:textId="1EDCEC3E" w:rsidR="00C0534D" w:rsidRPr="00292CB0" w:rsidRDefault="00C0534D" w:rsidP="002C09AB">
      <w:pPr>
        <w:spacing w:after="0" w:line="240" w:lineRule="auto"/>
        <w:rPr>
          <w:rFonts w:cstheme="minorHAnsi"/>
          <w:b/>
          <w:sz w:val="24"/>
          <w:szCs w:val="24"/>
        </w:rPr>
      </w:pPr>
      <w:r w:rsidRPr="00292CB0">
        <w:rPr>
          <w:rFonts w:cstheme="minorHAnsi"/>
          <w:b/>
          <w:sz w:val="24"/>
          <w:szCs w:val="24"/>
        </w:rPr>
        <w:t xml:space="preserve">M07 – Základné služby a obnova dedín vo vidieckych oblastiach </w:t>
      </w:r>
      <w:bookmarkEnd w:id="11"/>
    </w:p>
    <w:p w14:paraId="2C55376C" w14:textId="0BCD591E" w:rsidR="00C0534D" w:rsidRPr="00292CB0" w:rsidRDefault="00C0534D" w:rsidP="002C09AB">
      <w:pPr>
        <w:pStyle w:val="tlXY"/>
        <w:spacing w:before="0" w:after="0"/>
        <w:rPr>
          <w:rFonts w:cstheme="minorHAnsi"/>
          <w:color w:val="auto"/>
          <w:sz w:val="24"/>
          <w:szCs w:val="24"/>
        </w:rPr>
      </w:pPr>
      <w:bookmarkStart w:id="12" w:name="_Toc512834746"/>
      <w:bookmarkStart w:id="13" w:name="_Toc193812807"/>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7.2 Podpora na investície do vytvárania, zlepšovania alebo rozširovania všetkých druhov infraštruktúr malých rozmerov vrátane investícií do energie z obnoviteľných zdrojov a úspor energie</w:t>
      </w:r>
      <w:bookmarkEnd w:id="12"/>
      <w:bookmarkEnd w:id="13"/>
    </w:p>
    <w:p w14:paraId="5C3BF72F"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Investície do vytvárania, zlepšovania alebo rozširovania všetkých druhov infraštruktúr malých rozmerov</w:t>
      </w:r>
    </w:p>
    <w:p w14:paraId="0386B4D2" w14:textId="77777777" w:rsidR="00C0534D" w:rsidRPr="00292CB0" w:rsidRDefault="00C0534D" w:rsidP="002C09AB">
      <w:pPr>
        <w:spacing w:after="0" w:line="240" w:lineRule="auto"/>
        <w:rPr>
          <w:rFonts w:cstheme="minorHAnsi"/>
          <w:b/>
          <w:sz w:val="20"/>
        </w:rPr>
      </w:pPr>
    </w:p>
    <w:p w14:paraId="0949A032" w14:textId="77777777" w:rsidR="00767485" w:rsidRPr="00292CB0" w:rsidRDefault="00767485"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893413A"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výdavky pri ktorých verejné obstarávanie bolo začaté pred dňom 19.04.2016, vynaložené až po predložení </w:t>
      </w:r>
      <w:proofErr w:type="spellStart"/>
      <w:r w:rsidRPr="00292CB0">
        <w:rPr>
          <w:rFonts w:cstheme="minorHAnsi"/>
          <w:sz w:val="18"/>
          <w:szCs w:val="18"/>
        </w:rPr>
        <w:t>ŽoNFP</w:t>
      </w:r>
      <w:proofErr w:type="spellEnd"/>
      <w:r w:rsidRPr="00292CB0">
        <w:rPr>
          <w:rFonts w:cstheme="minorHAnsi"/>
          <w:sz w:val="18"/>
          <w:szCs w:val="18"/>
        </w:rPr>
        <w:t xml:space="preserve"> na MAS</w:t>
      </w:r>
      <w:r w:rsidRPr="00292CB0">
        <w:rPr>
          <w:rFonts w:cstheme="minorHAnsi"/>
          <w:kern w:val="1"/>
          <w:sz w:val="18"/>
          <w:szCs w:val="18"/>
        </w:rPr>
        <w:t>;</w:t>
      </w:r>
    </w:p>
    <w:p w14:paraId="743A4E92"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7BE52495"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B9578D"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EACF6F8" w14:textId="272CD0A0" w:rsidR="00115239"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39" w:history="1">
        <w:r w:rsidRPr="00292CB0">
          <w:rPr>
            <w:rStyle w:val="Hypertextovprepojenie"/>
            <w:rFonts w:cstheme="minorHAnsi"/>
            <w:bCs/>
            <w:color w:val="auto"/>
            <w:sz w:val="18"/>
            <w:szCs w:val="18"/>
            <w:lang w:eastAsia="sk-SK"/>
          </w:rPr>
          <w:t>http://www.apa.sk/index.php?navID=529&amp;id=6858</w:t>
        </w:r>
      </w:hyperlink>
      <w:r w:rsidR="00115239"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A988E8" w14:textId="77777777" w:rsidTr="00181C85">
        <w:trPr>
          <w:trHeight w:val="284"/>
        </w:trPr>
        <w:tc>
          <w:tcPr>
            <w:tcW w:w="5000" w:type="pct"/>
            <w:shd w:val="clear" w:color="auto" w:fill="FFC000"/>
            <w:vAlign w:val="center"/>
          </w:tcPr>
          <w:p w14:paraId="1296A0F5" w14:textId="7CDF8994" w:rsidR="00115239" w:rsidRPr="00292CB0" w:rsidRDefault="00115239" w:rsidP="009F1D61">
            <w:pPr>
              <w:pStyle w:val="Standard"/>
              <w:numPr>
                <w:ilvl w:val="2"/>
                <w:numId w:val="8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153D171" w14:textId="77777777" w:rsidTr="00115239">
        <w:trPr>
          <w:trHeight w:val="284"/>
        </w:trPr>
        <w:tc>
          <w:tcPr>
            <w:tcW w:w="5000" w:type="pct"/>
            <w:shd w:val="clear" w:color="auto" w:fill="FFFFFF" w:themeFill="background1"/>
            <w:vAlign w:val="center"/>
          </w:tcPr>
          <w:p w14:paraId="427B7371" w14:textId="4BF8C083"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proofErr w:type="spellStart"/>
            <w:r w:rsidRPr="00292CB0">
              <w:rPr>
                <w:rFonts w:cstheme="minorHAnsi"/>
                <w:sz w:val="18"/>
                <w:szCs w:val="18"/>
              </w:rPr>
              <w:t>ŽoNFP</w:t>
            </w:r>
            <w:proofErr w:type="spellEnd"/>
            <w:r w:rsidRPr="00292CB0">
              <w:rPr>
                <w:rFonts w:cstheme="minorHAnsi"/>
                <w:sz w:val="18"/>
                <w:szCs w:val="18"/>
              </w:rPr>
              <w:t xml:space="preserve"> musí byť kompletná po obsahovej stránke. </w:t>
            </w:r>
            <w:proofErr w:type="spellStart"/>
            <w:r w:rsidRPr="00292CB0">
              <w:rPr>
                <w:rFonts w:cstheme="minorHAnsi"/>
                <w:sz w:val="18"/>
                <w:szCs w:val="18"/>
              </w:rPr>
              <w:t>ŽoNFP</w:t>
            </w:r>
            <w:proofErr w:type="spellEnd"/>
            <w:r w:rsidRPr="00292CB0">
              <w:rPr>
                <w:rFonts w:cstheme="minorHAnsi"/>
                <w:sz w:val="18"/>
                <w:szCs w:val="18"/>
              </w:rPr>
              <w:t xml:space="preserve"> nebude schválená v prípade, že žiadateľ uviedol nepravdivé čestné vyhlásenie žiadateľa o konflikte záujmov a poskytol nesprávne či nepravdivé údaje. </w:t>
            </w:r>
            <w:r w:rsidRPr="00292CB0">
              <w:rPr>
                <w:sz w:val="18"/>
                <w:szCs w:val="18"/>
              </w:rPr>
              <w:t xml:space="preserve">Suma finančných prostriedkov z verejných zdrojov, požadovaná žiadateľom vo formulári </w:t>
            </w:r>
            <w:proofErr w:type="spellStart"/>
            <w:r w:rsidRPr="00292CB0">
              <w:rPr>
                <w:sz w:val="18"/>
                <w:szCs w:val="18"/>
              </w:rPr>
              <w:t>ŽoNFP</w:t>
            </w:r>
            <w:proofErr w:type="spellEnd"/>
            <w:r w:rsidRPr="00292CB0">
              <w:rPr>
                <w:sz w:val="18"/>
                <w:szCs w:val="18"/>
              </w:rPr>
              <w:t xml:space="preserve"> v deň jej predloženia na MAS je konečná a nie je možné ju v rámci procesu spracovávania dodatočne zvyšovať.</w:t>
            </w:r>
          </w:p>
          <w:p w14:paraId="1508A001" w14:textId="77777777"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292CB0" w:rsidRDefault="0011523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292CB0" w:rsidRDefault="009B2C1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Forma zjednodušeného vykazovania výdavkov v zmysle Prílohy č. 29A k Príručke pre prijímateľa LEADER.</w:t>
            </w:r>
          </w:p>
        </w:tc>
      </w:tr>
    </w:tbl>
    <w:p w14:paraId="730F0335" w14:textId="174CEFF9"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292CB0" w:rsidRPr="00292CB0" w14:paraId="608FBEC7" w14:textId="77777777" w:rsidTr="00962159">
        <w:trPr>
          <w:trHeight w:val="284"/>
        </w:trPr>
        <w:tc>
          <w:tcPr>
            <w:tcW w:w="5000" w:type="pct"/>
            <w:gridSpan w:val="4"/>
            <w:shd w:val="clear" w:color="auto" w:fill="FFC000"/>
            <w:vAlign w:val="center"/>
          </w:tcPr>
          <w:p w14:paraId="06E028F4" w14:textId="60C8C826" w:rsidR="00115239" w:rsidRPr="00292CB0" w:rsidRDefault="00AB1357" w:rsidP="00115239">
            <w:pPr>
              <w:spacing w:after="0" w:line="240" w:lineRule="auto"/>
              <w:jc w:val="center"/>
              <w:rPr>
                <w:rFonts w:cstheme="minorHAnsi"/>
                <w:b/>
                <w:sz w:val="28"/>
                <w:szCs w:val="28"/>
              </w:rPr>
            </w:pPr>
            <w:r w:rsidRPr="00292CB0">
              <w:rPr>
                <w:rFonts w:cstheme="minorHAnsi"/>
                <w:b/>
                <w:sz w:val="28"/>
                <w:szCs w:val="28"/>
              </w:rPr>
              <w:t>3.1.2</w:t>
            </w:r>
            <w:r w:rsidR="00115239" w:rsidRPr="00292CB0">
              <w:rPr>
                <w:rFonts w:cstheme="minorHAnsi"/>
                <w:b/>
                <w:sz w:val="28"/>
                <w:szCs w:val="28"/>
              </w:rPr>
              <w:t xml:space="preserve"> </w:t>
            </w:r>
            <w:r w:rsidR="00115239" w:rsidRPr="00292CB0">
              <w:rPr>
                <w:rFonts w:cstheme="minorHAnsi"/>
                <w:b/>
                <w:caps/>
                <w:sz w:val="28"/>
                <w:szCs w:val="28"/>
              </w:rPr>
              <w:t>Špecifické podmienky poskytnutia príspevku</w:t>
            </w:r>
          </w:p>
        </w:tc>
      </w:tr>
      <w:tr w:rsidR="00292CB0" w:rsidRPr="00292CB0"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65D353DC" w14:textId="77777777" w:rsidTr="00962159">
        <w:trPr>
          <w:trHeight w:val="284"/>
        </w:trPr>
        <w:tc>
          <w:tcPr>
            <w:tcW w:w="176" w:type="pct"/>
            <w:shd w:val="clear" w:color="auto" w:fill="FFF2CC" w:themeFill="accent4" w:themeFillTint="33"/>
            <w:vAlign w:val="center"/>
          </w:tcPr>
          <w:p w14:paraId="7B6BD8B9" w14:textId="0B02F98B" w:rsidR="00933A78" w:rsidRPr="00292CB0" w:rsidRDefault="00933A78"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30CA8EC1" w14:textId="2C5932F5" w:rsidR="00933A78"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A69D17C" w14:textId="77777777" w:rsidTr="00962159">
        <w:trPr>
          <w:trHeight w:val="284"/>
        </w:trPr>
        <w:tc>
          <w:tcPr>
            <w:tcW w:w="176" w:type="pct"/>
            <w:shd w:val="clear" w:color="auto" w:fill="auto"/>
            <w:vAlign w:val="center"/>
          </w:tcPr>
          <w:p w14:paraId="4DBFE367" w14:textId="600704AA" w:rsidR="00595956" w:rsidRPr="00292CB0" w:rsidRDefault="00595956"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2B2ABDBF" w14:textId="77777777" w:rsidR="00595956" w:rsidRPr="00292CB0" w:rsidRDefault="00595956"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148D564" w14:textId="1E469086" w:rsidR="00595956" w:rsidRPr="00292CB0" w:rsidRDefault="00595956"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A5831" w:rsidRPr="00292CB0">
              <w:rPr>
                <w:rFonts w:cstheme="minorHAnsi"/>
                <w:bCs/>
                <w:sz w:val="16"/>
                <w:szCs w:val="16"/>
              </w:rPr>
              <w:t xml:space="preserve"> na predkladanie </w:t>
            </w:r>
            <w:proofErr w:type="spellStart"/>
            <w:r w:rsidR="00FA5831" w:rsidRPr="00292CB0">
              <w:rPr>
                <w:rFonts w:cstheme="minorHAnsi"/>
                <w:bCs/>
                <w:sz w:val="16"/>
                <w:szCs w:val="16"/>
              </w:rPr>
              <w:t>ŽoNFP</w:t>
            </w:r>
            <w:proofErr w:type="spellEnd"/>
            <w:r w:rsidRPr="00292CB0">
              <w:rPr>
                <w:rFonts w:cstheme="minorHAnsi"/>
                <w:bCs/>
                <w:sz w:val="16"/>
                <w:szCs w:val="16"/>
              </w:rPr>
              <w:t xml:space="preserve"> ako oprávnený žiadateľ MAS, ktorý musí spĺňať aj nasledovné podmienky:</w:t>
            </w:r>
          </w:p>
          <w:p w14:paraId="322F124E" w14:textId="77777777" w:rsidR="00595956" w:rsidRPr="00292CB0" w:rsidRDefault="00595956" w:rsidP="002C09AB">
            <w:pPr>
              <w:spacing w:after="0" w:line="240" w:lineRule="auto"/>
              <w:rPr>
                <w:rFonts w:cstheme="minorHAnsi"/>
                <w:sz w:val="16"/>
                <w:szCs w:val="16"/>
              </w:rPr>
            </w:pPr>
            <w:r w:rsidRPr="00292CB0">
              <w:rPr>
                <w:rFonts w:cstheme="minorHAnsi"/>
                <w:sz w:val="16"/>
                <w:szCs w:val="16"/>
              </w:rPr>
              <w:t>Oprávneným žiadateľom je:</w:t>
            </w:r>
          </w:p>
          <w:p w14:paraId="52DDFDEC"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bCs/>
                <w:sz w:val="16"/>
                <w:szCs w:val="16"/>
              </w:rPr>
              <w:t>Obce z územia príslušnej</w:t>
            </w:r>
            <w:r w:rsidRPr="00292CB0">
              <w:rPr>
                <w:rFonts w:cstheme="minorHAnsi"/>
                <w:sz w:val="16"/>
                <w:szCs w:val="16"/>
              </w:rPr>
              <w:t xml:space="preserve"> MAS</w:t>
            </w:r>
            <w:bookmarkStart w:id="14" w:name="_Ref6587627"/>
            <w:r w:rsidRPr="00292CB0">
              <w:rPr>
                <w:rStyle w:val="Odkaznapoznmkupodiarou"/>
                <w:rFonts w:cstheme="minorHAnsi"/>
                <w:sz w:val="16"/>
                <w:szCs w:val="16"/>
              </w:rPr>
              <w:footnoteReference w:id="16"/>
            </w:r>
            <w:bookmarkEnd w:id="14"/>
          </w:p>
          <w:p w14:paraId="29631A6E"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Občianske združenie  </w:t>
            </w:r>
          </w:p>
          <w:p w14:paraId="59F9C3AD"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Združenia obcí s právnou subjektivitou z územia príslušnej MAS s právnou formou: </w:t>
            </w:r>
          </w:p>
          <w:p w14:paraId="5DD4BC42"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54705D8"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50B80F74"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4035A2C4" w14:textId="77777777" w:rsidR="00595956" w:rsidRPr="00292CB0" w:rsidRDefault="0059595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182E78E6" w14:textId="77777777" w:rsidR="00CC6F14"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1 - </w:t>
            </w:r>
            <w:r w:rsidRPr="00292CB0">
              <w:rPr>
                <w:rFonts w:cstheme="minorHAnsi"/>
                <w:bCs/>
                <w:sz w:val="16"/>
                <w:szCs w:val="16"/>
              </w:rPr>
              <w:t>Identifikácia žiadateľa)</w:t>
            </w:r>
          </w:p>
          <w:p w14:paraId="6584F2DE" w14:textId="43555299" w:rsidR="00CC6F14" w:rsidRPr="00292CB0" w:rsidRDefault="00CC6F1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w:t>
            </w:r>
            <w:r w:rsidR="000163A0"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2060578" w14:textId="77777777"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w:t>
            </w:r>
            <w:proofErr w:type="spellStart"/>
            <w:r w:rsidRPr="00292CB0">
              <w:rPr>
                <w:rFonts w:cstheme="minorHAnsi"/>
                <w:sz w:val="16"/>
                <w:szCs w:val="16"/>
              </w:rPr>
              <w:t>ŽoNFP</w:t>
            </w:r>
            <w:proofErr w:type="spellEnd"/>
            <w:r w:rsidRPr="00292CB0">
              <w:rPr>
                <w:rFonts w:cstheme="minorHAnsi"/>
                <w:sz w:val="16"/>
                <w:szCs w:val="16"/>
              </w:rPr>
              <w:t xml:space="preserve"> a/alebo konaniu o </w:t>
            </w:r>
            <w:proofErr w:type="spellStart"/>
            <w:r w:rsidRPr="00292CB0">
              <w:rPr>
                <w:rFonts w:cstheme="minorHAnsi"/>
                <w:sz w:val="16"/>
                <w:szCs w:val="16"/>
              </w:rPr>
              <w:t>ŽoNFP</w:t>
            </w:r>
            <w:proofErr w:type="spellEnd"/>
            <w:r w:rsidRPr="00292CB0">
              <w:rPr>
                <w:rFonts w:cstheme="minorHAnsi"/>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Stanovy združenia obcí (Záujmové združenie právnických osôb v zmysle § 20 zákona č. 369/1990 Zb. o obecnom zriadení v znení neskorších predpisov)</w:t>
            </w:r>
            <w:r w:rsidR="00F212FB" w:rsidRPr="00292CB0">
              <w:rPr>
                <w:rFonts w:cstheme="minorHAnsi"/>
                <w:sz w:val="16"/>
                <w:szCs w:val="16"/>
              </w:rPr>
              <w:t>, s vyznačeným dň</w:t>
            </w:r>
            <w:r w:rsidRPr="00292CB0">
              <w:rPr>
                <w:rFonts w:cstheme="minorHAnsi"/>
                <w:sz w:val="16"/>
                <w:szCs w:val="16"/>
              </w:rPr>
              <w:t xml:space="preserve">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28E473C" w14:textId="54637529" w:rsidR="00595956" w:rsidRPr="00292CB0" w:rsidRDefault="00595956"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w:t>
            </w:r>
            <w:r w:rsidR="00F212FB" w:rsidRPr="00292CB0">
              <w:rPr>
                <w:rFonts w:cstheme="minorHAnsi"/>
                <w:sz w:val="16"/>
                <w:szCs w:val="16"/>
              </w:rPr>
              <w:t>o registrácii, stanovy združenia</w:t>
            </w:r>
            <w:r w:rsidRPr="00292CB0">
              <w:rPr>
                <w:rFonts w:cstheme="minorHAnsi"/>
                <w:sz w:val="16"/>
                <w:szCs w:val="16"/>
              </w:rPr>
              <w:t xml:space="preserve">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74F9BBE" w14:textId="77777777" w:rsidR="00595956" w:rsidRPr="00292CB0" w:rsidRDefault="0059595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61182CB" w14:textId="63A7098D" w:rsidR="00FA5831" w:rsidRPr="00292CB0" w:rsidRDefault="00FA5831"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F212FB" w:rsidRPr="00292CB0">
              <w:rPr>
                <w:rFonts w:cstheme="minorHAnsi"/>
                <w:sz w:val="16"/>
                <w:szCs w:val="16"/>
              </w:rPr>
              <w:t>forma</w:t>
            </w:r>
            <w:r w:rsidRPr="00292CB0">
              <w:rPr>
                <w:rFonts w:cstheme="minorHAnsi"/>
                <w:sz w:val="16"/>
                <w:szCs w:val="16"/>
              </w:rPr>
              <w:t xml:space="preserve"> žiadateľa, kto je osoba oprávnená konať za žiadateľa. </w:t>
            </w:r>
          </w:p>
          <w:p w14:paraId="08D36716" w14:textId="5FFFBFCE" w:rsidR="00FA5831" w:rsidRPr="00292CB0" w:rsidRDefault="00FA5831"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40"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41"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2B6EE22" w14:textId="77777777" w:rsidR="00595956" w:rsidRPr="00292CB0" w:rsidRDefault="0059595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6B9B2866" w14:textId="5EDA44D3" w:rsidR="00595956" w:rsidRPr="00292CB0" w:rsidRDefault="00595956" w:rsidP="004800B7">
            <w:pPr>
              <w:pStyle w:val="Odsekzoznamu"/>
              <w:numPr>
                <w:ilvl w:val="0"/>
                <w:numId w:val="454"/>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Plnomocenstvo môže byť vyhotovené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(najneskôr však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iba v prípade, ak sa vzťahuje na úkony po predložení </w:t>
            </w:r>
            <w:proofErr w:type="spellStart"/>
            <w:r w:rsidRPr="00292CB0">
              <w:rPr>
                <w:rFonts w:cstheme="minorHAnsi"/>
                <w:sz w:val="16"/>
                <w:szCs w:val="16"/>
              </w:rPr>
              <w:t>ŽoNFP</w:t>
            </w:r>
            <w:proofErr w:type="spellEnd"/>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w:t>
            </w:r>
            <w:proofErr w:type="spellStart"/>
            <w:r w:rsidRPr="00292CB0">
              <w:rPr>
                <w:rFonts w:cstheme="minorHAnsi"/>
                <w:bCs/>
                <w:sz w:val="16"/>
                <w:szCs w:val="16"/>
              </w:rPr>
              <w:t>ŽoNFP</w:t>
            </w:r>
            <w:proofErr w:type="spellEnd"/>
            <w:r w:rsidRPr="00292CB0">
              <w:rPr>
                <w:rFonts w:cstheme="minorHAnsi"/>
                <w:bCs/>
                <w:sz w:val="16"/>
                <w:szCs w:val="16"/>
              </w:rPr>
              <w:t xml:space="preserve">/konaním o </w:t>
            </w:r>
            <w:proofErr w:type="spellStart"/>
            <w:r w:rsidRPr="00292CB0">
              <w:rPr>
                <w:rFonts w:cstheme="minorHAnsi"/>
                <w:bCs/>
                <w:sz w:val="16"/>
                <w:szCs w:val="16"/>
              </w:rPr>
              <w:t>ŽoNFP</w:t>
            </w:r>
            <w:proofErr w:type="spellEnd"/>
            <w:r w:rsidRPr="00292CB0">
              <w:rPr>
                <w:rFonts w:cstheme="minorHAnsi"/>
                <w:bCs/>
                <w:sz w:val="16"/>
                <w:szCs w:val="16"/>
              </w:rPr>
              <w:t xml:space="preserve">. </w:t>
            </w:r>
          </w:p>
        </w:tc>
      </w:tr>
      <w:tr w:rsidR="00292CB0" w:rsidRPr="00292CB0"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76D1F4E1" w14:textId="77777777" w:rsidTr="00962159">
        <w:trPr>
          <w:trHeight w:val="284"/>
        </w:trPr>
        <w:tc>
          <w:tcPr>
            <w:tcW w:w="176" w:type="pct"/>
            <w:shd w:val="clear" w:color="auto" w:fill="FFF2CC" w:themeFill="accent4" w:themeFillTint="33"/>
            <w:vAlign w:val="center"/>
          </w:tcPr>
          <w:p w14:paraId="0EFB876E" w14:textId="4CAFB66D" w:rsidR="00595956" w:rsidRPr="00292CB0" w:rsidRDefault="0059595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AB11726" w14:textId="460C3D4A" w:rsidR="00595956" w:rsidRPr="00292CB0" w:rsidRDefault="00FA5831"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722B118" w14:textId="77777777" w:rsidTr="00962159">
        <w:trPr>
          <w:trHeight w:val="284"/>
        </w:trPr>
        <w:tc>
          <w:tcPr>
            <w:tcW w:w="176" w:type="pct"/>
            <w:shd w:val="clear" w:color="auto" w:fill="auto"/>
            <w:vAlign w:val="center"/>
          </w:tcPr>
          <w:p w14:paraId="1D91A648" w14:textId="084AD17E"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00874346"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5475966" w14:textId="67C4A44A" w:rsidR="001F10B4" w:rsidRPr="00292CB0" w:rsidRDefault="001F10B4"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príslušnej MAS</w:t>
            </w:r>
            <w:r w:rsidR="00FA5831" w:rsidRPr="00292CB0">
              <w:rPr>
                <w:rFonts w:cstheme="minorHAnsi"/>
                <w:bCs/>
                <w:sz w:val="16"/>
                <w:szCs w:val="16"/>
              </w:rPr>
              <w:t xml:space="preserve"> uvedené vo výzve na predkladanie </w:t>
            </w:r>
            <w:proofErr w:type="spellStart"/>
            <w:r w:rsidR="00FA5831" w:rsidRPr="00292CB0">
              <w:rPr>
                <w:rFonts w:cstheme="minorHAnsi"/>
                <w:bCs/>
                <w:sz w:val="16"/>
                <w:szCs w:val="16"/>
              </w:rPr>
              <w:t>ŽoNFP</w:t>
            </w:r>
            <w:proofErr w:type="spellEnd"/>
            <w:r w:rsidR="00FA5831" w:rsidRPr="00292CB0">
              <w:rPr>
                <w:rFonts w:cstheme="minorHAnsi"/>
                <w:bCs/>
                <w:sz w:val="16"/>
                <w:szCs w:val="16"/>
              </w:rPr>
              <w:t xml:space="preserve"> ako oprávnené aktivity/činnosti MAS.</w:t>
            </w:r>
            <w:r w:rsidRPr="00292CB0">
              <w:rPr>
                <w:rFonts w:cstheme="minorHAnsi"/>
                <w:bCs/>
                <w:sz w:val="16"/>
                <w:szCs w:val="16"/>
              </w:rPr>
              <w:t xml:space="preserve"> Žiadateľ musí zároveň spĺňať aj podmienky uvedené v bode 2.1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292CB0">
              <w:rPr>
                <w:rFonts w:cstheme="minorHAnsi"/>
                <w:sz w:val="16"/>
                <w:szCs w:val="16"/>
              </w:rPr>
              <w:t>uvedené v Prílohe 6B k  Príručke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292CB0" w:rsidRDefault="001F10B4" w:rsidP="002C09AB">
            <w:pPr>
              <w:spacing w:after="0" w:line="240" w:lineRule="auto"/>
              <w:jc w:val="both"/>
              <w:rPr>
                <w:rFonts w:cstheme="minorHAnsi"/>
                <w:bCs/>
                <w:i/>
                <w:strike/>
                <w:sz w:val="16"/>
                <w:szCs w:val="16"/>
              </w:rPr>
            </w:pPr>
            <w:r w:rsidRPr="00292CB0">
              <w:rPr>
                <w:rFonts w:cstheme="minorHAnsi"/>
                <w:bCs/>
                <w:i/>
                <w:sz w:val="16"/>
                <w:szCs w:val="16"/>
              </w:rPr>
              <w:t xml:space="preserve">Žiadateľ musí zároveň spĺňať aj nasledovné podmienky (ak relevantné): </w:t>
            </w:r>
          </w:p>
          <w:p w14:paraId="52916F40" w14:textId="77777777" w:rsidR="0011495C" w:rsidRPr="00292CB0" w:rsidRDefault="001F10B4" w:rsidP="004800B7">
            <w:pPr>
              <w:pStyle w:val="Odsekzoznamu"/>
              <w:numPr>
                <w:ilvl w:val="0"/>
                <w:numId w:val="554"/>
              </w:numPr>
              <w:spacing w:after="0" w:line="240" w:lineRule="auto"/>
              <w:jc w:val="both"/>
              <w:rPr>
                <w:rFonts w:cstheme="minorHAnsi"/>
                <w:i/>
                <w:sz w:val="16"/>
                <w:szCs w:val="16"/>
              </w:rPr>
            </w:pPr>
            <w:r w:rsidRPr="00292CB0">
              <w:rPr>
                <w:rFonts w:cstheme="minorHAnsi"/>
                <w:i/>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292CB0" w:rsidRDefault="001F10B4" w:rsidP="0011495C">
            <w:pPr>
              <w:pStyle w:val="Odsekzoznamu"/>
              <w:spacing w:after="0" w:line="240" w:lineRule="auto"/>
              <w:ind w:left="282"/>
              <w:jc w:val="both"/>
              <w:rPr>
                <w:rFonts w:cstheme="minorHAnsi"/>
                <w:i/>
                <w:sz w:val="16"/>
                <w:szCs w:val="16"/>
              </w:rPr>
            </w:pPr>
            <w:r w:rsidRPr="00292CB0">
              <w:rPr>
                <w:rFonts w:cstheme="minorHAnsi"/>
                <w:i/>
                <w:sz w:val="16"/>
                <w:szCs w:val="16"/>
                <w:lang w:eastAsia="sk-SK"/>
              </w:rPr>
              <w:t>Konkrétnejšie aktivity:</w:t>
            </w:r>
            <w:r w:rsidRPr="00292CB0">
              <w:rPr>
                <w:rFonts w:cstheme="minorHAnsi"/>
                <w:b/>
                <w:i/>
                <w:sz w:val="16"/>
                <w:szCs w:val="16"/>
                <w:u w:val="single"/>
                <w:lang w:eastAsia="sk-SK"/>
              </w:rPr>
              <w:t xml:space="preserve"> miestne komunikácie</w:t>
            </w:r>
            <w:r w:rsidRPr="00292CB0">
              <w:rPr>
                <w:rFonts w:cstheme="minorHAnsi"/>
                <w:b/>
                <w:i/>
                <w:sz w:val="16"/>
                <w:szCs w:val="16"/>
                <w:lang w:eastAsia="sk-SK"/>
              </w:rPr>
              <w:t xml:space="preserve"> </w:t>
            </w:r>
            <w:r w:rsidRPr="00292CB0">
              <w:rPr>
                <w:rFonts w:cstheme="minorHAnsi"/>
                <w:i/>
                <w:sz w:val="16"/>
                <w:szCs w:val="16"/>
                <w:lang w:eastAsia="sk-SK"/>
              </w:rPr>
              <w:t xml:space="preserve">v dedinách, vidiecke cesty a </w:t>
            </w:r>
            <w:r w:rsidRPr="00292CB0">
              <w:rPr>
                <w:rFonts w:cstheme="minorHAnsi"/>
                <w:b/>
                <w:i/>
                <w:sz w:val="16"/>
                <w:szCs w:val="16"/>
                <w:u w:val="single"/>
                <w:lang w:eastAsia="sk-SK"/>
              </w:rPr>
              <w:t>chodníky</w:t>
            </w:r>
            <w:r w:rsidRPr="00292CB0">
              <w:rPr>
                <w:rFonts w:cstheme="minorHAnsi"/>
                <w:b/>
                <w:i/>
                <w:sz w:val="16"/>
                <w:szCs w:val="16"/>
                <w:lang w:eastAsia="sk-SK"/>
              </w:rPr>
              <w:t xml:space="preserve"> (</w:t>
            </w:r>
            <w:r w:rsidRPr="00292CB0">
              <w:rPr>
                <w:rFonts w:cstheme="minorHAnsi"/>
                <w:i/>
                <w:sz w:val="16"/>
                <w:szCs w:val="16"/>
                <w:lang w:eastAsia="sk-SK"/>
              </w:rPr>
              <w:t>cesty a chodníky aj vrátane</w:t>
            </w:r>
            <w:r w:rsidRPr="00292CB0">
              <w:rPr>
                <w:rFonts w:cstheme="minorHAnsi"/>
                <w:b/>
                <w:i/>
                <w:sz w:val="16"/>
                <w:szCs w:val="16"/>
                <w:lang w:eastAsia="sk-SK"/>
              </w:rPr>
              <w:t xml:space="preserve"> </w:t>
            </w:r>
            <w:r w:rsidRPr="00292CB0">
              <w:rPr>
                <w:rFonts w:cstheme="minorHAnsi"/>
                <w:b/>
                <w:i/>
                <w:sz w:val="16"/>
                <w:szCs w:val="16"/>
                <w:u w:val="single"/>
                <w:lang w:eastAsia="sk-SK"/>
              </w:rPr>
              <w:t>parkovísk</w:t>
            </w:r>
            <w:r w:rsidRPr="00292CB0">
              <w:rPr>
                <w:rFonts w:cstheme="minorHAnsi"/>
                <w:b/>
                <w:i/>
                <w:sz w:val="16"/>
                <w:szCs w:val="16"/>
                <w:lang w:eastAsia="sk-SK"/>
              </w:rPr>
              <w:t>)</w:t>
            </w:r>
            <w:r w:rsidRPr="00292CB0">
              <w:rPr>
                <w:rFonts w:cstheme="minorHAnsi"/>
                <w:i/>
                <w:sz w:val="16"/>
                <w:szCs w:val="16"/>
                <w:lang w:eastAsia="sk-SK"/>
              </w:rPr>
              <w:t xml:space="preserve">, </w:t>
            </w:r>
            <w:r w:rsidRPr="00292CB0">
              <w:rPr>
                <w:rFonts w:cstheme="minorHAnsi"/>
                <w:b/>
                <w:i/>
                <w:sz w:val="16"/>
                <w:szCs w:val="16"/>
                <w:u w:val="single"/>
                <w:lang w:eastAsia="sk-SK"/>
              </w:rPr>
              <w:t>parkoviská,</w:t>
            </w:r>
            <w:r w:rsidRPr="00292CB0">
              <w:rPr>
                <w:rFonts w:cstheme="minorHAnsi"/>
                <w:i/>
                <w:sz w:val="16"/>
                <w:szCs w:val="16"/>
                <w:lang w:eastAsia="sk-SK"/>
              </w:rPr>
              <w:t xml:space="preserve"> </w:t>
            </w:r>
            <w:r w:rsidRPr="00292CB0">
              <w:rPr>
                <w:rFonts w:cstheme="minorHAnsi"/>
                <w:b/>
                <w:i/>
                <w:sz w:val="16"/>
                <w:szCs w:val="16"/>
                <w:u w:val="single"/>
                <w:lang w:eastAsia="sk-SK"/>
              </w:rPr>
              <w:t>priekopy a rigoly</w:t>
            </w:r>
            <w:r w:rsidRPr="00292CB0">
              <w:rPr>
                <w:rFonts w:cstheme="minorHAnsi"/>
                <w:b/>
                <w:i/>
                <w:sz w:val="16"/>
                <w:szCs w:val="16"/>
                <w:lang w:eastAsia="sk-SK"/>
              </w:rPr>
              <w:t xml:space="preserve"> </w:t>
            </w:r>
            <w:r w:rsidRPr="00292CB0">
              <w:rPr>
                <w:rFonts w:cstheme="minorHAnsi"/>
                <w:i/>
                <w:sz w:val="16"/>
                <w:szCs w:val="16"/>
                <w:lang w:eastAsia="sk-SK"/>
              </w:rPr>
              <w:t>(len ak sú súčasťou popri realizovanej ceste, resp. chodníku)</w:t>
            </w:r>
            <w:r w:rsidRPr="00292CB0">
              <w:rPr>
                <w:rFonts w:cstheme="minorHAnsi"/>
                <w:b/>
                <w:i/>
                <w:sz w:val="16"/>
                <w:szCs w:val="16"/>
                <w:lang w:eastAsia="sk-SK"/>
              </w:rPr>
              <w:t xml:space="preserve">, </w:t>
            </w:r>
            <w:r w:rsidRPr="00292CB0">
              <w:rPr>
                <w:rFonts w:cstheme="minorHAnsi"/>
                <w:b/>
                <w:i/>
                <w:sz w:val="16"/>
                <w:szCs w:val="16"/>
                <w:u w:val="single"/>
              </w:rPr>
              <w:t>cestné</w:t>
            </w:r>
            <w:r w:rsidRPr="00292CB0">
              <w:rPr>
                <w:rFonts w:cstheme="minorHAnsi"/>
                <w:i/>
                <w:sz w:val="16"/>
                <w:szCs w:val="16"/>
                <w:u w:val="single"/>
              </w:rPr>
              <w:t xml:space="preserve"> </w:t>
            </w:r>
            <w:r w:rsidRPr="00292CB0">
              <w:rPr>
                <w:rFonts w:cstheme="minorHAnsi"/>
                <w:b/>
                <w:i/>
                <w:sz w:val="16"/>
                <w:szCs w:val="16"/>
                <w:u w:val="single"/>
              </w:rPr>
              <w:t>mosty</w:t>
            </w:r>
            <w:r w:rsidRPr="00292CB0">
              <w:rPr>
                <w:rFonts w:cstheme="minorHAnsi"/>
                <w:i/>
                <w:sz w:val="16"/>
                <w:szCs w:val="16"/>
              </w:rPr>
              <w:t xml:space="preserve"> (z ocele, betónu alebo z iného materiálu) spolu s nadjazdami a príjazdami,</w:t>
            </w:r>
            <w:r w:rsidRPr="00292CB0">
              <w:rPr>
                <w:rFonts w:cstheme="minorHAnsi"/>
                <w:b/>
                <w:i/>
                <w:sz w:val="16"/>
                <w:szCs w:val="16"/>
              </w:rPr>
              <w:t xml:space="preserve"> </w:t>
            </w:r>
            <w:r w:rsidRPr="00292CB0">
              <w:rPr>
                <w:rFonts w:cstheme="minorHAnsi"/>
                <w:b/>
                <w:i/>
                <w:sz w:val="16"/>
                <w:szCs w:val="16"/>
                <w:u w:val="single"/>
              </w:rPr>
              <w:t>pešie mosty</w:t>
            </w:r>
            <w:r w:rsidRPr="00292CB0">
              <w:rPr>
                <w:rFonts w:cstheme="minorHAnsi"/>
                <w:b/>
                <w:i/>
                <w:sz w:val="16"/>
                <w:szCs w:val="16"/>
              </w:rPr>
              <w:t xml:space="preserve"> </w:t>
            </w:r>
            <w:r w:rsidRPr="00292CB0">
              <w:rPr>
                <w:rFonts w:cstheme="minorHAnsi"/>
                <w:i/>
                <w:sz w:val="16"/>
                <w:szCs w:val="16"/>
              </w:rPr>
              <w:t>(lávky pre peších)</w:t>
            </w:r>
            <w:r w:rsidRPr="00292CB0">
              <w:rPr>
                <w:rFonts w:cstheme="minorHAnsi"/>
                <w:b/>
                <w:i/>
                <w:sz w:val="16"/>
                <w:szCs w:val="16"/>
              </w:rPr>
              <w:t xml:space="preserve">, </w:t>
            </w:r>
            <w:r w:rsidRPr="00292CB0">
              <w:rPr>
                <w:rFonts w:cstheme="minorHAnsi"/>
                <w:b/>
                <w:i/>
                <w:sz w:val="16"/>
                <w:szCs w:val="16"/>
                <w:u w:val="single"/>
              </w:rPr>
              <w:t>autobusové prístrešky</w:t>
            </w:r>
            <w:r w:rsidRPr="00292CB0">
              <w:rPr>
                <w:rFonts w:cstheme="minorHAnsi"/>
                <w:b/>
                <w:i/>
                <w:sz w:val="16"/>
                <w:szCs w:val="16"/>
              </w:rPr>
              <w:t xml:space="preserve"> </w:t>
            </w:r>
            <w:r w:rsidRPr="00292CB0">
              <w:rPr>
                <w:rFonts w:cstheme="minorHAnsi"/>
                <w:i/>
                <w:sz w:val="16"/>
                <w:szCs w:val="16"/>
              </w:rPr>
              <w:t>(autobusové zastávky).</w:t>
            </w:r>
          </w:p>
          <w:p w14:paraId="24EA4C58" w14:textId="28144ED9" w:rsidR="001F10B4" w:rsidRPr="00292CB0" w:rsidRDefault="001F10B4" w:rsidP="00393056">
            <w:pPr>
              <w:pStyle w:val="Odsekzoznamu"/>
              <w:spacing w:after="0" w:line="240" w:lineRule="auto"/>
              <w:ind w:left="282"/>
              <w:jc w:val="both"/>
              <w:rPr>
                <w:rFonts w:cstheme="minorHAnsi"/>
                <w:i/>
                <w:sz w:val="16"/>
                <w:szCs w:val="16"/>
              </w:rPr>
            </w:pPr>
            <w:r w:rsidRPr="00292CB0">
              <w:rPr>
                <w:rStyle w:val="Vrazn"/>
                <w:rFonts w:cstheme="minorHAnsi"/>
                <w:b w:val="0"/>
                <w:i/>
                <w:sz w:val="16"/>
                <w:szCs w:val="16"/>
              </w:rPr>
              <w:t>Za oprávnený výdavok sa považuje aj tzv. mobiliár:</w:t>
            </w:r>
            <w:r w:rsidR="00393056" w:rsidRPr="00292CB0">
              <w:rPr>
                <w:rStyle w:val="Vrazn"/>
                <w:rFonts w:cstheme="minorHAnsi"/>
                <w:b w:val="0"/>
                <w:i/>
                <w:sz w:val="16"/>
                <w:szCs w:val="16"/>
              </w:rPr>
              <w:t xml:space="preserve"> </w:t>
            </w:r>
            <w:r w:rsidRPr="00292CB0">
              <w:rPr>
                <w:rStyle w:val="Vrazn"/>
                <w:rFonts w:cstheme="minorHAnsi"/>
                <w:b w:val="0"/>
                <w:i/>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292CB0" w:rsidRDefault="001F10B4" w:rsidP="004800B7">
            <w:pPr>
              <w:pStyle w:val="Odsekzoznamu"/>
              <w:numPr>
                <w:ilvl w:val="0"/>
                <w:numId w:val="554"/>
              </w:numPr>
              <w:spacing w:after="0" w:line="240" w:lineRule="auto"/>
              <w:jc w:val="both"/>
              <w:rPr>
                <w:rStyle w:val="Vrazn"/>
                <w:rFonts w:cstheme="minorHAnsi"/>
                <w:b w:val="0"/>
                <w:i/>
                <w:sz w:val="16"/>
                <w:szCs w:val="16"/>
              </w:rPr>
            </w:pPr>
            <w:r w:rsidRPr="00292CB0">
              <w:rPr>
                <w:rFonts w:cstheme="minorHAnsi"/>
                <w:i/>
                <w:sz w:val="16"/>
                <w:szCs w:val="16"/>
                <w:lang w:eastAsia="sk-SK"/>
              </w:rPr>
              <w:t xml:space="preserve">výstavba, rekonštrukcia, modernizácia, dostavba kanalizácie, vodovodu, alebo čistiarne odpadových vôd. Podrobnejšie: </w:t>
            </w:r>
            <w:r w:rsidRPr="00292CB0">
              <w:rPr>
                <w:rStyle w:val="Vrazn"/>
                <w:rFonts w:cstheme="minorHAnsi"/>
                <w:b w:val="0"/>
                <w:i/>
                <w:sz w:val="16"/>
                <w:szCs w:val="16"/>
              </w:rPr>
              <w:t xml:space="preserve">stokové siete (kmeňové stoky, zberače a uličné stoky, </w:t>
            </w:r>
            <w:proofErr w:type="spellStart"/>
            <w:r w:rsidRPr="00292CB0">
              <w:rPr>
                <w:rStyle w:val="Vrazn"/>
                <w:rFonts w:cstheme="minorHAnsi"/>
                <w:b w:val="0"/>
                <w:i/>
                <w:sz w:val="16"/>
                <w:szCs w:val="16"/>
              </w:rPr>
              <w:t>výustné</w:t>
            </w:r>
            <w:proofErr w:type="spellEnd"/>
            <w:r w:rsidRPr="00292CB0">
              <w:rPr>
                <w:rStyle w:val="Vrazn"/>
                <w:rFonts w:cstheme="minorHAnsi"/>
                <w:b w:val="0"/>
                <w:i/>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77777777" w:rsidR="0011495C" w:rsidRPr="00292CB0" w:rsidRDefault="001F10B4" w:rsidP="004800B7">
            <w:pPr>
              <w:pStyle w:val="Odsekzoznamu"/>
              <w:numPr>
                <w:ilvl w:val="0"/>
                <w:numId w:val="554"/>
              </w:numPr>
              <w:spacing w:after="0" w:line="240" w:lineRule="auto"/>
              <w:jc w:val="both"/>
              <w:rPr>
                <w:rFonts w:cstheme="minorHAnsi"/>
                <w:bCs/>
                <w:i/>
                <w:sz w:val="16"/>
                <w:szCs w:val="16"/>
              </w:rPr>
            </w:pPr>
            <w:r w:rsidRPr="00292CB0">
              <w:rPr>
                <w:rFonts w:cstheme="minorHAnsi"/>
                <w:i/>
                <w:sz w:val="16"/>
                <w:szCs w:val="16"/>
                <w:lang w:eastAsia="sk-SK"/>
              </w:rPr>
              <w:t xml:space="preserve">zlepšenie vzhľadu obcí – úprava a tvorba verejných priestranstiev, námestí, parkov, aleje, pešie zóny, nábrežia (v prípade, že je súčasťou takejto investície </w:t>
            </w:r>
            <w:r w:rsidR="00F212FB" w:rsidRPr="00292CB0">
              <w:rPr>
                <w:rFonts w:cstheme="minorHAnsi"/>
                <w:i/>
                <w:sz w:val="16"/>
                <w:szCs w:val="16"/>
                <w:lang w:eastAsia="sk-SK"/>
              </w:rPr>
              <w:t xml:space="preserve"> aj parkovisko v menšom rozsahu, </w:t>
            </w:r>
            <w:r w:rsidRPr="00292CB0">
              <w:rPr>
                <w:rFonts w:cstheme="minorHAnsi"/>
                <w:i/>
                <w:sz w:val="16"/>
                <w:szCs w:val="16"/>
                <w:lang w:eastAsia="sk-SK"/>
              </w:rPr>
              <w:t>, tak sú výdavky oprávnené aj vrátane</w:t>
            </w:r>
            <w:r w:rsidRPr="00292CB0">
              <w:rPr>
                <w:rFonts w:cstheme="minorHAnsi"/>
                <w:b/>
                <w:i/>
                <w:sz w:val="16"/>
                <w:szCs w:val="16"/>
                <w:lang w:eastAsia="sk-SK"/>
              </w:rPr>
              <w:t xml:space="preserve"> </w:t>
            </w:r>
            <w:r w:rsidRPr="00292CB0">
              <w:rPr>
                <w:rFonts w:cstheme="minorHAnsi"/>
                <w:i/>
                <w:sz w:val="16"/>
                <w:szCs w:val="16"/>
                <w:lang w:eastAsia="sk-SK"/>
              </w:rPr>
              <w:t>parkovísk) a pod.</w:t>
            </w:r>
          </w:p>
          <w:p w14:paraId="6DB4B4A6" w14:textId="47E6CADA" w:rsidR="001F10B4" w:rsidRPr="00292CB0" w:rsidRDefault="001F10B4" w:rsidP="0011495C">
            <w:pPr>
              <w:pStyle w:val="Odsekzoznamu"/>
              <w:spacing w:after="0" w:line="240" w:lineRule="auto"/>
              <w:ind w:left="282"/>
              <w:jc w:val="both"/>
              <w:rPr>
                <w:rFonts w:cstheme="minorHAnsi"/>
                <w:bCs/>
                <w:i/>
                <w:sz w:val="16"/>
                <w:szCs w:val="16"/>
              </w:rPr>
            </w:pPr>
            <w:r w:rsidRPr="00292CB0">
              <w:rPr>
                <w:rFonts w:cstheme="minorHAnsi"/>
                <w:i/>
                <w:sz w:val="16"/>
                <w:szCs w:val="16"/>
                <w:lang w:eastAsia="sk-SK"/>
              </w:rPr>
              <w:t>Za verejné priestranstvo možno považovať pre účely vydávania zákazov a príkazov v legislatívnej pôsobnosti obce každý priestor, ktorý splňuje súčasne tri nasledujúce podmienky:</w:t>
            </w:r>
          </w:p>
          <w:p w14:paraId="488326FC" w14:textId="77777777" w:rsidR="001F10B4" w:rsidRPr="00292CB0" w:rsidRDefault="001F10B4" w:rsidP="004800B7">
            <w:pPr>
              <w:pStyle w:val="Odsekzoznamu"/>
              <w:numPr>
                <w:ilvl w:val="0"/>
                <w:numId w:val="554"/>
              </w:numPr>
              <w:spacing w:after="0" w:line="240" w:lineRule="auto"/>
              <w:jc w:val="both"/>
              <w:rPr>
                <w:rFonts w:cstheme="minorHAnsi"/>
                <w:i/>
                <w:sz w:val="16"/>
                <w:szCs w:val="16"/>
                <w:lang w:eastAsia="sk-SK"/>
              </w:rPr>
            </w:pPr>
            <w:r w:rsidRPr="00292CB0">
              <w:rPr>
                <w:rFonts w:cstheme="minorHAnsi"/>
                <w:i/>
                <w:sz w:val="16"/>
                <w:szCs w:val="16"/>
                <w:lang w:eastAsia="sk-SK"/>
              </w:rPr>
              <w:t>je prístupný všetkým bez obmedzenia (teda prístupný každému bez toho, aby musel prekonávať prekážky)</w:t>
            </w:r>
          </w:p>
          <w:p w14:paraId="6A7B73ED" w14:textId="77777777" w:rsidR="001F10B4" w:rsidRPr="00292CB0" w:rsidRDefault="001F10B4" w:rsidP="004800B7">
            <w:pPr>
              <w:pStyle w:val="Odsekzoznamu"/>
              <w:numPr>
                <w:ilvl w:val="0"/>
                <w:numId w:val="554"/>
              </w:numPr>
              <w:spacing w:after="0" w:line="240" w:lineRule="auto"/>
              <w:jc w:val="both"/>
              <w:rPr>
                <w:rFonts w:cstheme="minorHAnsi"/>
                <w:i/>
                <w:sz w:val="16"/>
                <w:szCs w:val="16"/>
                <w:lang w:eastAsia="sk-SK"/>
              </w:rPr>
            </w:pPr>
            <w:r w:rsidRPr="00292CB0">
              <w:rPr>
                <w:rFonts w:cstheme="minorHAnsi"/>
                <w:i/>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292CB0" w:rsidRDefault="001F10B4" w:rsidP="004800B7">
            <w:pPr>
              <w:pStyle w:val="Odsekzoznamu"/>
              <w:numPr>
                <w:ilvl w:val="0"/>
                <w:numId w:val="554"/>
              </w:numPr>
              <w:spacing w:after="0" w:line="240" w:lineRule="auto"/>
              <w:jc w:val="both"/>
              <w:rPr>
                <w:rFonts w:cstheme="minorHAnsi"/>
                <w:i/>
                <w:sz w:val="16"/>
                <w:szCs w:val="16"/>
                <w:lang w:eastAsia="sk-SK"/>
              </w:rPr>
            </w:pPr>
            <w:r w:rsidRPr="00292CB0">
              <w:rPr>
                <w:rFonts w:cstheme="minorHAnsi"/>
                <w:i/>
                <w:sz w:val="16"/>
                <w:szCs w:val="16"/>
                <w:lang w:eastAsia="sk-SK"/>
              </w:rPr>
              <w:t>je ako verejné priestranstvo definovaný alebo určený (lokalizovaný) vo všeobecne záväznom nariadení obce.</w:t>
            </w:r>
          </w:p>
          <w:p w14:paraId="45D6E918"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u w:val="single"/>
                <w:lang w:eastAsia="sk-SK"/>
              </w:rPr>
              <w:t>Obec je vo všeobecne záväzných nariadeniach oprávnená pojem "verejné priestranstvo" definovať, avšak táto definícia musí vychádzať zo zákonného základu.</w:t>
            </w:r>
          </w:p>
          <w:p w14:paraId="698DF1D9"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292CB0">
              <w:rPr>
                <w:rFonts w:cstheme="minorHAnsi"/>
                <w:i/>
                <w:sz w:val="16"/>
                <w:szCs w:val="16"/>
                <w:lang w:eastAsia="sk-SK"/>
              </w:rPr>
              <w:t xml:space="preserve">najala podľa osobitného zákona. </w:t>
            </w:r>
            <w:r w:rsidRPr="00292CB0">
              <w:rPr>
                <w:rFonts w:cstheme="minorHAnsi"/>
                <w:i/>
                <w:sz w:val="16"/>
                <w:szCs w:val="16"/>
                <w:lang w:eastAsia="sk-SK"/>
              </w:rPr>
              <w:t>Za verejné priestranstvo</w:t>
            </w:r>
            <w:r w:rsidR="0011495C" w:rsidRPr="00292CB0">
              <w:rPr>
                <w:rFonts w:cstheme="minorHAnsi"/>
                <w:i/>
                <w:sz w:val="16"/>
                <w:szCs w:val="16"/>
                <w:lang w:eastAsia="sk-SK"/>
              </w:rPr>
              <w:t xml:space="preserve"> je </w:t>
            </w:r>
            <w:r w:rsidRPr="00292CB0">
              <w:rPr>
                <w:rFonts w:cstheme="minorHAnsi"/>
                <w:i/>
                <w:sz w:val="16"/>
                <w:szCs w:val="16"/>
                <w:lang w:eastAsia="sk-SK"/>
              </w:rPr>
              <w:t xml:space="preserve"> </w:t>
            </w:r>
            <w:r w:rsidRPr="00292CB0">
              <w:rPr>
                <w:rFonts w:cstheme="minorHAnsi"/>
                <w:b/>
                <w:i/>
                <w:sz w:val="16"/>
                <w:szCs w:val="16"/>
                <w:lang w:eastAsia="sk-SK"/>
              </w:rPr>
              <w:t>možné považovať</w:t>
            </w:r>
            <w:r w:rsidRPr="00292CB0">
              <w:rPr>
                <w:rFonts w:cstheme="minorHAnsi"/>
                <w:i/>
                <w:sz w:val="16"/>
                <w:szCs w:val="16"/>
                <w:lang w:eastAsia="sk-SK"/>
              </w:rPr>
              <w:t xml:space="preserve"> aj </w:t>
            </w:r>
            <w:r w:rsidRPr="00292CB0">
              <w:rPr>
                <w:rFonts w:cstheme="minorHAnsi"/>
                <w:b/>
                <w:i/>
                <w:sz w:val="16"/>
                <w:szCs w:val="16"/>
                <w:u w:val="single"/>
                <w:lang w:eastAsia="sk-SK"/>
              </w:rPr>
              <w:t>cintorín</w:t>
            </w:r>
            <w:r w:rsidRPr="00292CB0">
              <w:rPr>
                <w:rFonts w:cstheme="minorHAnsi"/>
                <w:i/>
                <w:sz w:val="16"/>
                <w:szCs w:val="16"/>
                <w:lang w:eastAsia="sk-SK"/>
              </w:rPr>
              <w:t xml:space="preserve">, a aj to len v prípade, ak ho má obec </w:t>
            </w:r>
            <w:r w:rsidRPr="00292CB0">
              <w:rPr>
                <w:rFonts w:cstheme="minorHAnsi"/>
                <w:b/>
                <w:i/>
                <w:sz w:val="16"/>
                <w:szCs w:val="16"/>
                <w:u w:val="single"/>
                <w:lang w:eastAsia="sk-SK"/>
              </w:rPr>
              <w:t xml:space="preserve">definovaný </w:t>
            </w:r>
            <w:r w:rsidRPr="00292CB0">
              <w:rPr>
                <w:rFonts w:cstheme="minorHAnsi"/>
                <w:b/>
                <w:i/>
                <w:sz w:val="16"/>
                <w:szCs w:val="16"/>
                <w:u w:val="single"/>
                <w:lang w:eastAsia="sk-SK"/>
              </w:rPr>
              <w:lastRenderedPageBreak/>
              <w:t xml:space="preserve">alebo určený (lokalizovaný) vo všeobecne záväznom nariadení obce pred podaním </w:t>
            </w:r>
            <w:proofErr w:type="spellStart"/>
            <w:r w:rsidRPr="00292CB0">
              <w:rPr>
                <w:rFonts w:cstheme="minorHAnsi"/>
                <w:b/>
                <w:i/>
                <w:sz w:val="16"/>
                <w:szCs w:val="16"/>
                <w:u w:val="single"/>
                <w:lang w:eastAsia="sk-SK"/>
              </w:rPr>
              <w:t>ŽoNFP</w:t>
            </w:r>
            <w:proofErr w:type="spellEnd"/>
            <w:r w:rsidRPr="00292CB0">
              <w:rPr>
                <w:rFonts w:cstheme="minorHAnsi"/>
                <w:b/>
                <w:i/>
                <w:sz w:val="16"/>
                <w:szCs w:val="16"/>
                <w:u w:val="single"/>
                <w:lang w:eastAsia="sk-SK"/>
              </w:rPr>
              <w:t>, ako verejné priestranstvo.</w:t>
            </w:r>
            <w:r w:rsidR="0011495C" w:rsidRPr="00292CB0">
              <w:rPr>
                <w:rFonts w:cstheme="minorHAnsi"/>
                <w:i/>
                <w:sz w:val="16"/>
                <w:szCs w:val="16"/>
                <w:lang w:eastAsia="sk-SK"/>
              </w:rPr>
              <w:t xml:space="preserve"> Za verejné priestranstvo</w:t>
            </w:r>
            <w:r w:rsidRPr="00292CB0">
              <w:rPr>
                <w:rFonts w:cstheme="minorHAnsi"/>
                <w:i/>
                <w:sz w:val="16"/>
                <w:szCs w:val="16"/>
                <w:lang w:eastAsia="sk-SK"/>
              </w:rPr>
              <w:t xml:space="preserve"> </w:t>
            </w:r>
            <w:r w:rsidRPr="00292CB0">
              <w:rPr>
                <w:rFonts w:cstheme="minorHAnsi"/>
                <w:b/>
                <w:i/>
                <w:sz w:val="16"/>
                <w:szCs w:val="16"/>
                <w:u w:val="single"/>
                <w:lang w:eastAsia="sk-SK"/>
              </w:rPr>
              <w:t>nie je možné považovať</w:t>
            </w:r>
            <w:r w:rsidRPr="00292CB0">
              <w:rPr>
                <w:rFonts w:cstheme="minorHAnsi"/>
                <w:i/>
                <w:sz w:val="16"/>
                <w:szCs w:val="16"/>
                <w:lang w:eastAsia="sk-SK"/>
              </w:rPr>
              <w:t xml:space="preserve"> školu, školské zariadenia (škôlky, jasl</w:t>
            </w:r>
            <w:r w:rsidR="0011495C" w:rsidRPr="00292CB0">
              <w:rPr>
                <w:rFonts w:cstheme="minorHAnsi"/>
                <w:i/>
                <w:sz w:val="16"/>
                <w:szCs w:val="16"/>
                <w:lang w:eastAsia="sk-SK"/>
              </w:rPr>
              <w:t xml:space="preserve">e), areál školy (školský dvor). </w:t>
            </w:r>
          </w:p>
          <w:p w14:paraId="7CEAF322" w14:textId="19912DEA" w:rsidR="001F10B4" w:rsidRPr="00292CB0" w:rsidRDefault="001F10B4" w:rsidP="00393056">
            <w:pPr>
              <w:spacing w:after="0" w:line="240" w:lineRule="auto"/>
              <w:ind w:left="282"/>
              <w:jc w:val="both"/>
              <w:rPr>
                <w:rFonts w:cstheme="minorHAnsi"/>
                <w:i/>
                <w:sz w:val="16"/>
                <w:szCs w:val="16"/>
                <w:lang w:eastAsia="sk-SK"/>
              </w:rPr>
            </w:pPr>
            <w:r w:rsidRPr="00292CB0">
              <w:rPr>
                <w:rFonts w:cstheme="minorHAnsi"/>
                <w:i/>
                <w:sz w:val="16"/>
                <w:szCs w:val="16"/>
                <w:lang w:eastAsia="sk-SK"/>
              </w:rPr>
              <w:t>Oprávneným výdavkom v rámci aktivity 3 je aj mobiliár/drobný architektonický prvok napr.</w:t>
            </w:r>
            <w:r w:rsidR="00393056" w:rsidRPr="00292CB0">
              <w:rPr>
                <w:rFonts w:cstheme="minorHAnsi"/>
                <w:i/>
                <w:sz w:val="16"/>
                <w:szCs w:val="16"/>
                <w:lang w:eastAsia="sk-SK"/>
              </w:rPr>
              <w:t xml:space="preserve"> </w:t>
            </w:r>
            <w:r w:rsidRPr="00292CB0">
              <w:rPr>
                <w:rStyle w:val="Vrazn"/>
                <w:rFonts w:cstheme="minorHAnsi"/>
                <w:b w:val="0"/>
                <w:i/>
                <w:sz w:val="16"/>
                <w:szCs w:val="16"/>
              </w:rPr>
              <w:t xml:space="preserve">lavička, odpadkový kôš,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kontajner na zeleň/kvetináč,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informačné plochy/tabule/vitríny (napr. názvu námestia/parku, umiestnenie mapy obce/okolia/kultúrnych pamiatok a pod.),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292CB0">
              <w:rPr>
                <w:rStyle w:val="Vrazn"/>
                <w:rFonts w:cstheme="minorHAnsi"/>
                <w:b w:val="0"/>
                <w:i/>
                <w:sz w:val="16"/>
                <w:szCs w:val="16"/>
              </w:rPr>
              <w:t xml:space="preserve"> </w:t>
            </w:r>
            <w:r w:rsidRPr="00292CB0">
              <w:rPr>
                <w:rStyle w:val="Vrazn"/>
                <w:rFonts w:cstheme="minorHAnsi"/>
                <w:b w:val="0"/>
                <w:i/>
                <w:sz w:val="16"/>
                <w:szCs w:val="16"/>
              </w:rPr>
              <w:t>fontánka na pitnú vodu/výpustný stojan na pitnú vodu</w:t>
            </w:r>
          </w:p>
          <w:p w14:paraId="2804AA1A" w14:textId="77777777" w:rsidR="0011495C" w:rsidRPr="00292CB0" w:rsidRDefault="001F10B4" w:rsidP="004800B7">
            <w:pPr>
              <w:pStyle w:val="Odsekzoznamu"/>
              <w:numPr>
                <w:ilvl w:val="0"/>
                <w:numId w:val="554"/>
              </w:numPr>
              <w:tabs>
                <w:tab w:val="left" w:pos="993"/>
              </w:tabs>
              <w:autoSpaceDE w:val="0"/>
              <w:autoSpaceDN w:val="0"/>
              <w:adjustRightInd w:val="0"/>
              <w:spacing w:after="0" w:line="240" w:lineRule="auto"/>
              <w:jc w:val="both"/>
              <w:rPr>
                <w:rFonts w:cstheme="minorHAnsi"/>
                <w:i/>
                <w:sz w:val="16"/>
                <w:szCs w:val="16"/>
              </w:rPr>
            </w:pPr>
            <w:r w:rsidRPr="00292CB0">
              <w:rPr>
                <w:rFonts w:cstheme="minorHAnsi"/>
                <w:i/>
                <w:sz w:val="16"/>
                <w:szCs w:val="16"/>
              </w:rPr>
              <w:t xml:space="preserve">výstavba, rekonštrukcia a údržba odvodňovacích kanálov, prehlbovanie existujúcich obecných studní  </w:t>
            </w:r>
          </w:p>
          <w:p w14:paraId="5597E933" w14:textId="77777777" w:rsidR="0011495C" w:rsidRPr="00292CB0" w:rsidRDefault="001F10B4" w:rsidP="0011495C">
            <w:pPr>
              <w:pStyle w:val="Odsekzoznamu"/>
              <w:tabs>
                <w:tab w:val="left" w:pos="993"/>
              </w:tabs>
              <w:autoSpaceDE w:val="0"/>
              <w:autoSpaceDN w:val="0"/>
              <w:adjustRightInd w:val="0"/>
              <w:spacing w:after="0" w:line="240" w:lineRule="auto"/>
              <w:ind w:left="282"/>
              <w:jc w:val="both"/>
              <w:rPr>
                <w:rStyle w:val="Vrazn"/>
              </w:rPr>
            </w:pPr>
            <w:r w:rsidRPr="00292CB0">
              <w:rPr>
                <w:rFonts w:cstheme="minorHAnsi"/>
                <w:b/>
                <w:i/>
                <w:sz w:val="16"/>
                <w:szCs w:val="16"/>
                <w:u w:val="single"/>
              </w:rPr>
              <w:t>Oprávnené investície sú drenáže a odvodňovacie kanály. otvorené odtokové kanály, odvodňovacie priekopy, obecné studne.</w:t>
            </w:r>
            <w:r w:rsidR="0011495C" w:rsidRPr="00292CB0">
              <w:rPr>
                <w:rFonts w:cstheme="minorHAnsi"/>
                <w:b/>
                <w:i/>
                <w:sz w:val="16"/>
                <w:szCs w:val="16"/>
                <w:u w:val="single"/>
              </w:rPr>
              <w:t xml:space="preserve"> </w:t>
            </w:r>
            <w:r w:rsidR="0011495C" w:rsidRPr="00292CB0">
              <w:rPr>
                <w:rStyle w:val="Vrazn"/>
              </w:rPr>
              <w:t xml:space="preserve"> </w:t>
            </w:r>
          </w:p>
          <w:p w14:paraId="478558FB" w14:textId="2C5DFFD5" w:rsidR="001F10B4" w:rsidRDefault="0011495C" w:rsidP="00393056">
            <w:pPr>
              <w:pStyle w:val="Odsekzoznamu"/>
              <w:tabs>
                <w:tab w:val="left" w:pos="993"/>
              </w:tabs>
              <w:autoSpaceDE w:val="0"/>
              <w:autoSpaceDN w:val="0"/>
              <w:adjustRightInd w:val="0"/>
              <w:spacing w:after="0" w:line="240" w:lineRule="auto"/>
              <w:ind w:left="282"/>
              <w:jc w:val="both"/>
              <w:rPr>
                <w:rFonts w:cstheme="minorHAnsi"/>
                <w:i/>
                <w:sz w:val="16"/>
                <w:szCs w:val="16"/>
              </w:rPr>
            </w:pPr>
            <w:r w:rsidRPr="00292CB0">
              <w:rPr>
                <w:rStyle w:val="Vrazn"/>
                <w:rFonts w:cstheme="minorHAnsi"/>
                <w:i/>
                <w:sz w:val="16"/>
                <w:szCs w:val="16"/>
              </w:rPr>
              <w:t>J</w:t>
            </w:r>
            <w:r w:rsidR="001F10B4" w:rsidRPr="00292CB0">
              <w:rPr>
                <w:rStyle w:val="Vrazn"/>
                <w:rFonts w:cstheme="minorHAnsi"/>
                <w:i/>
                <w:sz w:val="16"/>
                <w:szCs w:val="16"/>
              </w:rPr>
              <w:t>e možné realizovať</w:t>
            </w:r>
            <w:r w:rsidRPr="00292CB0">
              <w:rPr>
                <w:rStyle w:val="Vrazn"/>
                <w:rFonts w:cstheme="minorHAnsi"/>
                <w:i/>
                <w:sz w:val="16"/>
                <w:szCs w:val="16"/>
              </w:rPr>
              <w:t xml:space="preserve"> aj </w:t>
            </w:r>
            <w:r w:rsidR="001F10B4" w:rsidRPr="00292CB0">
              <w:rPr>
                <w:rStyle w:val="Vrazn"/>
                <w:rFonts w:cstheme="minorHAnsi"/>
                <w:i/>
                <w:sz w:val="16"/>
                <w:szCs w:val="16"/>
              </w:rPr>
              <w:t xml:space="preserve"> investície do:</w:t>
            </w:r>
            <w:r w:rsidR="00393056" w:rsidRPr="00292CB0">
              <w:rPr>
                <w:rStyle w:val="Vrazn"/>
                <w:rFonts w:cstheme="minorHAnsi"/>
                <w:i/>
                <w:sz w:val="16"/>
                <w:szCs w:val="16"/>
              </w:rPr>
              <w:t xml:space="preserve"> </w:t>
            </w:r>
            <w:r w:rsidR="001F10B4" w:rsidRPr="00292CB0">
              <w:rPr>
                <w:rFonts w:cstheme="minorHAnsi"/>
                <w:i/>
                <w:sz w:val="16"/>
                <w:szCs w:val="16"/>
              </w:rPr>
              <w:t>historických vodohospodárskych diel (</w:t>
            </w:r>
            <w:proofErr w:type="spellStart"/>
            <w:r w:rsidR="001F10B4" w:rsidRPr="00292CB0">
              <w:rPr>
                <w:rFonts w:cstheme="minorHAnsi"/>
                <w:i/>
                <w:sz w:val="16"/>
                <w:szCs w:val="16"/>
              </w:rPr>
              <w:t>tajchy</w:t>
            </w:r>
            <w:proofErr w:type="spellEnd"/>
            <w:r w:rsidR="001F10B4" w:rsidRPr="00292CB0">
              <w:rPr>
                <w:rFonts w:cstheme="minorHAnsi"/>
                <w:i/>
                <w:sz w:val="16"/>
                <w:szCs w:val="16"/>
              </w:rPr>
              <w:t xml:space="preserve">, jarky, </w:t>
            </w:r>
            <w:proofErr w:type="spellStart"/>
            <w:r w:rsidR="001F10B4" w:rsidRPr="00292CB0">
              <w:rPr>
                <w:rFonts w:cstheme="minorHAnsi"/>
                <w:i/>
                <w:sz w:val="16"/>
                <w:szCs w:val="16"/>
              </w:rPr>
              <w:t>nápustné</w:t>
            </w:r>
            <w:proofErr w:type="spellEnd"/>
            <w:r w:rsidR="001F10B4" w:rsidRPr="00292CB0">
              <w:rPr>
                <w:rFonts w:cstheme="minorHAnsi"/>
                <w:i/>
                <w:sz w:val="16"/>
                <w:szCs w:val="16"/>
              </w:rPr>
              <w:t xml:space="preserve"> alebo výpustné objekty a pod.), historických vodovodov, priehrad, diaľkových rozvodov vody, do miestnych potrubných rozvodov vody, </w:t>
            </w:r>
            <w:r w:rsidR="00393056" w:rsidRPr="00292CB0">
              <w:rPr>
                <w:rFonts w:cstheme="minorHAnsi"/>
                <w:i/>
                <w:sz w:val="16"/>
                <w:szCs w:val="16"/>
              </w:rPr>
              <w:t xml:space="preserve"> </w:t>
            </w:r>
            <w:r w:rsidR="001F10B4" w:rsidRPr="00292CB0">
              <w:rPr>
                <w:rFonts w:cstheme="minorHAnsi"/>
                <w:i/>
                <w:sz w:val="16"/>
                <w:szCs w:val="16"/>
              </w:rPr>
              <w:t>plavebných kanálov</w:t>
            </w:r>
          </w:p>
          <w:p w14:paraId="2BFC852C" w14:textId="77777777" w:rsidR="00ED353F" w:rsidRPr="001C5CAA" w:rsidRDefault="00ED353F" w:rsidP="001C5CAA">
            <w:pPr>
              <w:tabs>
                <w:tab w:val="left" w:pos="993"/>
              </w:tabs>
              <w:autoSpaceDE w:val="0"/>
              <w:autoSpaceDN w:val="0"/>
              <w:adjustRightInd w:val="0"/>
              <w:spacing w:after="0" w:line="240" w:lineRule="auto"/>
              <w:jc w:val="both"/>
              <w:rPr>
                <w:rFonts w:cstheme="minorHAnsi"/>
                <w:i/>
                <w:color w:val="FF0000"/>
                <w:sz w:val="16"/>
                <w:szCs w:val="16"/>
              </w:rPr>
            </w:pPr>
          </w:p>
          <w:p w14:paraId="61B37624" w14:textId="77777777" w:rsidR="001F10B4" w:rsidRPr="00292CB0" w:rsidRDefault="001F10B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DD11BC"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w:t>
            </w:r>
            <w:proofErr w:type="spellStart"/>
            <w:r w:rsidRPr="001A1767">
              <w:rPr>
                <w:rFonts w:cstheme="minorHAnsi"/>
                <w:sz w:val="16"/>
                <w:szCs w:val="16"/>
              </w:rPr>
              <w:t>ŽoNFP</w:t>
            </w:r>
            <w:proofErr w:type="spellEnd"/>
            <w:r w:rsidRPr="001A1767">
              <w:rPr>
                <w:rFonts w:cstheme="minorHAnsi"/>
                <w:sz w:val="16"/>
                <w:szCs w:val="16"/>
              </w:rPr>
              <w:t xml:space="preserve"> – (tabuľka č. 11 - Rozpočet projektu) </w:t>
            </w:r>
          </w:p>
          <w:p w14:paraId="6D580C52"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w:t>
            </w:r>
            <w:proofErr w:type="spellStart"/>
            <w:r w:rsidRPr="001A1767">
              <w:rPr>
                <w:rFonts w:cstheme="minorHAnsi"/>
                <w:sz w:val="16"/>
                <w:szCs w:val="16"/>
              </w:rPr>
              <w:t>ŽoNFP</w:t>
            </w:r>
            <w:proofErr w:type="spellEnd"/>
            <w:r w:rsidRPr="001A1767">
              <w:rPr>
                <w:rFonts w:cstheme="minorHAnsi"/>
                <w:sz w:val="16"/>
                <w:szCs w:val="16"/>
              </w:rPr>
              <w:t xml:space="preserve"> – (tabuľka č. 7 - Popis projektu) </w:t>
            </w:r>
          </w:p>
          <w:p w14:paraId="5DD61876" w14:textId="77777777" w:rsidR="001A1767" w:rsidRDefault="000C4981"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Popis v projekte realizácie (Príloha 2B k príručke pre prijímateľa LEADER)</w:t>
            </w:r>
          </w:p>
          <w:p w14:paraId="599642F4"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w:t>
            </w:r>
            <w:proofErr w:type="spellStart"/>
            <w:r w:rsidRPr="001A1767">
              <w:rPr>
                <w:rFonts w:cstheme="minorHAnsi"/>
                <w:sz w:val="16"/>
                <w:szCs w:val="16"/>
              </w:rPr>
              <w:t>ŽoNFP</w:t>
            </w:r>
            <w:proofErr w:type="spellEnd"/>
            <w:r w:rsidRPr="001A1767">
              <w:rPr>
                <w:rFonts w:cstheme="minorHAnsi"/>
                <w:sz w:val="16"/>
                <w:szCs w:val="16"/>
              </w:rPr>
              <w:t xml:space="preserve"> (tabuľka č. 6A Poznámka k miestu realizácie</w:t>
            </w:r>
            <w:r w:rsidRPr="001A1767" w:rsidDel="008275C4">
              <w:rPr>
                <w:rFonts w:cstheme="minorHAnsi"/>
                <w:sz w:val="16"/>
                <w:szCs w:val="16"/>
              </w:rPr>
              <w:t xml:space="preserve"> </w:t>
            </w:r>
            <w:r w:rsidRPr="001A1767">
              <w:rPr>
                <w:rFonts w:cstheme="minorHAnsi"/>
                <w:sz w:val="16"/>
                <w:szCs w:val="16"/>
              </w:rPr>
              <w:t>– číslo parcely)</w:t>
            </w:r>
          </w:p>
          <w:p w14:paraId="6D825714" w14:textId="77777777" w:rsidR="001A1767" w:rsidRDefault="00F77CCD"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Projektová dokumentácia s rozpočtom, originál alebo úradne overená fotokópia overená stavebným úradom, </w:t>
            </w:r>
            <w:proofErr w:type="spellStart"/>
            <w:r w:rsidRPr="001A1767">
              <w:rPr>
                <w:rFonts w:cstheme="minorHAnsi"/>
                <w:b/>
                <w:sz w:val="16"/>
                <w:szCs w:val="16"/>
              </w:rPr>
              <w:t>sken</w:t>
            </w:r>
            <w:proofErr w:type="spellEnd"/>
            <w:r w:rsidR="00B03FFA" w:rsidRPr="001A1767">
              <w:rPr>
                <w:rFonts w:cstheme="minorHAnsi"/>
                <w:b/>
                <w:sz w:val="16"/>
                <w:szCs w:val="16"/>
              </w:rPr>
              <w:t xml:space="preserve"> listinného</w:t>
            </w:r>
            <w:r w:rsidRPr="001A1767">
              <w:rPr>
                <w:rFonts w:cstheme="minorHAnsi"/>
                <w:b/>
                <w:sz w:val="16"/>
                <w:szCs w:val="16"/>
              </w:rPr>
              <w:t xml:space="preserve"> originálu vo formáte .</w:t>
            </w:r>
            <w:proofErr w:type="spellStart"/>
            <w:r w:rsidRPr="001A1767">
              <w:rPr>
                <w:rFonts w:cstheme="minorHAnsi"/>
                <w:b/>
                <w:sz w:val="16"/>
                <w:szCs w:val="16"/>
              </w:rPr>
              <w:t>pdf</w:t>
            </w:r>
            <w:proofErr w:type="spellEnd"/>
            <w:r w:rsidRPr="001A1767">
              <w:rPr>
                <w:rFonts w:cstheme="minorHAnsi"/>
                <w:b/>
                <w:sz w:val="16"/>
                <w:szCs w:val="16"/>
              </w:rPr>
              <w:t xml:space="preserve"> prostredníctvom ITMS2014+</w:t>
            </w:r>
            <w:r w:rsidRPr="001A1767">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0EEE05D" w14:textId="77777777" w:rsidR="001A1767" w:rsidRPr="001C5CAA" w:rsidRDefault="001A1767" w:rsidP="001C5CAA">
            <w:pPr>
              <w:spacing w:after="0" w:line="240" w:lineRule="auto"/>
              <w:rPr>
                <w:rFonts w:cstheme="minorHAnsi"/>
                <w:sz w:val="16"/>
                <w:szCs w:val="16"/>
              </w:rPr>
            </w:pPr>
          </w:p>
          <w:p w14:paraId="6D4C0251" w14:textId="4AB23DC4" w:rsidR="001F10B4"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030D51" w14:textId="64B61BCF" w:rsidR="001F10B4" w:rsidRPr="001A1767" w:rsidRDefault="00FA5831" w:rsidP="001A1767">
            <w:pPr>
              <w:pStyle w:val="Odsekzoznamu"/>
              <w:numPr>
                <w:ilvl w:val="0"/>
                <w:numId w:val="556"/>
              </w:numPr>
              <w:spacing w:after="0" w:line="240" w:lineRule="auto"/>
              <w:ind w:left="140" w:hanging="140"/>
              <w:jc w:val="both"/>
              <w:rPr>
                <w:rFonts w:cstheme="minorHAnsi"/>
                <w:sz w:val="16"/>
                <w:szCs w:val="16"/>
              </w:rPr>
            </w:pPr>
            <w:r w:rsidRPr="001A1767">
              <w:rPr>
                <w:rFonts w:cstheme="minorHAnsi"/>
                <w:sz w:val="16"/>
                <w:szCs w:val="16"/>
              </w:rPr>
              <w:t xml:space="preserve">v </w:t>
            </w:r>
            <w:r w:rsidR="001F10B4" w:rsidRPr="001A1767">
              <w:rPr>
                <w:rFonts w:cstheme="minorHAnsi"/>
                <w:sz w:val="16"/>
                <w:szCs w:val="16"/>
              </w:rPr>
              <w:t>zmysl</w:t>
            </w:r>
            <w:r w:rsidRPr="001A1767">
              <w:rPr>
                <w:rFonts w:cstheme="minorHAnsi"/>
                <w:sz w:val="16"/>
                <w:szCs w:val="16"/>
              </w:rPr>
              <w:t>e dokumentácie uvedenej v časti</w:t>
            </w:r>
            <w:r w:rsidR="001F10B4" w:rsidRPr="001A1767">
              <w:rPr>
                <w:rFonts w:cstheme="minorHAnsi"/>
                <w:sz w:val="16"/>
                <w:szCs w:val="16"/>
              </w:rPr>
              <w:t xml:space="preserve"> „Forma a spôsob preukázania splnenia PPP“</w:t>
            </w:r>
          </w:p>
        </w:tc>
      </w:tr>
      <w:tr w:rsidR="00292CB0" w:rsidRPr="00292CB0" w14:paraId="3F1D1B72" w14:textId="77777777" w:rsidTr="00962159">
        <w:trPr>
          <w:trHeight w:val="284"/>
        </w:trPr>
        <w:tc>
          <w:tcPr>
            <w:tcW w:w="176" w:type="pct"/>
            <w:shd w:val="clear" w:color="auto" w:fill="FFFFFF" w:themeFill="background1"/>
            <w:vAlign w:val="center"/>
          </w:tcPr>
          <w:p w14:paraId="48F0C94C" w14:textId="3953792F"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2.2.</w:t>
            </w:r>
          </w:p>
        </w:tc>
        <w:tc>
          <w:tcPr>
            <w:tcW w:w="4824" w:type="pct"/>
            <w:gridSpan w:val="3"/>
            <w:shd w:val="clear" w:color="auto" w:fill="FFFFFF" w:themeFill="background1"/>
            <w:vAlign w:val="center"/>
          </w:tcPr>
          <w:p w14:paraId="0CF522F9"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6B8E110" w14:textId="34454422" w:rsidR="001F10B4" w:rsidRPr="00292CB0" w:rsidRDefault="001F10B4"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A5831" w:rsidRPr="00292CB0">
              <w:rPr>
                <w:rFonts w:cstheme="minorHAnsi"/>
                <w:bCs/>
                <w:sz w:val="16"/>
                <w:szCs w:val="16"/>
              </w:rPr>
              <w:t xml:space="preserve"> na predkladanie </w:t>
            </w:r>
            <w:proofErr w:type="spellStart"/>
            <w:r w:rsidR="00FA5831" w:rsidRPr="00292CB0">
              <w:rPr>
                <w:rFonts w:cstheme="minorHAnsi"/>
                <w:bCs/>
                <w:sz w:val="16"/>
                <w:szCs w:val="16"/>
              </w:rPr>
              <w:t>ŽoNFP</w:t>
            </w:r>
            <w:proofErr w:type="spellEnd"/>
            <w:r w:rsidRPr="00292CB0">
              <w:rPr>
                <w:rFonts w:cstheme="minorHAnsi"/>
                <w:bCs/>
                <w:sz w:val="16"/>
                <w:szCs w:val="16"/>
              </w:rPr>
              <w:t xml:space="preserve"> </w:t>
            </w:r>
            <w:r w:rsidR="00FA5831" w:rsidRPr="00292CB0">
              <w:rPr>
                <w:rFonts w:cstheme="minorHAnsi"/>
                <w:bCs/>
                <w:sz w:val="16"/>
                <w:szCs w:val="16"/>
              </w:rPr>
              <w:t>ako oprávnené výdavky MAS.</w:t>
            </w:r>
            <w:r w:rsidRPr="00292CB0">
              <w:rPr>
                <w:rFonts w:cstheme="minorHAnsi"/>
                <w:bCs/>
                <w:sz w:val="16"/>
                <w:szCs w:val="16"/>
              </w:rPr>
              <w:t xml:space="preserve"> Žiadateľ musí zároveň spĺňať</w:t>
            </w:r>
            <w:r w:rsidR="00FA5831"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CD7B38" w:rsidRPr="00292CB0">
              <w:rPr>
                <w:rFonts w:cstheme="minorHAnsi"/>
                <w:sz w:val="16"/>
                <w:szCs w:val="16"/>
              </w:rPr>
              <w:t>7</w:t>
            </w:r>
            <w:r w:rsidRPr="00292CB0">
              <w:rPr>
                <w:rFonts w:cstheme="minorHAnsi"/>
                <w:bCs/>
                <w:sz w:val="16"/>
                <w:szCs w:val="16"/>
              </w:rPr>
              <w:t>.2 Podpora na investície do vytvárania, zlepšovania alebo rozširovania všetkých druhov infraštruktúr malých rozmerov vrátane investícií do energie z obnoviteľných zdrojov a úspor energie</w:t>
            </w:r>
            <w:r w:rsidRPr="00292CB0">
              <w:rPr>
                <w:rFonts w:cstheme="minorHAnsi"/>
                <w:sz w:val="16"/>
                <w:szCs w:val="16"/>
              </w:rPr>
              <w:t xml:space="preserve"> </w:t>
            </w:r>
            <w:r w:rsidR="00FA5831" w:rsidRPr="00292CB0">
              <w:rPr>
                <w:rFonts w:cstheme="minorHAnsi"/>
                <w:sz w:val="16"/>
                <w:szCs w:val="16"/>
              </w:rPr>
              <w:t>uvedené v Prílohe 6B k  Príručke</w:t>
            </w:r>
            <w:r w:rsidR="00F212FB"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FA5831" w:rsidRPr="00292CB0">
              <w:rPr>
                <w:rFonts w:cstheme="minorHAnsi"/>
                <w:sz w:val="16"/>
                <w:szCs w:val="16"/>
              </w:rPr>
              <w:t xml:space="preserve">oj v rámci iniciatívy LEADER a </w:t>
            </w:r>
            <w:r w:rsidRPr="00292CB0">
              <w:rPr>
                <w:rFonts w:cstheme="minorHAnsi"/>
                <w:sz w:val="16"/>
                <w:szCs w:val="16"/>
              </w:rPr>
              <w:t xml:space="preserve">podmienky v kapitole 7., ods. 3 až ods. 5 vyššie uvedenej príručky. </w:t>
            </w:r>
          </w:p>
          <w:p w14:paraId="334B6B32" w14:textId="30848396" w:rsidR="001F10B4" w:rsidRPr="00292CB0" w:rsidRDefault="001F10B4"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6F5C349A"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eastAsiaTheme="majorEastAsia" w:cstheme="minorHAnsi"/>
                <w:i/>
                <w:iCs/>
                <w:sz w:val="16"/>
                <w:szCs w:val="16"/>
                <w:lang w:eastAsia="sk-SK"/>
              </w:rPr>
              <w:t xml:space="preserve">Výdavky na hmotné a nehmotné investície,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 vrátane výdavkov na začlenenie prvkov zelenej infraštruktúry – náklady na následné "ozelenenie" objektov a ich začlenenie do zelenej infraštruktúry obce.</w:t>
            </w:r>
          </w:p>
          <w:p w14:paraId="3F5AF72D"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cstheme="minorHAnsi"/>
                <w:i/>
                <w:sz w:val="16"/>
                <w:szCs w:val="16"/>
              </w:rPr>
              <w:t>Všeobecné náklady súvisiace s bodom 1 (v prípade investičných opatrení):</w:t>
            </w:r>
          </w:p>
          <w:p w14:paraId="1FC93D4F"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výstavba, obstaranie (vrátane leasingu) alebo zlepšenie nehnuteľného majetku</w:t>
            </w:r>
          </w:p>
          <w:p w14:paraId="0641CFE0"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25D0857D"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4C643FD" w14:textId="2BDB64AF" w:rsidR="001F10B4" w:rsidRPr="00292CB0" w:rsidRDefault="001F10B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7E9AFBD" w14:textId="77777777" w:rsidR="00C23DFD" w:rsidRPr="00292CB0" w:rsidRDefault="001F10B4"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320D0B0" w14:textId="5CD4214C" w:rsidR="00FA5831" w:rsidRPr="00292CB0" w:rsidRDefault="00FA5831"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34A83D1" w14:textId="72EBC28A" w:rsidR="00131A87" w:rsidRPr="00292CB0" w:rsidRDefault="00131A87"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314F6FCF" w14:textId="0ED2A2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B8B4306" w14:textId="694B5ED7" w:rsidR="00131A87" w:rsidRPr="00292CB0" w:rsidRDefault="00DC5DD5"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292CB0">
              <w:rPr>
                <w:rFonts w:asciiTheme="minorHAnsi" w:hAnsiTheme="minorHAnsi" w:cstheme="minorHAnsi"/>
                <w:b/>
                <w:color w:val="auto"/>
                <w:sz w:val="16"/>
                <w:szCs w:val="16"/>
              </w:rPr>
              <w:t xml:space="preserve"> </w:t>
            </w:r>
            <w:proofErr w:type="spellStart"/>
            <w:r w:rsidR="00CD7B38"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00906ED2" w:rsidRPr="00292CB0">
              <w:rPr>
                <w:rFonts w:asciiTheme="minorHAnsi" w:hAnsiTheme="minorHAnsi" w:cstheme="minorHAnsi"/>
                <w:b/>
                <w:color w:val="auto"/>
                <w:sz w:val="16"/>
                <w:szCs w:val="16"/>
              </w:rPr>
              <w:t>aplikácia</w:t>
            </w:r>
            <w:r w:rsidRPr="00292CB0">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C729A24" w14:textId="1F571557"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7390258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77BA1C82" w14:textId="79EE74E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357AFCB2" w14:textId="2C0E3567" w:rsidR="00FA5831"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281E3F" w14:textId="4A3CF97A" w:rsidR="00FA5831" w:rsidRPr="00292CB0" w:rsidRDefault="00FA5831" w:rsidP="004800B7">
            <w:pPr>
              <w:pStyle w:val="Odsekzoznamu"/>
              <w:numPr>
                <w:ilvl w:val="0"/>
                <w:numId w:val="306"/>
              </w:numPr>
              <w:spacing w:after="0" w:line="240" w:lineRule="auto"/>
              <w:ind w:left="281" w:hanging="281"/>
              <w:jc w:val="both"/>
              <w:rPr>
                <w:rFonts w:cstheme="minorHAnsi"/>
                <w:sz w:val="16"/>
                <w:szCs w:val="16"/>
              </w:rPr>
            </w:pPr>
            <w:r w:rsidRPr="00292CB0">
              <w:rPr>
                <w:rFonts w:cstheme="minorHAnsi"/>
                <w:sz w:val="16"/>
                <w:szCs w:val="16"/>
              </w:rPr>
              <w:lastRenderedPageBreak/>
              <w:t>v zmysle dokumentácie uvedenej v časti „Forma a spôsob preukázania splnenia PPP“</w:t>
            </w:r>
          </w:p>
        </w:tc>
      </w:tr>
      <w:tr w:rsidR="00292CB0" w:rsidRPr="00292CB0"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292CB0" w:rsidRDefault="00542044" w:rsidP="002C09AB">
            <w:pPr>
              <w:spacing w:after="0" w:line="240" w:lineRule="auto"/>
              <w:rPr>
                <w:rFonts w:cstheme="minorHAnsi"/>
                <w:b/>
                <w:caps/>
              </w:rPr>
            </w:pPr>
            <w:r w:rsidRPr="00292CB0">
              <w:rPr>
                <w:rFonts w:cstheme="minorHAnsi"/>
                <w:b/>
                <w:sz w:val="22"/>
                <w:szCs w:val="22"/>
              </w:rPr>
              <w:t>3</w:t>
            </w:r>
            <w:r w:rsidR="00F212FB" w:rsidRPr="00292CB0">
              <w:rPr>
                <w:rFonts w:cstheme="minorHAnsi"/>
                <w:b/>
                <w:sz w:val="22"/>
                <w:szCs w:val="22"/>
              </w:rPr>
              <w:t xml:space="preserve">. OPRÁVNENOSŤ </w:t>
            </w:r>
            <w:r w:rsidR="000178F5" w:rsidRPr="00292CB0">
              <w:rPr>
                <w:rFonts w:cstheme="minorHAnsi"/>
                <w:b/>
                <w:caps/>
              </w:rPr>
              <w:t xml:space="preserve"> spôsobu</w:t>
            </w:r>
            <w:r w:rsidR="00C0534D" w:rsidRPr="00292CB0">
              <w:rPr>
                <w:rFonts w:cstheme="minorHAnsi"/>
                <w:b/>
                <w:sz w:val="22"/>
                <w:szCs w:val="22"/>
              </w:rPr>
              <w:t xml:space="preserve"> FINANCOVANIA</w:t>
            </w:r>
          </w:p>
        </w:tc>
      </w:tr>
      <w:tr w:rsidR="00292CB0" w:rsidRPr="00292CB0" w14:paraId="32D70ED9" w14:textId="77777777" w:rsidTr="00962159">
        <w:trPr>
          <w:trHeight w:val="284"/>
        </w:trPr>
        <w:tc>
          <w:tcPr>
            <w:tcW w:w="176" w:type="pct"/>
            <w:shd w:val="clear" w:color="auto" w:fill="FFF2CC" w:themeFill="accent4" w:themeFillTint="33"/>
            <w:vAlign w:val="center"/>
          </w:tcPr>
          <w:p w14:paraId="5DDB5EEF" w14:textId="70D66226" w:rsidR="00C23DFD" w:rsidRPr="00292CB0" w:rsidRDefault="00C23DFD"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D82828D" w14:textId="3C94D3A1" w:rsidR="00C23DFD"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292CB0" w:rsidRDefault="00C23DFD" w:rsidP="002C09AB">
            <w:pPr>
              <w:spacing w:after="0" w:line="240" w:lineRule="auto"/>
              <w:jc w:val="center"/>
              <w:rPr>
                <w:rFonts w:cstheme="minorHAnsi"/>
                <w:b/>
                <w:sz w:val="16"/>
                <w:szCs w:val="16"/>
              </w:rPr>
            </w:pPr>
            <w:r w:rsidRPr="00292CB0">
              <w:rPr>
                <w:rFonts w:cstheme="minorHAnsi"/>
                <w:b/>
                <w:sz w:val="16"/>
                <w:szCs w:val="16"/>
              </w:rPr>
              <w:t>3.1.</w:t>
            </w:r>
          </w:p>
        </w:tc>
        <w:tc>
          <w:tcPr>
            <w:tcW w:w="712" w:type="pct"/>
            <w:gridSpan w:val="2"/>
            <w:vMerge w:val="restart"/>
            <w:shd w:val="clear" w:color="auto" w:fill="FFFFFF" w:themeFill="background1"/>
            <w:vAlign w:val="center"/>
          </w:tcPr>
          <w:p w14:paraId="0CBEC971" w14:textId="77777777" w:rsidR="00C23DFD" w:rsidRPr="00292CB0" w:rsidRDefault="00C23DFD"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12" w:type="pct"/>
            <w:shd w:val="clear" w:color="auto" w:fill="FFFFFF" w:themeFill="background1"/>
            <w:vAlign w:val="center"/>
          </w:tcPr>
          <w:p w14:paraId="1635D195" w14:textId="77777777" w:rsidR="00C23DFD" w:rsidRPr="00292CB0" w:rsidRDefault="00C23DFD" w:rsidP="009B2C19">
            <w:pPr>
              <w:spacing w:after="0" w:line="240" w:lineRule="auto"/>
              <w:rPr>
                <w:rFonts w:cstheme="minorHAnsi"/>
                <w:b/>
                <w:sz w:val="18"/>
                <w:szCs w:val="18"/>
              </w:rPr>
            </w:pPr>
            <w:r w:rsidRPr="00292CB0">
              <w:rPr>
                <w:rFonts w:cstheme="minorHAnsi"/>
                <w:b/>
                <w:sz w:val="18"/>
                <w:szCs w:val="18"/>
              </w:rPr>
              <w:t>3.1.1 Spôsob financovania</w:t>
            </w:r>
          </w:p>
          <w:p w14:paraId="29B60FE1" w14:textId="77777777" w:rsidR="00C23DFD" w:rsidRPr="00292CB0" w:rsidRDefault="00C23DFD"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488C00E8" w14:textId="77777777" w:rsidR="00C23DFD" w:rsidRPr="00292CB0" w:rsidRDefault="00C23DFD"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749E79F2" w14:textId="09DD7DF9" w:rsidR="00DC5DD5" w:rsidRPr="00292CB0" w:rsidRDefault="00F212FB"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C23DFD" w:rsidRPr="00292CB0">
              <w:rPr>
                <w:rFonts w:cstheme="minorHAnsi"/>
                <w:bCs/>
                <w:sz w:val="16"/>
                <w:szCs w:val="16"/>
                <w:lang w:eastAsia="sk-SK"/>
              </w:rPr>
              <w:t xml:space="preserve"> do výšky max. 50% oprávnených výdavkov</w:t>
            </w:r>
          </w:p>
          <w:p w14:paraId="7B532683" w14:textId="77777777" w:rsidR="00FA5831" w:rsidRPr="00292CB0" w:rsidRDefault="00C23DFD" w:rsidP="009B2C19">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A5831" w:rsidRPr="00292CB0">
              <w:rPr>
                <w:rFonts w:asciiTheme="minorHAnsi" w:hAnsiTheme="minorHAnsi" w:cstheme="minorHAnsi"/>
                <w:b/>
                <w:bCs/>
                <w:i/>
                <w:strike/>
                <w:sz w:val="18"/>
                <w:szCs w:val="18"/>
                <w:u w:val="single"/>
              </w:rPr>
              <w:t xml:space="preserve"> </w:t>
            </w:r>
          </w:p>
          <w:p w14:paraId="6A3B51E0" w14:textId="04C61013" w:rsidR="00C23DFD" w:rsidRPr="00292CB0" w:rsidRDefault="00C23DFD"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00C0FF68" w14:textId="4449625D" w:rsidR="00C23DFD" w:rsidRPr="00292CB0" w:rsidRDefault="00FA5831"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D219F3B" w14:textId="50F4F3CE" w:rsidR="00C23DFD" w:rsidRPr="00292CB0" w:rsidRDefault="00C23DFD"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212FB" w:rsidRPr="00292CB0">
              <w:rPr>
                <w:rFonts w:cstheme="minorHAnsi"/>
                <w:sz w:val="16"/>
                <w:szCs w:val="16"/>
              </w:rPr>
              <w:t xml:space="preserve"> </w:t>
            </w:r>
            <w:r w:rsidR="00FA5831" w:rsidRPr="00292CB0">
              <w:rPr>
                <w:rFonts w:cstheme="minorHAnsi"/>
                <w:sz w:val="16"/>
                <w:szCs w:val="16"/>
              </w:rPr>
              <w:t xml:space="preserve"> dokumentácie uvedenej</w:t>
            </w:r>
            <w:r w:rsidRPr="00292CB0">
              <w:rPr>
                <w:rFonts w:cstheme="minorHAnsi"/>
                <w:sz w:val="16"/>
                <w:szCs w:val="16"/>
              </w:rPr>
              <w:t xml:space="preserve"> v časti  „Forma a spôsob preukázania splnenia PPP“</w:t>
            </w:r>
          </w:p>
        </w:tc>
      </w:tr>
      <w:tr w:rsidR="00292CB0" w:rsidRPr="00292CB0" w14:paraId="606EBB58" w14:textId="77777777" w:rsidTr="00962159">
        <w:trPr>
          <w:trHeight w:val="284"/>
        </w:trPr>
        <w:tc>
          <w:tcPr>
            <w:tcW w:w="176" w:type="pct"/>
            <w:vMerge/>
            <w:shd w:val="clear" w:color="auto" w:fill="FFFFFF" w:themeFill="background1"/>
            <w:vAlign w:val="center"/>
          </w:tcPr>
          <w:p w14:paraId="1A023D95"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63014416"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62BCC630" w14:textId="77777777" w:rsidR="00282E0C" w:rsidRPr="00292CB0" w:rsidRDefault="00282E0C"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7F0C0869" w14:textId="77777777" w:rsidR="00282E0C" w:rsidRPr="00292CB0" w:rsidRDefault="00282E0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4FCD3E89" w14:textId="77777777"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0FE4DAF3" w14:textId="3AA71506" w:rsidR="00282E0C"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CEB125" w14:textId="2E445843"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A5831"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1C098158" w14:textId="77777777" w:rsidTr="00962159">
        <w:trPr>
          <w:trHeight w:val="284"/>
        </w:trPr>
        <w:tc>
          <w:tcPr>
            <w:tcW w:w="176" w:type="pct"/>
            <w:vMerge/>
            <w:shd w:val="clear" w:color="auto" w:fill="FFFFFF" w:themeFill="background1"/>
            <w:vAlign w:val="center"/>
          </w:tcPr>
          <w:p w14:paraId="1316162F"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515DBC2D"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4238D92D" w14:textId="77777777" w:rsidR="00282E0C" w:rsidRPr="00292CB0" w:rsidRDefault="00282E0C" w:rsidP="002C09AB">
            <w:pPr>
              <w:spacing w:after="0" w:line="240" w:lineRule="auto"/>
              <w:rPr>
                <w:rFonts w:cstheme="minorHAnsi"/>
                <w:b/>
                <w:bCs/>
                <w:sz w:val="18"/>
                <w:szCs w:val="18"/>
              </w:rPr>
            </w:pPr>
            <w:r w:rsidRPr="00292CB0">
              <w:rPr>
                <w:rFonts w:cstheme="minorHAnsi"/>
                <w:b/>
                <w:bCs/>
                <w:sz w:val="18"/>
                <w:szCs w:val="18"/>
              </w:rPr>
              <w:t>3.1.3 Intenzita pomoci</w:t>
            </w:r>
          </w:p>
          <w:p w14:paraId="19F06805" w14:textId="5DDC2978" w:rsidR="00282E0C" w:rsidRPr="00292CB0" w:rsidRDefault="00282E0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hAnsiTheme="minorHAnsi" w:cstheme="minorHAnsi"/>
                <w:sz w:val="16"/>
                <w:szCs w:val="16"/>
              </w:rPr>
              <w:t>.</w:t>
            </w:r>
          </w:p>
          <w:p w14:paraId="12E99C54" w14:textId="2303ADDF"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6B6250D6" w14:textId="4DA85735"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35C41FFF" w14:textId="5B862543" w:rsidR="00282E0C"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749F21" w14:textId="27D3DC26"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v zmysle </w:t>
            </w:r>
            <w:r w:rsidR="006F7BB6" w:rsidRPr="00292CB0">
              <w:rPr>
                <w:rFonts w:cstheme="minorHAnsi"/>
                <w:sz w:val="16"/>
                <w:szCs w:val="16"/>
              </w:rPr>
              <w:t xml:space="preserve">dokumentácie uvedenej v časti </w:t>
            </w:r>
            <w:r w:rsidRPr="00292CB0">
              <w:rPr>
                <w:rFonts w:cstheme="minorHAnsi"/>
                <w:sz w:val="16"/>
                <w:szCs w:val="16"/>
              </w:rPr>
              <w:t>„Forma a spôsob preukázania splnenia PPP“</w:t>
            </w:r>
          </w:p>
        </w:tc>
      </w:tr>
      <w:tr w:rsidR="00292CB0" w:rsidRPr="00292CB0"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292CB0" w:rsidRDefault="0004643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w:t>
            </w:r>
            <w:r w:rsidR="005742ED" w:rsidRPr="00292CB0">
              <w:rPr>
                <w:rFonts w:asciiTheme="minorHAnsi" w:hAnsiTheme="minorHAnsi" w:cstheme="minorHAnsi"/>
                <w:b/>
                <w:color w:val="auto"/>
                <w:sz w:val="22"/>
                <w:szCs w:val="22"/>
              </w:rPr>
              <w:t xml:space="preserve"> Z OSOBITNÝCH PREDPISOV</w:t>
            </w:r>
          </w:p>
        </w:tc>
      </w:tr>
      <w:tr w:rsidR="00292CB0" w:rsidRPr="00292CB0" w14:paraId="2C2BC381" w14:textId="77777777" w:rsidTr="00962159">
        <w:trPr>
          <w:trHeight w:val="284"/>
        </w:trPr>
        <w:tc>
          <w:tcPr>
            <w:tcW w:w="176" w:type="pct"/>
            <w:shd w:val="clear" w:color="auto" w:fill="FFF2CC" w:themeFill="accent4" w:themeFillTint="33"/>
            <w:vAlign w:val="center"/>
          </w:tcPr>
          <w:p w14:paraId="6CB3B8C3" w14:textId="4E741738" w:rsidR="00282E0C" w:rsidRPr="00292CB0" w:rsidRDefault="00282E0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D2DABFD" w14:textId="422D60A0" w:rsidR="00282E0C" w:rsidRPr="00292CB0" w:rsidRDefault="006F7BB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A2F6F24" w14:textId="77777777" w:rsidTr="00962159">
        <w:trPr>
          <w:trHeight w:val="284"/>
        </w:trPr>
        <w:tc>
          <w:tcPr>
            <w:tcW w:w="176" w:type="pct"/>
            <w:shd w:val="clear" w:color="auto" w:fill="FFFFFF" w:themeFill="background1"/>
            <w:vAlign w:val="center"/>
          </w:tcPr>
          <w:p w14:paraId="74C0C425" w14:textId="5B536DFA" w:rsidR="006F7BB6" w:rsidRPr="00292CB0" w:rsidRDefault="006F7BB6"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FFFFFF" w:themeFill="background1"/>
            <w:vAlign w:val="center"/>
          </w:tcPr>
          <w:p w14:paraId="7C98C1DB" w14:textId="77777777" w:rsidR="006F7BB6" w:rsidRPr="00292CB0" w:rsidRDefault="006F7BB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0B51E1E0" w14:textId="77777777" w:rsidR="006F7BB6" w:rsidRPr="00292CB0" w:rsidRDefault="006F7BB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7.2,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292CB0" w:rsidRDefault="006F7BB6" w:rsidP="002C09AB">
            <w:pPr>
              <w:spacing w:after="0" w:line="240" w:lineRule="auto"/>
              <w:rPr>
                <w:rFonts w:cstheme="minorHAnsi"/>
                <w:b/>
                <w:sz w:val="18"/>
                <w:szCs w:val="18"/>
                <w:u w:val="single"/>
              </w:rPr>
            </w:pPr>
            <w:r w:rsidRPr="00292CB0">
              <w:rPr>
                <w:rFonts w:cstheme="minorHAnsi"/>
                <w:b/>
                <w:sz w:val="18"/>
                <w:szCs w:val="18"/>
                <w:u w:val="single"/>
              </w:rPr>
              <w:t xml:space="preserve">Forma a </w:t>
            </w:r>
            <w:r w:rsidR="004D3202" w:rsidRPr="00292CB0">
              <w:rPr>
                <w:rFonts w:cstheme="minorHAnsi"/>
                <w:b/>
                <w:sz w:val="18"/>
                <w:szCs w:val="18"/>
                <w:u w:val="single"/>
              </w:rPr>
              <w:t>spôsob preukázania splnenia PPP</w:t>
            </w:r>
          </w:p>
          <w:p w14:paraId="3708C46D" w14:textId="77777777" w:rsidR="006F7BB6" w:rsidRPr="00292CB0" w:rsidRDefault="006F7BB6" w:rsidP="002C09AB">
            <w:pPr>
              <w:tabs>
                <w:tab w:val="left" w:pos="289"/>
              </w:tabs>
              <w:spacing w:after="0" w:line="240" w:lineRule="auto"/>
              <w:ind w:left="78"/>
              <w:jc w:val="both"/>
              <w:rPr>
                <w:rFonts w:cstheme="minorHAnsi"/>
                <w:bCs/>
                <w:sz w:val="16"/>
                <w:szCs w:val="16"/>
                <w:lang w:eastAsia="sk-SK"/>
              </w:rPr>
            </w:pPr>
            <w:r w:rsidRPr="00292CB0">
              <w:rPr>
                <w:rFonts w:cstheme="minorHAnsi"/>
                <w:bCs/>
                <w:sz w:val="16"/>
                <w:szCs w:val="16"/>
                <w:lang w:eastAsia="sk-SK"/>
              </w:rPr>
              <w:t>•</w:t>
            </w:r>
            <w:r w:rsidRPr="00292CB0">
              <w:rPr>
                <w:rFonts w:cstheme="minorHAnsi"/>
                <w:bCs/>
                <w:sz w:val="16"/>
                <w:szCs w:val="16"/>
                <w:lang w:eastAsia="sk-SK"/>
              </w:rPr>
              <w:tab/>
              <w:t xml:space="preserve">Formulár </w:t>
            </w:r>
            <w:proofErr w:type="spellStart"/>
            <w:r w:rsidRPr="00292CB0">
              <w:rPr>
                <w:rFonts w:cstheme="minorHAnsi"/>
                <w:bCs/>
                <w:sz w:val="16"/>
                <w:szCs w:val="16"/>
                <w:lang w:eastAsia="sk-SK"/>
              </w:rPr>
              <w:t>ŽoNFP</w:t>
            </w:r>
            <w:proofErr w:type="spellEnd"/>
            <w:r w:rsidRPr="00292CB0">
              <w:rPr>
                <w:rFonts w:cstheme="minorHAnsi"/>
                <w:bCs/>
                <w:sz w:val="16"/>
                <w:szCs w:val="16"/>
                <w:lang w:eastAsia="sk-SK"/>
              </w:rPr>
              <w:t xml:space="preserve"> (tabuľka č. 15 - Čestné vyhlásenie žiadateľa)</w:t>
            </w:r>
          </w:p>
          <w:p w14:paraId="66644DA1" w14:textId="77777777" w:rsidR="006F7BB6"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E8B9DE" w14:textId="0FEE8C3D" w:rsidR="006F7BB6" w:rsidRPr="00292CB0" w:rsidRDefault="006F7BB6"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158C17F" w14:textId="77777777" w:rsidTr="00962159">
        <w:trPr>
          <w:trHeight w:val="284"/>
        </w:trPr>
        <w:tc>
          <w:tcPr>
            <w:tcW w:w="5000" w:type="pct"/>
            <w:gridSpan w:val="4"/>
            <w:shd w:val="clear" w:color="auto" w:fill="FFC000"/>
            <w:vAlign w:val="center"/>
          </w:tcPr>
          <w:p w14:paraId="275635C0" w14:textId="53BAE982"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292CB0" w:rsidRDefault="005465A8"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7"/>
            </w:r>
          </w:p>
        </w:tc>
      </w:tr>
      <w:tr w:rsidR="00292CB0" w:rsidRPr="00292CB0" w14:paraId="71712E7E" w14:textId="77777777" w:rsidTr="00962159">
        <w:trPr>
          <w:trHeight w:val="284"/>
        </w:trPr>
        <w:tc>
          <w:tcPr>
            <w:tcW w:w="176" w:type="pct"/>
            <w:shd w:val="clear" w:color="auto" w:fill="FFF2CC" w:themeFill="accent4" w:themeFillTint="33"/>
          </w:tcPr>
          <w:p w14:paraId="141E926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24" w:type="pct"/>
            <w:gridSpan w:val="3"/>
            <w:shd w:val="clear" w:color="auto" w:fill="FFF2CC" w:themeFill="accent4" w:themeFillTint="33"/>
            <w:vAlign w:val="center"/>
          </w:tcPr>
          <w:p w14:paraId="73E348EA" w14:textId="77777777" w:rsidR="005465A8" w:rsidRPr="00292CB0" w:rsidRDefault="005465A8"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20"/>
              </w:rPr>
              <w:t>Popis a preukázanie kritéria</w:t>
            </w:r>
          </w:p>
        </w:tc>
      </w:tr>
      <w:tr w:rsidR="00292CB0" w:rsidRPr="00292CB0" w14:paraId="1B7BB274" w14:textId="77777777" w:rsidTr="00962159">
        <w:trPr>
          <w:trHeight w:val="284"/>
        </w:trPr>
        <w:tc>
          <w:tcPr>
            <w:tcW w:w="176" w:type="pct"/>
            <w:shd w:val="clear" w:color="auto" w:fill="auto"/>
            <w:vAlign w:val="center"/>
          </w:tcPr>
          <w:p w14:paraId="1E1190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22EC2FF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59F99C8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lastRenderedPageBreak/>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57F6D9E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128494"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4574FFC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8633BD" w14:textId="77777777" w:rsidR="005465A8" w:rsidRPr="00292CB0" w:rsidRDefault="005465A8"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711C59A9" w14:textId="77777777" w:rsidTr="00962159">
        <w:trPr>
          <w:trHeight w:val="284"/>
        </w:trPr>
        <w:tc>
          <w:tcPr>
            <w:tcW w:w="176" w:type="pct"/>
            <w:shd w:val="clear" w:color="auto" w:fill="auto"/>
            <w:vAlign w:val="center"/>
          </w:tcPr>
          <w:p w14:paraId="7379C8FB"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24" w:type="pct"/>
            <w:gridSpan w:val="3"/>
            <w:shd w:val="clear" w:color="auto" w:fill="auto"/>
            <w:vAlign w:val="center"/>
          </w:tcPr>
          <w:p w14:paraId="222031E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48275A5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292CB0" w:rsidRDefault="005465A8" w:rsidP="00F76ECB">
            <w:pPr>
              <w:pStyle w:val="Standard"/>
              <w:tabs>
                <w:tab w:val="left" w:pos="709"/>
              </w:tabs>
              <w:jc w:val="both"/>
              <w:rPr>
                <w:rFonts w:asciiTheme="minorHAnsi" w:hAnsiTheme="minorHAnsi" w:cstheme="minorHAnsi"/>
                <w:b/>
                <w:bCs/>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strike/>
                <w:sz w:val="18"/>
                <w:szCs w:val="18"/>
                <w:u w:val="single"/>
              </w:rPr>
              <w:t xml:space="preserve"> </w:t>
            </w:r>
          </w:p>
          <w:p w14:paraId="2061E3B5"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3FC959"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145DF34" w14:textId="77777777" w:rsidTr="00962159">
        <w:trPr>
          <w:trHeight w:val="284"/>
        </w:trPr>
        <w:tc>
          <w:tcPr>
            <w:tcW w:w="176" w:type="pct"/>
            <w:shd w:val="clear" w:color="auto" w:fill="auto"/>
            <w:vAlign w:val="center"/>
          </w:tcPr>
          <w:p w14:paraId="67A88BD3"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4808F8FD"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Investície do miestnych komunikácii</w:t>
            </w:r>
          </w:p>
          <w:p w14:paraId="1B44EBD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684C51D"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Popis v projekte realizácie (Príloha 2B k príručke pre prijímateľa LEADER)</w:t>
            </w:r>
          </w:p>
          <w:p w14:paraId="0E8AE1F3"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292CB0" w:rsidRDefault="005465A8" w:rsidP="00F76ECB">
            <w:pPr>
              <w:pStyle w:val="Default"/>
              <w:keepLines/>
              <w:widowControl w:val="0"/>
              <w:tabs>
                <w:tab w:val="left" w:pos="567"/>
              </w:tabs>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17DE96A4" w14:textId="77777777" w:rsidR="005465A8" w:rsidRPr="00292CB0" w:rsidRDefault="005465A8" w:rsidP="004800B7">
            <w:pPr>
              <w:pStyle w:val="Odsekzoznamu"/>
              <w:numPr>
                <w:ilvl w:val="0"/>
                <w:numId w:val="308"/>
              </w:numPr>
              <w:spacing w:after="0" w:line="240" w:lineRule="auto"/>
              <w:ind w:left="134"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944110D" w14:textId="77777777" w:rsidTr="00962159">
        <w:trPr>
          <w:trHeight w:val="284"/>
        </w:trPr>
        <w:tc>
          <w:tcPr>
            <w:tcW w:w="176" w:type="pct"/>
            <w:shd w:val="clear" w:color="auto" w:fill="auto"/>
            <w:vAlign w:val="center"/>
          </w:tcPr>
          <w:p w14:paraId="0090BA2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4B4132E5"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1F4A49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7FFDC470"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565F8C5"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74056F9C"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97AFE8" w14:textId="77777777" w:rsidR="005465A8" w:rsidRPr="00292CB0" w:rsidRDefault="005465A8"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CC9F23C" w14:textId="77777777" w:rsidTr="00962159">
        <w:trPr>
          <w:trHeight w:val="284"/>
        </w:trPr>
        <w:tc>
          <w:tcPr>
            <w:tcW w:w="176" w:type="pct"/>
            <w:shd w:val="clear" w:color="auto" w:fill="auto"/>
            <w:vAlign w:val="center"/>
          </w:tcPr>
          <w:p w14:paraId="534EFB4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80AF80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77D9526B" w14:textId="0324490E"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673BD01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419436" w14:textId="4E8DE271" w:rsidR="00AC38EC" w:rsidRPr="00292CB0" w:rsidRDefault="00AC38EC" w:rsidP="00AC38EC">
            <w:pPr>
              <w:spacing w:after="0" w:line="240" w:lineRule="auto"/>
              <w:rPr>
                <w:rFonts w:cstheme="minorHAnsi"/>
                <w:bCs/>
                <w:sz w:val="16"/>
                <w:szCs w:val="16"/>
                <w:lang w:eastAsia="sk-SK"/>
              </w:rPr>
            </w:pPr>
            <w:r w:rsidRPr="00292CB0">
              <w:rPr>
                <w:rFonts w:cstheme="minorHAnsi"/>
                <w:b/>
                <w:sz w:val="16"/>
                <w:szCs w:val="16"/>
                <w:u w:val="single"/>
              </w:rPr>
              <w:t>Pri aplikácii zjednodušeného vykazovania výdavkov</w:t>
            </w:r>
          </w:p>
          <w:p w14:paraId="452471C1" w14:textId="7ABA1196" w:rsidR="0063223A" w:rsidRPr="00292CB0" w:rsidRDefault="0063223A" w:rsidP="004800B7">
            <w:pPr>
              <w:pStyle w:val="Odsekzoznamu"/>
              <w:numPr>
                <w:ilvl w:val="0"/>
                <w:numId w:val="552"/>
              </w:numPr>
              <w:spacing w:after="0" w:line="240" w:lineRule="auto"/>
              <w:ind w:left="138" w:hanging="142"/>
              <w:rPr>
                <w:rFonts w:cstheme="minorHAnsi"/>
                <w:sz w:val="16"/>
                <w:szCs w:val="16"/>
              </w:rPr>
            </w:pPr>
            <w:r w:rsidRPr="00292CB0">
              <w:rPr>
                <w:rFonts w:cstheme="minorHAnsi"/>
                <w:bCs/>
                <w:sz w:val="16"/>
                <w:szCs w:val="16"/>
                <w:lang w:eastAsia="sk-SK"/>
              </w:rPr>
              <w:t xml:space="preserve">Formulár </w:t>
            </w:r>
            <w:proofErr w:type="spellStart"/>
            <w:r w:rsidRPr="00292CB0">
              <w:rPr>
                <w:rFonts w:cstheme="minorHAnsi"/>
                <w:bCs/>
                <w:sz w:val="16"/>
                <w:szCs w:val="16"/>
                <w:lang w:eastAsia="sk-SK"/>
              </w:rPr>
              <w:t>ŽoNFP</w:t>
            </w:r>
            <w:proofErr w:type="spellEnd"/>
            <w:r w:rsidRPr="00292CB0">
              <w:rPr>
                <w:rFonts w:cstheme="minorHAnsi"/>
                <w:bCs/>
                <w:sz w:val="16"/>
                <w:szCs w:val="16"/>
                <w:lang w:eastAsia="sk-SK"/>
              </w:rPr>
              <w:t xml:space="preserve"> (tabuľka č. 15 - Čestné vyhlásenie žiadateľa)</w:t>
            </w:r>
          </w:p>
          <w:p w14:paraId="5E4214E6" w14:textId="636BD5CC" w:rsidR="005465A8" w:rsidRPr="00292CB0" w:rsidRDefault="005465A8"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10200AA2"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844AFBC" w14:textId="13EC945D"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3E1692B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3AF5CCB9" w14:textId="25C3B09A"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828AF65" w14:textId="394CB07E"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1BAED5" w14:textId="0FEC708B" w:rsidR="0063223A" w:rsidRPr="00292CB0" w:rsidRDefault="0063223A"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BDD887D" w14:textId="621E2AEC" w:rsidR="00AC38EC" w:rsidRPr="00292CB0" w:rsidRDefault="00E31A94" w:rsidP="00AC38EC">
            <w:pPr>
              <w:pStyle w:val="Default"/>
              <w:keepLines/>
              <w:widowControl w:val="0"/>
              <w:jc w:val="both"/>
              <w:rPr>
                <w:rFonts w:asciiTheme="minorHAnsi" w:hAnsiTheme="minorHAnsi" w:cstheme="minorHAnsi"/>
                <w:bCs/>
                <w:color w:val="auto"/>
                <w:sz w:val="16"/>
                <w:szCs w:val="16"/>
                <w:lang w:eastAsia="sk-SK"/>
              </w:rPr>
            </w:pPr>
            <w:r w:rsidRPr="00292CB0">
              <w:rPr>
                <w:rFonts w:asciiTheme="minorHAnsi" w:hAnsiTheme="minorHAnsi" w:cstheme="minorHAnsi"/>
                <w:color w:val="auto"/>
                <w:sz w:val="16"/>
                <w:szCs w:val="16"/>
              </w:rPr>
              <w:t xml:space="preserve">MAS/PPA nevykonáva kontrolu VO pri uplatňovaní zjednodušeného vykazovania výdavkov, </w:t>
            </w:r>
            <w:r w:rsidR="0063223A" w:rsidRPr="00292CB0">
              <w:rPr>
                <w:rFonts w:asciiTheme="minorHAnsi" w:hAnsiTheme="minorHAnsi" w:cstheme="minorHAnsi"/>
                <w:color w:val="auto"/>
                <w:sz w:val="16"/>
                <w:szCs w:val="16"/>
              </w:rPr>
              <w:t xml:space="preserve"> preto žiadateľ v čestnom vyhlásení  </w:t>
            </w:r>
            <w:r w:rsidR="00CD7B38" w:rsidRPr="00292CB0">
              <w:rPr>
                <w:rFonts w:asciiTheme="minorHAnsi" w:eastAsia="Times New Roman" w:hAnsiTheme="minorHAnsi" w:cstheme="minorHAnsi"/>
                <w:color w:val="auto"/>
                <w:sz w:val="16"/>
                <w:szCs w:val="16"/>
                <w:lang w:eastAsia="sk-SK"/>
              </w:rPr>
              <w:t>čestne vyhlási</w:t>
            </w:r>
            <w:r w:rsidR="0063223A" w:rsidRPr="00292CB0">
              <w:rPr>
                <w:rFonts w:asciiTheme="minorHAnsi" w:eastAsia="Times New Roman" w:hAnsiTheme="minorHAnsi" w:cstheme="minorHAnsi"/>
                <w:color w:val="auto"/>
                <w:sz w:val="16"/>
                <w:szCs w:val="16"/>
                <w:lang w:eastAsia="sk-SK"/>
              </w:rPr>
              <w:t>, že j</w:t>
            </w:r>
            <w:r w:rsidR="0063223A" w:rsidRPr="00292CB0">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292CB0">
              <w:rPr>
                <w:rStyle w:val="Odkaznapoznmkupodiarou"/>
                <w:rFonts w:asciiTheme="minorHAnsi" w:hAnsiTheme="minorHAnsi" w:cstheme="minorHAnsi"/>
                <w:bCs/>
                <w:color w:val="auto"/>
                <w:sz w:val="16"/>
                <w:szCs w:val="16"/>
                <w:lang w:eastAsia="sk-SK"/>
              </w:rPr>
              <w:footnoteReference w:id="18"/>
            </w:r>
          </w:p>
        </w:tc>
      </w:tr>
      <w:tr w:rsidR="00292CB0" w:rsidRPr="00292CB0" w14:paraId="48F2E351" w14:textId="77777777" w:rsidTr="00962159">
        <w:trPr>
          <w:trHeight w:val="284"/>
        </w:trPr>
        <w:tc>
          <w:tcPr>
            <w:tcW w:w="176" w:type="pct"/>
            <w:shd w:val="clear" w:color="auto" w:fill="auto"/>
            <w:vAlign w:val="center"/>
          </w:tcPr>
          <w:p w14:paraId="2A5EC4E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6.</w:t>
            </w:r>
          </w:p>
        </w:tc>
        <w:tc>
          <w:tcPr>
            <w:tcW w:w="4824" w:type="pct"/>
            <w:gridSpan w:val="3"/>
            <w:shd w:val="clear" w:color="auto" w:fill="auto"/>
            <w:vAlign w:val="center"/>
          </w:tcPr>
          <w:p w14:paraId="10B5D63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2AE7200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lastRenderedPageBreak/>
              <w:t>Neumožňuje sa umelé rozdeľovanie projektu na etapy, t. z. každý samostatný projekt musí byť po ukončení realizácie funkčný, životaschopný a pod.</w:t>
            </w:r>
          </w:p>
          <w:p w14:paraId="7FC524B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1DFE02"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1EA66CDE"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EF7F49" w14:textId="77777777" w:rsidR="005465A8" w:rsidRPr="00292CB0" w:rsidRDefault="005465A8" w:rsidP="004800B7">
            <w:pPr>
              <w:pStyle w:val="Default"/>
              <w:keepLines/>
              <w:widowControl w:val="0"/>
              <w:numPr>
                <w:ilvl w:val="0"/>
                <w:numId w:val="310"/>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2F736260" w14:textId="77777777" w:rsidTr="00962159">
        <w:trPr>
          <w:trHeight w:val="284"/>
        </w:trPr>
        <w:tc>
          <w:tcPr>
            <w:tcW w:w="176" w:type="pct"/>
            <w:shd w:val="clear" w:color="auto" w:fill="auto"/>
            <w:vAlign w:val="center"/>
          </w:tcPr>
          <w:p w14:paraId="2907856D"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7.</w:t>
            </w:r>
          </w:p>
        </w:tc>
        <w:tc>
          <w:tcPr>
            <w:tcW w:w="4824" w:type="pct"/>
            <w:gridSpan w:val="3"/>
            <w:shd w:val="clear" w:color="auto" w:fill="auto"/>
            <w:vAlign w:val="center"/>
          </w:tcPr>
          <w:p w14:paraId="209668C3"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453DC33A"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D775F5C"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9 – Harmonogram realizácie aktivít)</w:t>
            </w:r>
          </w:p>
          <w:p w14:paraId="17923DB7"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6056618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E88641"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78B2865" w14:textId="77777777" w:rsidTr="00962159">
        <w:trPr>
          <w:trHeight w:val="284"/>
        </w:trPr>
        <w:tc>
          <w:tcPr>
            <w:tcW w:w="176" w:type="pct"/>
            <w:shd w:val="clear" w:color="auto" w:fill="auto"/>
            <w:vAlign w:val="center"/>
          </w:tcPr>
          <w:p w14:paraId="7891D2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8.</w:t>
            </w:r>
          </w:p>
        </w:tc>
        <w:tc>
          <w:tcPr>
            <w:tcW w:w="4824" w:type="pct"/>
            <w:gridSpan w:val="3"/>
            <w:shd w:val="clear" w:color="auto" w:fill="auto"/>
            <w:vAlign w:val="center"/>
          </w:tcPr>
          <w:p w14:paraId="0D57429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Projekt realizácie</w:t>
            </w:r>
          </w:p>
          <w:p w14:paraId="67A38F06"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8B2BB0A"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BBE2AA6"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9770F19" w14:textId="77777777" w:rsidR="005465A8" w:rsidRPr="00292CB0" w:rsidRDefault="005465A8"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292CB0" w:rsidRDefault="005465A8" w:rsidP="00F76EC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E4AAA8B" w14:textId="77777777" w:rsidTr="00962159">
        <w:trPr>
          <w:trHeight w:val="284"/>
        </w:trPr>
        <w:tc>
          <w:tcPr>
            <w:tcW w:w="176" w:type="pct"/>
            <w:shd w:val="clear" w:color="auto" w:fill="FFF2CC" w:themeFill="accent4" w:themeFillTint="33"/>
          </w:tcPr>
          <w:p w14:paraId="340A9EF0"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6802CFD"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5F32031A" w14:textId="77777777" w:rsidTr="00962159">
        <w:trPr>
          <w:trHeight w:val="284"/>
        </w:trPr>
        <w:tc>
          <w:tcPr>
            <w:tcW w:w="176" w:type="pct"/>
            <w:shd w:val="clear" w:color="auto" w:fill="auto"/>
            <w:vAlign w:val="center"/>
          </w:tcPr>
          <w:p w14:paraId="217D7F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667ECB90"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295450F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22B3050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48D483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1BBB5649"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CE9FEEA" w14:textId="77777777" w:rsidR="005465A8" w:rsidRPr="00292CB0" w:rsidRDefault="005465A8" w:rsidP="00F76ECB">
            <w:pPr>
              <w:spacing w:after="0" w:line="240" w:lineRule="auto"/>
              <w:rPr>
                <w:rFonts w:cstheme="minorHAnsi"/>
                <w:sz w:val="16"/>
                <w:szCs w:val="16"/>
              </w:rPr>
            </w:pPr>
          </w:p>
          <w:p w14:paraId="37E55364"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73BCEAE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318BCBD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5B18257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486213B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59AD98C"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5098C50C"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CC3A80"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6 – Miesto realizácie projektu)</w:t>
            </w:r>
          </w:p>
          <w:p w14:paraId="28ECEB83"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413BE1C" w14:textId="414773DE"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w:t>
            </w:r>
            <w:r w:rsidR="0024603F" w:rsidRPr="00292CB0">
              <w:rPr>
                <w:rFonts w:cstheme="minorHAnsi"/>
                <w:sz w:val="16"/>
                <w:szCs w:val="16"/>
              </w:rPr>
              <w:t>Štatistického úradu SR k 31.12. predchádzajúceho roka výzvy</w:t>
            </w:r>
            <w:r w:rsidR="0024603F" w:rsidRPr="00292CB0">
              <w:rPr>
                <w:rFonts w:cstheme="minorHAnsi"/>
                <w:strike/>
                <w:sz w:val="16"/>
                <w:szCs w:val="16"/>
              </w:rPr>
              <w:t xml:space="preserve"> </w:t>
            </w:r>
            <w:r w:rsidRPr="00292CB0">
              <w:rPr>
                <w:rFonts w:cstheme="minorHAnsi"/>
                <w:strike/>
                <w:sz w:val="16"/>
                <w:szCs w:val="16"/>
              </w:rPr>
              <w:t xml:space="preserve">predchádzajúcom podaniu </w:t>
            </w:r>
            <w:proofErr w:type="spellStart"/>
            <w:r w:rsidRPr="00292CB0">
              <w:rPr>
                <w:rFonts w:cstheme="minorHAnsi"/>
                <w:strike/>
                <w:sz w:val="16"/>
                <w:szCs w:val="16"/>
              </w:rPr>
              <w:t>ŽoNFP</w:t>
            </w:r>
            <w:proofErr w:type="spellEnd"/>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2470F08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1BC7E893"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42"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8959951" w14:textId="77777777" w:rsidTr="00962159">
        <w:trPr>
          <w:trHeight w:val="284"/>
        </w:trPr>
        <w:tc>
          <w:tcPr>
            <w:tcW w:w="176" w:type="pct"/>
            <w:shd w:val="clear" w:color="auto" w:fill="auto"/>
            <w:vAlign w:val="center"/>
          </w:tcPr>
          <w:p w14:paraId="1CADE3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55EB2A34"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9BF029B"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7E6A40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62F60C1"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29FBF80"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lastRenderedPageBreak/>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292CB0" w:rsidRDefault="005465A8"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8A0A3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B7CE74"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78217D"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AA9A115"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F5FCDC2" w14:textId="77777777" w:rsidTr="00962159">
        <w:trPr>
          <w:trHeight w:val="284"/>
        </w:trPr>
        <w:tc>
          <w:tcPr>
            <w:tcW w:w="176" w:type="pct"/>
            <w:shd w:val="clear" w:color="auto" w:fill="auto"/>
            <w:vAlign w:val="center"/>
          </w:tcPr>
          <w:p w14:paraId="5E27877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3.</w:t>
            </w:r>
          </w:p>
        </w:tc>
        <w:tc>
          <w:tcPr>
            <w:tcW w:w="4824" w:type="pct"/>
            <w:gridSpan w:val="3"/>
            <w:shd w:val="clear" w:color="auto" w:fill="auto"/>
            <w:vAlign w:val="center"/>
          </w:tcPr>
          <w:p w14:paraId="2D851F0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6703080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7A5719B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82EF1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C1AAB82"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6325A96"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4CA2DD3"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4C988B"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48502BC"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DC6B1E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A3A8F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395A821"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BFB97BD" w14:textId="77777777" w:rsidTr="00962159">
        <w:trPr>
          <w:trHeight w:val="284"/>
        </w:trPr>
        <w:tc>
          <w:tcPr>
            <w:tcW w:w="176" w:type="pct"/>
            <w:shd w:val="clear" w:color="auto" w:fill="auto"/>
            <w:vAlign w:val="center"/>
          </w:tcPr>
          <w:p w14:paraId="5965682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2259E12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6D209E5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76665E4"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E5F94F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3E3EB2E"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9C216CF"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5F1C789"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7809F6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C70C51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D46729B"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2A756F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8BFED1D"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5F851E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26A884C"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A899CA" w14:textId="77777777" w:rsidTr="00962159">
        <w:trPr>
          <w:trHeight w:val="284"/>
        </w:trPr>
        <w:tc>
          <w:tcPr>
            <w:tcW w:w="176" w:type="pct"/>
            <w:shd w:val="clear" w:color="auto" w:fill="auto"/>
            <w:vAlign w:val="center"/>
          </w:tcPr>
          <w:p w14:paraId="3DF8F61E"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306A92E"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194F9B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18E4C09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1ABD4FAD"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292CB0" w:rsidRDefault="005465A8" w:rsidP="00F76ECB">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69D4735"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4AC19B7D"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58E5D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C7678A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8001E65"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lastRenderedPageBreak/>
              <w:t xml:space="preserve">Formulár </w:t>
            </w:r>
            <w:proofErr w:type="spellStart"/>
            <w:r w:rsidRPr="00292CB0">
              <w:rPr>
                <w:rFonts w:cstheme="minorHAnsi"/>
                <w:bCs/>
                <w:sz w:val="16"/>
                <w:szCs w:val="16"/>
              </w:rPr>
              <w:t>ŽoNFP</w:t>
            </w:r>
            <w:proofErr w:type="spellEnd"/>
            <w:r w:rsidRPr="00292CB0">
              <w:rPr>
                <w:rFonts w:cstheme="minorHAnsi"/>
                <w:bCs/>
                <w:sz w:val="16"/>
                <w:szCs w:val="16"/>
              </w:rPr>
              <w:t xml:space="preserve"> - (tabuľka č. 11 - Rozpočet projektu) </w:t>
            </w:r>
          </w:p>
          <w:p w14:paraId="379B069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573C711" w14:textId="77777777" w:rsidR="005465A8" w:rsidRPr="00292CB0" w:rsidRDefault="005465A8" w:rsidP="004800B7">
            <w:pPr>
              <w:pStyle w:val="Default"/>
              <w:keepLines/>
              <w:widowControl w:val="0"/>
              <w:numPr>
                <w:ilvl w:val="0"/>
                <w:numId w:val="455"/>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69BACBB" w14:textId="77777777" w:rsidTr="00962159">
        <w:trPr>
          <w:trHeight w:val="284"/>
        </w:trPr>
        <w:tc>
          <w:tcPr>
            <w:tcW w:w="176" w:type="pct"/>
            <w:shd w:val="clear" w:color="auto" w:fill="auto"/>
            <w:vAlign w:val="center"/>
          </w:tcPr>
          <w:p w14:paraId="035CD93A" w14:textId="33594ECA"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6</w:t>
            </w:r>
            <w:r w:rsidR="005465A8" w:rsidRPr="00292CB0">
              <w:rPr>
                <w:rFonts w:cstheme="minorHAnsi"/>
                <w:b/>
                <w:sz w:val="16"/>
                <w:szCs w:val="16"/>
              </w:rPr>
              <w:t>.</w:t>
            </w:r>
          </w:p>
        </w:tc>
        <w:tc>
          <w:tcPr>
            <w:tcW w:w="4824" w:type="pct"/>
            <w:gridSpan w:val="3"/>
            <w:shd w:val="clear" w:color="auto" w:fill="auto"/>
            <w:vAlign w:val="center"/>
          </w:tcPr>
          <w:p w14:paraId="1C0638E0"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5C0A2B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3A2E5E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F6E983"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E690BAC"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7EF1B174"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1931A588" w14:textId="77777777"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0A8059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8EB014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A9D5DC2"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22A835" w14:textId="77777777" w:rsidR="005465A8" w:rsidRPr="00292CB0" w:rsidRDefault="005465A8"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306FB62" w14:textId="77777777" w:rsidTr="00962159">
        <w:trPr>
          <w:trHeight w:val="284"/>
        </w:trPr>
        <w:tc>
          <w:tcPr>
            <w:tcW w:w="176" w:type="pct"/>
            <w:shd w:val="clear" w:color="auto" w:fill="auto"/>
            <w:vAlign w:val="center"/>
          </w:tcPr>
          <w:p w14:paraId="3D3E539B" w14:textId="530512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4" w:type="pct"/>
            <w:gridSpan w:val="3"/>
            <w:shd w:val="clear" w:color="auto" w:fill="auto"/>
            <w:vAlign w:val="center"/>
          </w:tcPr>
          <w:p w14:paraId="1B1A3AB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4AB340"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4CB905E" w14:textId="2DE10628"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E27736" w:rsidRPr="00292CB0">
              <w:rPr>
                <w:rFonts w:cstheme="minorHAnsi"/>
                <w:sz w:val="16"/>
                <w:szCs w:val="16"/>
              </w:rPr>
              <w:t>,</w:t>
            </w:r>
            <w:r w:rsidR="00E27736" w:rsidRPr="00292CB0">
              <w:rPr>
                <w:sz w:val="16"/>
                <w:szCs w:val="16"/>
              </w:rPr>
              <w:t xml:space="preserve"> doposiaľ nebola schválená</w:t>
            </w:r>
          </w:p>
          <w:p w14:paraId="506E3220" w14:textId="1B499C9B"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2E85D682"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830DB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B32E08"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1F9B3F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37AA489" w14:textId="77777777" w:rsidR="005465A8" w:rsidRPr="00292CB0" w:rsidRDefault="005465A8"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292CB0" w:rsidRDefault="005465A8" w:rsidP="00F76ECB">
            <w:pPr>
              <w:spacing w:after="0" w:line="240" w:lineRule="auto"/>
              <w:jc w:val="both"/>
              <w:rPr>
                <w:rFonts w:cstheme="minorHAnsi"/>
                <w:b/>
                <w:sz w:val="16"/>
                <w:szCs w:val="16"/>
                <w:lang w:eastAsia="sk-SK"/>
              </w:rPr>
            </w:pPr>
            <w:r w:rsidRPr="00292CB0">
              <w:rPr>
                <w:rFonts w:cstheme="minorHAnsi"/>
                <w:b/>
                <w:sz w:val="22"/>
                <w:szCs w:val="22"/>
              </w:rPr>
              <w:t>VOL</w:t>
            </w:r>
            <w:r w:rsidR="00AB4072" w:rsidRPr="00292CB0">
              <w:rPr>
                <w:rFonts w:cstheme="minorHAnsi"/>
                <w:b/>
                <w:sz w:val="22"/>
                <w:szCs w:val="22"/>
              </w:rPr>
              <w:t>ITEĽNÉ KRITÉRIA</w:t>
            </w:r>
          </w:p>
        </w:tc>
      </w:tr>
      <w:tr w:rsidR="00292CB0" w:rsidRPr="00292CB0" w14:paraId="1BED8E78" w14:textId="77777777" w:rsidTr="00AB4072">
        <w:trPr>
          <w:trHeight w:val="284"/>
        </w:trPr>
        <w:tc>
          <w:tcPr>
            <w:tcW w:w="200" w:type="pct"/>
            <w:gridSpan w:val="2"/>
            <w:shd w:val="clear" w:color="auto" w:fill="auto"/>
            <w:vAlign w:val="center"/>
          </w:tcPr>
          <w:p w14:paraId="60072D05" w14:textId="2C51FF27"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0E571187"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3D48336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5E985B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2 a viac pracovných úväzkov minimálne na 1 rok,  </w:t>
            </w:r>
          </w:p>
          <w:p w14:paraId="3ABC4C6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a ½ pracovného úväzku  minimálne na 1 rok,  </w:t>
            </w:r>
          </w:p>
          <w:p w14:paraId="64CC9DE1"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pracovný úväzok minimálne na 1 rok,  </w:t>
            </w:r>
          </w:p>
          <w:p w14:paraId="18D1A7FE"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½ pracovného úväzku minimálne na 1 rok,  </w:t>
            </w:r>
          </w:p>
          <w:p w14:paraId="3E267A4A"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žiadateľ nevytvorí žiadny pracovný úväzok.</w:t>
            </w:r>
          </w:p>
          <w:p w14:paraId="652E3981" w14:textId="77777777" w:rsidR="00AB4072" w:rsidRPr="00292CB0" w:rsidRDefault="00AB4072" w:rsidP="00AB4072">
            <w:pPr>
              <w:spacing w:after="0" w:line="240" w:lineRule="auto"/>
              <w:ind w:left="-11"/>
              <w:jc w:val="both"/>
              <w:rPr>
                <w:rFonts w:cstheme="minorHAnsi"/>
                <w:sz w:val="16"/>
                <w:szCs w:val="16"/>
              </w:rPr>
            </w:pPr>
          </w:p>
          <w:p w14:paraId="3960F4C9"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CB70C9"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B28951"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A4AA80A"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D1D69A3"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6A8288"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D1E8009"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lastRenderedPageBreak/>
              <w:t>Spôsob overenia</w:t>
            </w:r>
          </w:p>
          <w:p w14:paraId="2622B103"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A72C7E3" w14:textId="77777777" w:rsidTr="00AB4072">
        <w:trPr>
          <w:trHeight w:val="284"/>
        </w:trPr>
        <w:tc>
          <w:tcPr>
            <w:tcW w:w="200" w:type="pct"/>
            <w:gridSpan w:val="2"/>
            <w:shd w:val="clear" w:color="auto" w:fill="auto"/>
            <w:vAlign w:val="center"/>
          </w:tcPr>
          <w:p w14:paraId="1F625819" w14:textId="46CAB603"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69B56E39"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0527871"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6E36AEF"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D8A0B3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33DE411C"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074A51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727D55DA"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D5393BD"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026801E"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00DC75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BA5BA56"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FEA4BA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A64704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A331E64"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DA7979" w14:textId="5621C5AF"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F27FEF3" w14:textId="77777777" w:rsidTr="000A23FF">
        <w:trPr>
          <w:trHeight w:val="284"/>
        </w:trPr>
        <w:tc>
          <w:tcPr>
            <w:tcW w:w="5000" w:type="pct"/>
            <w:gridSpan w:val="4"/>
            <w:shd w:val="clear" w:color="auto" w:fill="auto"/>
            <w:vAlign w:val="center"/>
          </w:tcPr>
          <w:p w14:paraId="2381A1C6" w14:textId="1D72992D"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E82B0F1" w14:textId="77777777" w:rsidTr="000A23FF">
        <w:trPr>
          <w:trHeight w:val="284"/>
        </w:trPr>
        <w:tc>
          <w:tcPr>
            <w:tcW w:w="5000" w:type="pct"/>
            <w:gridSpan w:val="4"/>
            <w:shd w:val="clear" w:color="auto" w:fill="auto"/>
            <w:vAlign w:val="center"/>
          </w:tcPr>
          <w:p w14:paraId="2A36AC74" w14:textId="506B179B"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292CB0" w:rsidRDefault="00C0534D" w:rsidP="002C09AB">
      <w:pPr>
        <w:spacing w:after="0" w:line="240" w:lineRule="auto"/>
        <w:rPr>
          <w:rFonts w:cstheme="minorHAnsi"/>
        </w:rPr>
      </w:pPr>
    </w:p>
    <w:p w14:paraId="4BEE3647" w14:textId="226564E3" w:rsidR="0003787B" w:rsidRPr="00292CB0" w:rsidRDefault="0003787B" w:rsidP="002C09AB">
      <w:pPr>
        <w:spacing w:after="0" w:line="240" w:lineRule="auto"/>
        <w:rPr>
          <w:rFonts w:cstheme="minorHAnsi"/>
        </w:rPr>
      </w:pPr>
      <w:bookmarkStart w:id="15" w:name="_Toc512834747"/>
    </w:p>
    <w:p w14:paraId="6B81F270" w14:textId="77777777" w:rsidR="00C026D4" w:rsidRPr="00292CB0" w:rsidRDefault="00C026D4" w:rsidP="00CE03FF"/>
    <w:p w14:paraId="072A4FF0" w14:textId="77777777" w:rsidR="00C026D4" w:rsidRPr="00292CB0" w:rsidRDefault="00C026D4" w:rsidP="00CE03FF"/>
    <w:p w14:paraId="3E862D80" w14:textId="77777777" w:rsidR="00C026D4" w:rsidRPr="00292CB0" w:rsidRDefault="00C026D4" w:rsidP="00CE03FF"/>
    <w:p w14:paraId="4D6EC8ED" w14:textId="77777777" w:rsidR="00C026D4" w:rsidRPr="00292CB0" w:rsidRDefault="00C026D4" w:rsidP="00CE03FF"/>
    <w:p w14:paraId="4CE5D6E1" w14:textId="3B6FB7DB" w:rsidR="00C026D4" w:rsidRPr="00292CB0" w:rsidRDefault="00C026D4" w:rsidP="00CE03FF"/>
    <w:p w14:paraId="47ED1C5B" w14:textId="77777777" w:rsidR="00AB4072" w:rsidRPr="00292CB0" w:rsidRDefault="00AB4072" w:rsidP="00CE03FF"/>
    <w:p w14:paraId="6E65BA0E" w14:textId="77777777" w:rsidR="00AB4072" w:rsidRPr="00292CB0" w:rsidRDefault="00AB4072" w:rsidP="00CE03FF"/>
    <w:p w14:paraId="5AF5D665" w14:textId="77777777" w:rsidR="00AB4072" w:rsidRPr="00292CB0" w:rsidRDefault="00AB4072" w:rsidP="00CE03FF"/>
    <w:p w14:paraId="329C63B7" w14:textId="7DD1F491" w:rsidR="00AB4072" w:rsidRPr="00292CB0" w:rsidRDefault="00AB4072" w:rsidP="00C026D4">
      <w:pPr>
        <w:pStyle w:val="tlXY"/>
        <w:spacing w:before="0" w:after="0"/>
        <w:rPr>
          <w:rFonts w:cstheme="minorHAnsi"/>
          <w:color w:val="auto"/>
          <w:sz w:val="24"/>
          <w:szCs w:val="24"/>
        </w:rPr>
      </w:pPr>
      <w:r w:rsidRPr="00292CB0">
        <w:rPr>
          <w:rFonts w:cstheme="minorHAnsi"/>
          <w:color w:val="auto"/>
          <w:sz w:val="24"/>
          <w:szCs w:val="24"/>
        </w:rPr>
        <w:br w:type="page"/>
      </w:r>
    </w:p>
    <w:p w14:paraId="7AA05CED" w14:textId="77777777" w:rsidR="00AB4072" w:rsidRPr="00292CB0" w:rsidRDefault="00AB4072" w:rsidP="00CE03FF"/>
    <w:p w14:paraId="55DC6610" w14:textId="1F3B9C3F" w:rsidR="00C026D4" w:rsidRPr="00292CB0" w:rsidRDefault="00C026D4" w:rsidP="00C026D4">
      <w:pPr>
        <w:pStyle w:val="tlXY"/>
        <w:spacing w:before="0" w:after="0"/>
        <w:rPr>
          <w:rFonts w:cstheme="minorHAnsi"/>
          <w:color w:val="auto"/>
          <w:sz w:val="24"/>
          <w:szCs w:val="24"/>
        </w:rPr>
      </w:pPr>
      <w:bookmarkStart w:id="16" w:name="_Toc193812808"/>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7.4 Podpora na investície do vytvárania, zlepšovania alebo rozširovania miestnych základných služieb pre vidiecke obyvateľstvo vrátane voľného času a kultúry a súvisiacej infraštruktúry</w:t>
      </w:r>
      <w:bookmarkEnd w:id="16"/>
    </w:p>
    <w:p w14:paraId="0344573F" w14:textId="77777777" w:rsidR="00C026D4" w:rsidRPr="00292CB0" w:rsidRDefault="00C026D4" w:rsidP="00C026D4">
      <w:pPr>
        <w:spacing w:after="0" w:line="240" w:lineRule="auto"/>
        <w:rPr>
          <w:rFonts w:cstheme="minorHAnsi"/>
          <w:b/>
          <w:i/>
          <w:sz w:val="22"/>
          <w:szCs w:val="22"/>
        </w:rPr>
      </w:pPr>
      <w:r w:rsidRPr="00292CB0">
        <w:rPr>
          <w:rFonts w:cstheme="minorHAnsi"/>
          <w:b/>
          <w:i/>
          <w:sz w:val="22"/>
          <w:szCs w:val="22"/>
        </w:rPr>
        <w:t>Vytváranie, zlepšovanie alebo rozširovanie miestnych služieb vrátane voľného času a kultúry a súvisiacej infraštruktúry</w:t>
      </w:r>
    </w:p>
    <w:p w14:paraId="6FD3C0C9" w14:textId="77777777" w:rsidR="00C026D4" w:rsidRPr="00292CB0" w:rsidRDefault="00C026D4" w:rsidP="00C026D4">
      <w:pPr>
        <w:spacing w:after="0" w:line="240" w:lineRule="auto"/>
        <w:rPr>
          <w:rFonts w:cstheme="minorHAnsi"/>
          <w:b/>
          <w:sz w:val="20"/>
          <w:u w:val="single"/>
        </w:rPr>
      </w:pPr>
    </w:p>
    <w:p w14:paraId="2997C201" w14:textId="77777777" w:rsidR="00C026D4" w:rsidRPr="00292CB0" w:rsidRDefault="00C026D4" w:rsidP="00C026D4">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3DFA68D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výdavky, pri ktorých verejné obstarávanie bolo začaté pred dňom 19.04.2016, vynaložené až po predložení </w:t>
      </w:r>
      <w:proofErr w:type="spellStart"/>
      <w:r w:rsidRPr="00292CB0">
        <w:rPr>
          <w:rFonts w:cstheme="minorHAnsi"/>
          <w:sz w:val="18"/>
          <w:szCs w:val="18"/>
        </w:rPr>
        <w:t>ŽoNFP</w:t>
      </w:r>
      <w:proofErr w:type="spellEnd"/>
      <w:r w:rsidRPr="00292CB0">
        <w:rPr>
          <w:rFonts w:cstheme="minorHAnsi"/>
          <w:sz w:val="18"/>
          <w:szCs w:val="18"/>
        </w:rPr>
        <w:t xml:space="preserve"> na MAS</w:t>
      </w:r>
      <w:r w:rsidRPr="00292CB0">
        <w:rPr>
          <w:rFonts w:cstheme="minorHAnsi"/>
          <w:kern w:val="1"/>
          <w:sz w:val="18"/>
          <w:szCs w:val="18"/>
        </w:rPr>
        <w:t>;</w:t>
      </w:r>
    </w:p>
    <w:p w14:paraId="4A940C91"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CB2ED1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73D8F9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FB9D18B" w14:textId="77777777" w:rsidR="00C026D4" w:rsidRPr="00292CB0" w:rsidRDefault="00C026D4" w:rsidP="000E4642">
      <w:pPr>
        <w:pStyle w:val="Odsekzoznamu"/>
        <w:numPr>
          <w:ilvl w:val="0"/>
          <w:numId w:val="36"/>
        </w:numPr>
        <w:spacing w:after="0" w:line="240" w:lineRule="auto"/>
        <w:ind w:left="426" w:hanging="426"/>
        <w:jc w:val="both"/>
        <w:rPr>
          <w:rFonts w:cstheme="minorHAnsi"/>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43"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1EC9137E" w14:textId="77777777" w:rsidTr="00AB4072">
        <w:trPr>
          <w:trHeight w:val="284"/>
        </w:trPr>
        <w:tc>
          <w:tcPr>
            <w:tcW w:w="5000" w:type="pct"/>
            <w:shd w:val="clear" w:color="auto" w:fill="FFC000"/>
            <w:vAlign w:val="center"/>
          </w:tcPr>
          <w:p w14:paraId="56A8A4DA" w14:textId="4B72A762" w:rsidR="00C026D4" w:rsidRPr="00292CB0" w:rsidRDefault="00C026D4" w:rsidP="004800B7">
            <w:pPr>
              <w:pStyle w:val="Standard"/>
              <w:numPr>
                <w:ilvl w:val="2"/>
                <w:numId w:val="531"/>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52E3CA7" w14:textId="77777777" w:rsidTr="00AB4072">
        <w:trPr>
          <w:trHeight w:val="284"/>
        </w:trPr>
        <w:tc>
          <w:tcPr>
            <w:tcW w:w="5000" w:type="pct"/>
            <w:shd w:val="clear" w:color="auto" w:fill="FFFFFF" w:themeFill="background1"/>
            <w:vAlign w:val="center"/>
          </w:tcPr>
          <w:p w14:paraId="22FD8983" w14:textId="77777777" w:rsidR="00C026D4" w:rsidRPr="00292CB0" w:rsidRDefault="00C026D4" w:rsidP="004800B7">
            <w:pPr>
              <w:pStyle w:val="Odsekzoznamu"/>
              <w:numPr>
                <w:ilvl w:val="0"/>
                <w:numId w:val="518"/>
              </w:numPr>
              <w:tabs>
                <w:tab w:val="left" w:pos="202"/>
              </w:tabs>
              <w:suppressAutoHyphens/>
              <w:spacing w:after="0" w:line="240" w:lineRule="auto"/>
              <w:ind w:left="202" w:hanging="202"/>
              <w:jc w:val="both"/>
              <w:rPr>
                <w:rFonts w:cstheme="minorHAnsi"/>
                <w:sz w:val="18"/>
                <w:szCs w:val="18"/>
              </w:rPr>
            </w:pPr>
            <w:proofErr w:type="spellStart"/>
            <w:r w:rsidRPr="00292CB0">
              <w:rPr>
                <w:rFonts w:cstheme="minorHAnsi"/>
                <w:sz w:val="18"/>
                <w:szCs w:val="18"/>
              </w:rPr>
              <w:t>ŽoNFP</w:t>
            </w:r>
            <w:proofErr w:type="spellEnd"/>
            <w:r w:rsidRPr="00292CB0">
              <w:rPr>
                <w:rFonts w:cstheme="minorHAnsi"/>
                <w:sz w:val="18"/>
                <w:szCs w:val="18"/>
              </w:rPr>
              <w:t xml:space="preserve"> musí byť kompletná po obsahovej stránke. </w:t>
            </w:r>
            <w:proofErr w:type="spellStart"/>
            <w:r w:rsidRPr="00292CB0">
              <w:rPr>
                <w:rFonts w:cstheme="minorHAnsi"/>
                <w:sz w:val="18"/>
                <w:szCs w:val="18"/>
              </w:rPr>
              <w:t>ŽoNFP</w:t>
            </w:r>
            <w:proofErr w:type="spellEnd"/>
            <w:r w:rsidRPr="00292CB0">
              <w:rPr>
                <w:rFonts w:cstheme="minorHAnsi"/>
                <w:sz w:val="18"/>
                <w:szCs w:val="18"/>
              </w:rPr>
              <w:t xml:space="preserve"> nebude schválená v prípade, že žiadateľ uviedol nepravdivé čestné vyhlásenie žiadateľa o konflikte záujmov a poskytol nesprávne či nepravdivé údaje. </w:t>
            </w:r>
          </w:p>
          <w:p w14:paraId="6B7F2700"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w:t>
            </w:r>
            <w:proofErr w:type="spellStart"/>
            <w:r w:rsidRPr="00292CB0">
              <w:rPr>
                <w:rFonts w:cstheme="minorHAnsi"/>
                <w:sz w:val="18"/>
                <w:szCs w:val="18"/>
              </w:rPr>
              <w:t>ŽoNFP</w:t>
            </w:r>
            <w:proofErr w:type="spellEnd"/>
            <w:r w:rsidRPr="00292CB0">
              <w:rPr>
                <w:rFonts w:cstheme="minorHAnsi"/>
                <w:sz w:val="18"/>
                <w:szCs w:val="18"/>
              </w:rPr>
              <w:t xml:space="preserve"> v deň jej predloženia na MAS je konečná a nie je možné ju v rámci procesu spracovávania dodatočne zvyšovať.</w:t>
            </w:r>
          </w:p>
          <w:p w14:paraId="0808127B" w14:textId="5E5830F3"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282C55"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3FD46D1B"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292CB0" w:rsidRDefault="00681E2E"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9D9BA99" w14:textId="77777777" w:rsidR="00C026D4" w:rsidRPr="00292CB0" w:rsidRDefault="00C026D4" w:rsidP="00C026D4">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292CB0" w:rsidRPr="00292CB0" w14:paraId="10CCBC64" w14:textId="77777777" w:rsidTr="000A23FF">
        <w:trPr>
          <w:trHeight w:val="284"/>
        </w:trPr>
        <w:tc>
          <w:tcPr>
            <w:tcW w:w="5000" w:type="pct"/>
            <w:gridSpan w:val="6"/>
            <w:shd w:val="clear" w:color="auto" w:fill="FFC000"/>
            <w:vAlign w:val="center"/>
          </w:tcPr>
          <w:p w14:paraId="50D83096" w14:textId="1BC11FD5" w:rsidR="00C026D4" w:rsidRPr="00292CB0" w:rsidRDefault="00AB1357" w:rsidP="00AB4072">
            <w:pPr>
              <w:spacing w:after="0" w:line="240" w:lineRule="auto"/>
              <w:jc w:val="center"/>
              <w:rPr>
                <w:rFonts w:cstheme="minorHAnsi"/>
                <w:b/>
                <w:sz w:val="28"/>
                <w:szCs w:val="28"/>
              </w:rPr>
            </w:pPr>
            <w:r w:rsidRPr="00292CB0">
              <w:rPr>
                <w:rFonts w:cstheme="minorHAnsi"/>
                <w:b/>
                <w:caps/>
                <w:sz w:val="28"/>
                <w:szCs w:val="28"/>
              </w:rPr>
              <w:t>3.1.2</w:t>
            </w:r>
            <w:r w:rsidR="00C026D4" w:rsidRPr="00292CB0">
              <w:rPr>
                <w:rFonts w:cstheme="minorHAnsi"/>
                <w:b/>
                <w:caps/>
                <w:sz w:val="28"/>
                <w:szCs w:val="28"/>
              </w:rPr>
              <w:t xml:space="preserve"> Špecifické podmienky poskytnutia príspevku</w:t>
            </w:r>
          </w:p>
        </w:tc>
      </w:tr>
      <w:tr w:rsidR="00292CB0" w:rsidRPr="00292CB0"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29059DF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45F051B" w14:textId="77777777" w:rsidTr="000A23FF">
        <w:trPr>
          <w:trHeight w:val="284"/>
        </w:trPr>
        <w:tc>
          <w:tcPr>
            <w:tcW w:w="192" w:type="pct"/>
            <w:gridSpan w:val="3"/>
            <w:shd w:val="clear" w:color="auto" w:fill="auto"/>
            <w:vAlign w:val="center"/>
          </w:tcPr>
          <w:p w14:paraId="74E8B42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8" w:type="pct"/>
            <w:gridSpan w:val="3"/>
            <w:shd w:val="clear" w:color="auto" w:fill="auto"/>
            <w:vAlign w:val="center"/>
          </w:tcPr>
          <w:p w14:paraId="1E54E9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Oprávnenosť žiadateľa (všeobecné podmienky)</w:t>
            </w:r>
          </w:p>
          <w:p w14:paraId="3A8FCF76"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Oprávneným žiadateľom je oprávnený žiadateľ v zmysle stratégie CLLD uvedený v tejto výzve na predkladanie </w:t>
            </w:r>
            <w:proofErr w:type="spellStart"/>
            <w:r w:rsidRPr="00292CB0">
              <w:rPr>
                <w:rFonts w:cstheme="minorHAnsi"/>
                <w:bCs/>
                <w:sz w:val="16"/>
                <w:szCs w:val="16"/>
              </w:rPr>
              <w:t>ŽoNFP</w:t>
            </w:r>
            <w:proofErr w:type="spellEnd"/>
            <w:r w:rsidRPr="00292CB0">
              <w:rPr>
                <w:rFonts w:cstheme="minorHAnsi"/>
                <w:bCs/>
                <w:sz w:val="16"/>
                <w:szCs w:val="16"/>
              </w:rPr>
              <w:t xml:space="preserve"> ako oprávnený žiadateľ MAS, ktorý musí spĺňať aj nasledovné podmienky:</w:t>
            </w:r>
          </w:p>
          <w:p w14:paraId="3A16BF8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Oprávneným žiadateľom je:</w:t>
            </w:r>
          </w:p>
          <w:p w14:paraId="15BE79D5"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1.Obce z územia príslušnej MAS</w:t>
            </w:r>
            <w:r w:rsidRPr="00292CB0">
              <w:rPr>
                <w:rStyle w:val="Odkaznapoznmkupodiarou"/>
                <w:rFonts w:cstheme="minorHAnsi"/>
                <w:sz w:val="16"/>
                <w:szCs w:val="16"/>
              </w:rPr>
              <w:footnoteReference w:id="19"/>
            </w:r>
            <w:r w:rsidRPr="00292CB0">
              <w:rPr>
                <w:rFonts w:cstheme="minorHAnsi"/>
                <w:sz w:val="16"/>
                <w:szCs w:val="16"/>
              </w:rPr>
              <w:t xml:space="preserve"> </w:t>
            </w:r>
          </w:p>
          <w:p w14:paraId="4754A76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2.Občianske združenie</w:t>
            </w:r>
          </w:p>
          <w:p w14:paraId="15A7487B"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3. Združenia obcí s právnou subjektivitou z územia príslušnej MAS s právnou formou: </w:t>
            </w:r>
          </w:p>
          <w:p w14:paraId="4D944849"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CA5FB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6B9B4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6D59E154" w14:textId="77777777" w:rsidR="00C026D4" w:rsidRPr="00292CB0" w:rsidRDefault="00C026D4" w:rsidP="00AB4072">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C2650F2"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1 - </w:t>
            </w:r>
            <w:r w:rsidRPr="00292CB0">
              <w:rPr>
                <w:rFonts w:cstheme="minorHAnsi"/>
                <w:bCs/>
                <w:sz w:val="16"/>
                <w:szCs w:val="16"/>
              </w:rPr>
              <w:t>Identifikácia žiadateľa)</w:t>
            </w:r>
          </w:p>
          <w:p w14:paraId="54FC3073"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69DB9221"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w:t>
            </w:r>
            <w:proofErr w:type="spellStart"/>
            <w:r w:rsidRPr="00292CB0">
              <w:rPr>
                <w:rFonts w:cstheme="minorHAnsi"/>
                <w:sz w:val="16"/>
                <w:szCs w:val="16"/>
              </w:rPr>
              <w:t>ŽoNFP</w:t>
            </w:r>
            <w:proofErr w:type="spellEnd"/>
            <w:r w:rsidRPr="00292CB0">
              <w:rPr>
                <w:rFonts w:cstheme="minorHAnsi"/>
                <w:sz w:val="16"/>
                <w:szCs w:val="16"/>
              </w:rPr>
              <w:t xml:space="preserve"> a/alebo konaniu o </w:t>
            </w:r>
            <w:proofErr w:type="spellStart"/>
            <w:r w:rsidRPr="00292CB0">
              <w:rPr>
                <w:rFonts w:cstheme="minorHAnsi"/>
                <w:sz w:val="16"/>
                <w:szCs w:val="16"/>
              </w:rPr>
              <w:t>ŽoNFP</w:t>
            </w:r>
            <w:proofErr w:type="spellEnd"/>
            <w:r w:rsidRPr="00292CB0">
              <w:rPr>
                <w:rFonts w:cstheme="minorHAnsi"/>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A72FAB" w14:textId="77777777" w:rsidR="00C026D4" w:rsidRPr="00292CB0" w:rsidRDefault="00C026D4"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7DC998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FB7551" w14:textId="77777777" w:rsidR="00C026D4" w:rsidRPr="00292CB0" w:rsidRDefault="00C026D4"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DD055A7" w14:textId="77777777" w:rsidR="00C026D4" w:rsidRPr="00292CB0" w:rsidRDefault="00C026D4"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44"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45"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C72CE77"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67B386" w14:textId="77777777" w:rsidR="00C026D4" w:rsidRPr="00292CB0" w:rsidRDefault="00C026D4" w:rsidP="004800B7">
            <w:pPr>
              <w:pStyle w:val="Odsekzoznamu"/>
              <w:numPr>
                <w:ilvl w:val="0"/>
                <w:numId w:val="461"/>
              </w:numPr>
              <w:spacing w:after="0" w:line="240" w:lineRule="auto"/>
              <w:ind w:left="237" w:hanging="237"/>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Plnomocenstvo môže byť vyhotovené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(najneskôr však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iba v prípade, ak sa vzťahuje na úkony po predložení </w:t>
            </w:r>
            <w:proofErr w:type="spellStart"/>
            <w:r w:rsidRPr="00292CB0">
              <w:rPr>
                <w:rFonts w:cstheme="minorHAnsi"/>
                <w:sz w:val="16"/>
                <w:szCs w:val="16"/>
              </w:rPr>
              <w:t>ŽoNFP</w:t>
            </w:r>
            <w:proofErr w:type="spellEnd"/>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w:t>
            </w:r>
            <w:proofErr w:type="spellStart"/>
            <w:r w:rsidRPr="00292CB0">
              <w:rPr>
                <w:rFonts w:cstheme="minorHAnsi"/>
                <w:bCs/>
                <w:sz w:val="16"/>
                <w:szCs w:val="16"/>
              </w:rPr>
              <w:t>ŽoNFP</w:t>
            </w:r>
            <w:proofErr w:type="spellEnd"/>
            <w:r w:rsidRPr="00292CB0">
              <w:rPr>
                <w:rFonts w:cstheme="minorHAnsi"/>
                <w:bCs/>
                <w:sz w:val="16"/>
                <w:szCs w:val="16"/>
              </w:rPr>
              <w:t xml:space="preserve">/konaním o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64724007" w14:textId="77777777" w:rsidR="00C026D4" w:rsidRPr="00292CB0" w:rsidRDefault="00C026D4" w:rsidP="00AB4072">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poskytnutia príspevku (PPP) a jej popis</w:t>
            </w:r>
          </w:p>
        </w:tc>
      </w:tr>
      <w:tr w:rsidR="00292CB0" w:rsidRPr="00292CB0" w14:paraId="315F8AA0" w14:textId="77777777" w:rsidTr="000A23FF">
        <w:trPr>
          <w:trHeight w:val="284"/>
        </w:trPr>
        <w:tc>
          <w:tcPr>
            <w:tcW w:w="192" w:type="pct"/>
            <w:gridSpan w:val="3"/>
            <w:shd w:val="clear" w:color="auto" w:fill="auto"/>
            <w:vAlign w:val="center"/>
          </w:tcPr>
          <w:p w14:paraId="7B8A325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2.1.</w:t>
            </w:r>
          </w:p>
        </w:tc>
        <w:tc>
          <w:tcPr>
            <w:tcW w:w="4808" w:type="pct"/>
            <w:gridSpan w:val="3"/>
            <w:shd w:val="clear" w:color="auto" w:fill="auto"/>
            <w:vAlign w:val="center"/>
          </w:tcPr>
          <w:p w14:paraId="7FBADC5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EA31B05" w14:textId="50995608" w:rsidR="00C026D4" w:rsidRPr="00292CB0" w:rsidRDefault="00C026D4" w:rsidP="00AB4072">
            <w:pPr>
              <w:spacing w:after="0" w:line="240" w:lineRule="auto"/>
              <w:jc w:val="both"/>
              <w:rPr>
                <w:rFonts w:cstheme="minorHAnsi"/>
                <w:sz w:val="16"/>
                <w:szCs w:val="16"/>
                <w:highlight w:val="yellow"/>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w:t>
            </w:r>
            <w:proofErr w:type="spellStart"/>
            <w:r w:rsidRPr="00292CB0">
              <w:rPr>
                <w:rFonts w:cstheme="minorHAnsi"/>
                <w:bCs/>
                <w:sz w:val="16"/>
                <w:szCs w:val="16"/>
              </w:rPr>
              <w:t>ŽoNFP</w:t>
            </w:r>
            <w:proofErr w:type="spellEnd"/>
            <w:r w:rsidRPr="00292CB0">
              <w:rPr>
                <w:rFonts w:cstheme="minorHAnsi"/>
                <w:bCs/>
                <w:sz w:val="16"/>
                <w:szCs w:val="16"/>
              </w:rPr>
              <w:t xml:space="preserve"> ako oprávnené aktivity/činnosti MAS.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292CB0">
              <w:rPr>
                <w:rFonts w:cstheme="minorHAnsi"/>
                <w:sz w:val="16"/>
                <w:szCs w:val="16"/>
              </w:rPr>
              <w:br/>
              <w:t>2014 – 2022 pre opatrenie 19. Podpora na miestny rozvoj v rámci iniciatívy LEADER.</w:t>
            </w:r>
          </w:p>
          <w:p w14:paraId="12505195"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E566E89" w14:textId="42F630B4"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investície súvisiace s vytváraním podmienok pre trávenie voľného času  vrátane príslušnej infraštruktúry – napr. výstavba/rekonštrukcia/modernizácia/rozšírenie (</w:t>
            </w:r>
            <w:r w:rsidR="00282C55" w:rsidRPr="00292CB0">
              <w:rPr>
                <w:rFonts w:cstheme="minorHAnsi"/>
                <w:i/>
                <w:sz w:val="16"/>
                <w:szCs w:val="16"/>
              </w:rPr>
              <w:t>prístavba, nadstavba</w:t>
            </w:r>
            <w:r w:rsidRPr="00292CB0">
              <w:rPr>
                <w:rFonts w:cstheme="minorHAnsi"/>
                <w:i/>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zamerané na zriadenie nových,  </w:t>
            </w:r>
            <w:r w:rsidRPr="00292CB0">
              <w:rPr>
                <w:rFonts w:cstheme="minorHAnsi"/>
                <w:b/>
                <w:i/>
                <w:sz w:val="16"/>
                <w:szCs w:val="16"/>
                <w:u w:val="single"/>
              </w:rPr>
              <w:t>rozšírenie</w:t>
            </w:r>
            <w:r w:rsidRPr="00292CB0">
              <w:rPr>
                <w:rFonts w:cstheme="minorHAnsi"/>
                <w:i/>
                <w:sz w:val="16"/>
                <w:szCs w:val="16"/>
              </w:rPr>
              <w:t xml:space="preserve"> </w:t>
            </w:r>
            <w:r w:rsidRPr="00292CB0">
              <w:rPr>
                <w:rFonts w:cstheme="minorHAnsi"/>
                <w:b/>
                <w:i/>
                <w:sz w:val="16"/>
                <w:szCs w:val="16"/>
                <w:u w:val="single"/>
              </w:rPr>
              <w:t>(prístavba, nadstavba, prestavba),</w:t>
            </w:r>
            <w:r w:rsidRPr="00292CB0">
              <w:rPr>
                <w:rFonts w:cstheme="minorHAnsi"/>
                <w:i/>
                <w:sz w:val="16"/>
                <w:szCs w:val="16"/>
              </w:rPr>
              <w:t xml:space="preserve"> rekonštrukcia a modernizácia existujúcich domov smútku vrátane ich okolia</w:t>
            </w:r>
          </w:p>
          <w:p w14:paraId="2E2A086E"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súvisiace so zvyšovaním kvality života obyvateľov – investície spojené s odstraňovaním malých tzv. divokých skládok odpadov resp. opusteného odpadu</w:t>
            </w:r>
          </w:p>
          <w:p w14:paraId="1D923A35" w14:textId="005430C6"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 vytváraním podmienok pre rozvoj podnikania – rekonštrukcia, </w:t>
            </w:r>
            <w:r w:rsidRPr="00292CB0">
              <w:rPr>
                <w:rFonts w:cstheme="minorHAnsi"/>
                <w:b/>
                <w:i/>
                <w:sz w:val="16"/>
                <w:szCs w:val="16"/>
                <w:u w:val="single"/>
              </w:rPr>
              <w:t>modernizácia/rozšírenie (</w:t>
            </w:r>
            <w:r w:rsidR="00282C55" w:rsidRPr="00292CB0">
              <w:rPr>
                <w:rFonts w:cstheme="minorHAnsi"/>
                <w:b/>
                <w:i/>
                <w:sz w:val="16"/>
                <w:szCs w:val="16"/>
                <w:u w:val="single"/>
              </w:rPr>
              <w:t>prístavba, nadstavba</w:t>
            </w:r>
            <w:r w:rsidRPr="00292CB0">
              <w:rPr>
                <w:rFonts w:cstheme="minorHAnsi"/>
                <w:b/>
                <w:i/>
                <w:sz w:val="16"/>
                <w:szCs w:val="16"/>
                <w:u w:val="single"/>
              </w:rPr>
              <w:t>, zväčšenie)</w:t>
            </w:r>
            <w:r w:rsidRPr="00292CB0">
              <w:rPr>
                <w:rFonts w:cstheme="minorHAnsi"/>
                <w:i/>
                <w:sz w:val="16"/>
                <w:szCs w:val="16"/>
              </w:rPr>
              <w:t xml:space="preserve"> nevyužívaných objektov v obci pre podnikateľskú činnosť, výstavba/rekonštrukcia tržníc pre podporu predaja miestnych produktov a pod.</w:t>
            </w:r>
          </w:p>
          <w:p w14:paraId="0DCFB95B"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58E3F6AC" w14:textId="498BA1D8" w:rsidR="001C5CAA" w:rsidRPr="001C5CAA" w:rsidRDefault="00C026D4" w:rsidP="001C5CAA">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so zvýšením bezpečnosti </w:t>
            </w:r>
            <w:proofErr w:type="spellStart"/>
            <w:r w:rsidRPr="00292CB0">
              <w:rPr>
                <w:rFonts w:cstheme="minorHAnsi"/>
                <w:i/>
                <w:sz w:val="16"/>
                <w:szCs w:val="16"/>
              </w:rPr>
              <w:t>t.j</w:t>
            </w:r>
            <w:proofErr w:type="spellEnd"/>
            <w:r w:rsidRPr="00292CB0">
              <w:rPr>
                <w:rFonts w:cstheme="minorHAnsi"/>
                <w:i/>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247B95F7" w14:textId="14EB60A9" w:rsidR="001C5CAA" w:rsidRPr="001C5CAA" w:rsidDel="0056023E" w:rsidRDefault="001C5CAA" w:rsidP="00C733BC">
            <w:pPr>
              <w:autoSpaceDE w:val="0"/>
              <w:autoSpaceDN w:val="0"/>
              <w:adjustRightInd w:val="0"/>
              <w:spacing w:before="60" w:after="60" w:line="240" w:lineRule="auto"/>
              <w:jc w:val="both"/>
              <w:rPr>
                <w:del w:id="17" w:author="Lenka Valentová" w:date="2025-02-05T14:27:00Z"/>
                <w:rFonts w:cstheme="minorHAnsi"/>
                <w:i/>
                <w:sz w:val="16"/>
                <w:szCs w:val="16"/>
              </w:rPr>
            </w:pPr>
          </w:p>
          <w:p w14:paraId="3434DE34" w14:textId="77777777" w:rsidR="001C5CAA" w:rsidRPr="00292CB0" w:rsidRDefault="001C5CAA" w:rsidP="001C5CAA">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3D3094"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Rozpočet projektu) </w:t>
            </w:r>
          </w:p>
          <w:p w14:paraId="257D86BE"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Popis v projekte realizácie (Príloha 2B k príručke pre prijímateľa LEADER)</w:t>
            </w:r>
          </w:p>
          <w:p w14:paraId="5BA6ECEE" w14:textId="77777777" w:rsidR="001C5CAA" w:rsidRPr="00292CB0"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6A Miesto realizácie projektu - Poznámka k miestu realizácie číslo parcely) </w:t>
            </w:r>
          </w:p>
          <w:p w14:paraId="216D42C0" w14:textId="17F9F382" w:rsidR="001C5CAA" w:rsidRPr="001C5CAA"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6090E2F4" w14:textId="77777777" w:rsidR="00C026D4" w:rsidRPr="00292CB0" w:rsidRDefault="00C026D4" w:rsidP="004800B7">
            <w:pPr>
              <w:pStyle w:val="Odsekzoznamu"/>
              <w:numPr>
                <w:ilvl w:val="0"/>
                <w:numId w:val="462"/>
              </w:numPr>
              <w:spacing w:after="0" w:line="240" w:lineRule="auto"/>
              <w:ind w:left="237" w:hanging="237"/>
              <w:jc w:val="both"/>
              <w:rPr>
                <w:rFonts w:cstheme="minorHAnsi"/>
                <w:sz w:val="16"/>
                <w:szCs w:val="16"/>
              </w:rPr>
            </w:pPr>
            <w:r w:rsidRPr="00292CB0">
              <w:rPr>
                <w:rFonts w:eastAsia="Times New Roman" w:cstheme="minorHAnsi"/>
                <w:sz w:val="16"/>
                <w:szCs w:val="16"/>
              </w:rPr>
              <w:t xml:space="preserve">v zmysle dokumentácie uvedenej v časti  "Forma a spôsob preukázania splnenia PPP" </w:t>
            </w:r>
          </w:p>
        </w:tc>
      </w:tr>
      <w:tr w:rsidR="00292CB0" w:rsidRPr="00292CB0" w14:paraId="4B846CE5" w14:textId="77777777" w:rsidTr="000A23FF">
        <w:trPr>
          <w:trHeight w:val="284"/>
        </w:trPr>
        <w:tc>
          <w:tcPr>
            <w:tcW w:w="192" w:type="pct"/>
            <w:gridSpan w:val="3"/>
            <w:shd w:val="clear" w:color="auto" w:fill="auto"/>
            <w:vAlign w:val="center"/>
          </w:tcPr>
          <w:p w14:paraId="3955E9C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2.2.</w:t>
            </w:r>
          </w:p>
        </w:tc>
        <w:tc>
          <w:tcPr>
            <w:tcW w:w="4808" w:type="pct"/>
            <w:gridSpan w:val="3"/>
            <w:shd w:val="clear" w:color="auto" w:fill="auto"/>
            <w:vAlign w:val="center"/>
          </w:tcPr>
          <w:p w14:paraId="2FF54B7C"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05D9AA0" w14:textId="5710647D"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w:t>
            </w:r>
            <w:proofErr w:type="spellStart"/>
            <w:r w:rsidRPr="00292CB0">
              <w:rPr>
                <w:rFonts w:cstheme="minorHAnsi"/>
                <w:bCs/>
                <w:sz w:val="16"/>
                <w:szCs w:val="16"/>
              </w:rPr>
              <w:t>ŽoNFP</w:t>
            </w:r>
            <w:proofErr w:type="spellEnd"/>
            <w:r w:rsidRPr="00292CB0">
              <w:rPr>
                <w:rFonts w:cstheme="minorHAnsi"/>
                <w:bCs/>
                <w:sz w:val="16"/>
                <w:szCs w:val="16"/>
              </w:rPr>
              <w:t xml:space="preserve"> ako oprávnené výdavky MAS.  Žiadateľ musí zároveň spĺňať aj podmienky uvedené v bode 2.2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w:t>
            </w:r>
            <w:r w:rsidRPr="00292CB0">
              <w:rPr>
                <w:rFonts w:cstheme="minorHAnsi"/>
                <w:sz w:val="16"/>
                <w:szCs w:val="16"/>
              </w:rPr>
              <w:lastRenderedPageBreak/>
              <w:t>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F6F5D48"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súvisiace všeobecné náklady s bodom 1 (v prípade investičných opatrení):</w:t>
            </w:r>
          </w:p>
          <w:p w14:paraId="4A73CE15"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výstavba, obstaranie (vrátane leasingu) alebo zlepšenie nehnuteľného majetku;</w:t>
            </w:r>
          </w:p>
          <w:p w14:paraId="57B5C967"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73FC6316"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A69B64D" w14:textId="3922C290" w:rsidR="00C026D4" w:rsidRDefault="00C026D4" w:rsidP="009F1D61">
            <w:pPr>
              <w:pStyle w:val="Odsekzoznamu"/>
              <w:numPr>
                <w:ilvl w:val="0"/>
                <w:numId w:val="87"/>
              </w:numPr>
              <w:suppressAutoHyphens/>
              <w:spacing w:after="0" w:line="240" w:lineRule="auto"/>
              <w:ind w:left="211" w:hanging="211"/>
              <w:jc w:val="both"/>
              <w:rPr>
                <w:rFonts w:cstheme="minorHAnsi"/>
                <w:bCs/>
                <w:i/>
                <w:sz w:val="16"/>
                <w:szCs w:val="16"/>
              </w:rPr>
            </w:pPr>
            <w:r w:rsidRPr="00292CB0">
              <w:rPr>
                <w:rFonts w:cstheme="minorHAnsi"/>
                <w:bCs/>
                <w:i/>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058EDBB8" w14:textId="77777777" w:rsidR="001C5CAA" w:rsidRPr="00292CB0" w:rsidRDefault="001C5CAA" w:rsidP="009F1D61">
            <w:pPr>
              <w:pStyle w:val="Odsekzoznamu"/>
              <w:numPr>
                <w:ilvl w:val="0"/>
                <w:numId w:val="87"/>
              </w:numPr>
              <w:suppressAutoHyphens/>
              <w:spacing w:after="0" w:line="240" w:lineRule="auto"/>
              <w:ind w:left="211" w:hanging="211"/>
              <w:jc w:val="both"/>
              <w:rPr>
                <w:rFonts w:cstheme="minorHAnsi"/>
                <w:bCs/>
                <w:i/>
                <w:sz w:val="16"/>
                <w:szCs w:val="16"/>
              </w:rPr>
            </w:pPr>
          </w:p>
          <w:p w14:paraId="64836B42" w14:textId="77777777" w:rsidR="00C026D4" w:rsidRPr="00292CB0" w:rsidRDefault="00C026D4" w:rsidP="00AB4072">
            <w:pPr>
              <w:pStyle w:val="Default"/>
              <w:keepLines/>
              <w:widowControl w:val="0"/>
              <w:jc w:val="both"/>
              <w:rPr>
                <w:rFonts w:asciiTheme="minorHAnsi" w:hAnsiTheme="minorHAnsi" w:cstheme="minorHAnsi"/>
                <w:b/>
                <w:bCs/>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bCs/>
                <w:i/>
                <w:strike/>
                <w:color w:val="auto"/>
                <w:sz w:val="18"/>
                <w:szCs w:val="18"/>
                <w:u w:val="single"/>
              </w:rPr>
              <w:t xml:space="preserve"> </w:t>
            </w:r>
          </w:p>
          <w:p w14:paraId="20B6A12A" w14:textId="77777777"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6FCEBF71" w14:textId="176C4292"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F537D84"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46AB9748"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B088CA4" w14:textId="37D61734"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CC6FCE3" w14:textId="691CE6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9E95856" w14:textId="77777777" w:rsidR="00131A87" w:rsidRPr="00292CB0" w:rsidRDefault="00CC36D8"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nčené zákazky v EKS  a iné</w:t>
            </w:r>
            <w:r w:rsidR="00282C55" w:rsidRPr="00292CB0">
              <w:rPr>
                <w:rFonts w:asciiTheme="minorHAnsi" w:hAnsiTheme="minorHAnsi" w:cstheme="minorHAnsi"/>
                <w:b/>
                <w:color w:val="auto"/>
                <w:sz w:val="16"/>
                <w:szCs w:val="16"/>
              </w:rPr>
              <w:t xml:space="preserve">,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w:t>
            </w:r>
            <w:r w:rsidR="00906ED2" w:rsidRPr="00292CB0">
              <w:rPr>
                <w:rFonts w:asciiTheme="minorHAnsi" w:hAnsiTheme="minorHAnsi" w:cstheme="minorHAnsi"/>
                <w:b/>
                <w:color w:val="auto"/>
                <w:sz w:val="16"/>
                <w:szCs w:val="16"/>
              </w:rPr>
              <w:t>redníctvom ITMS2014+</w:t>
            </w:r>
            <w:r w:rsidR="00906ED2" w:rsidRPr="00292CB0">
              <w:rPr>
                <w:rFonts w:asciiTheme="minorHAnsi" w:hAnsiTheme="minorHAnsi" w:cstheme="minorHAnsi"/>
                <w:color w:val="auto"/>
                <w:sz w:val="16"/>
                <w:szCs w:val="16"/>
              </w:rPr>
              <w:t xml:space="preserve"> (aplikácia</w:t>
            </w:r>
            <w:r w:rsidRPr="00292CB0">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0D4D2481" w14:textId="119B97ED"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37E0EC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699337BA" w14:textId="6225F139" w:rsidR="00C026D4"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r w:rsidR="00CC36D8" w:rsidRPr="00292CB0">
              <w:rPr>
                <w:rFonts w:cstheme="minorHAnsi"/>
                <w:sz w:val="16"/>
                <w:szCs w:val="16"/>
              </w:rPr>
              <w:t xml:space="preserve">                                       </w:t>
            </w:r>
          </w:p>
          <w:p w14:paraId="71351C57"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1D8D29AC" w14:textId="77777777" w:rsidR="00C026D4" w:rsidRPr="00292CB0" w:rsidRDefault="00C026D4" w:rsidP="004800B7">
            <w:pPr>
              <w:pStyle w:val="Default"/>
              <w:keepLines/>
              <w:widowControl w:val="0"/>
              <w:numPr>
                <w:ilvl w:val="0"/>
                <w:numId w:val="463"/>
              </w:numPr>
              <w:ind w:left="237" w:hanging="237"/>
              <w:jc w:val="both"/>
              <w:rPr>
                <w:rFonts w:asciiTheme="minorHAnsi" w:hAnsiTheme="minorHAnsi" w:cstheme="minorHAnsi"/>
                <w:color w:val="auto"/>
                <w:sz w:val="16"/>
                <w:szCs w:val="16"/>
              </w:rPr>
            </w:pPr>
            <w:r w:rsidRPr="00292CB0">
              <w:rPr>
                <w:rFonts w:asciiTheme="minorHAnsi" w:eastAsia="Times New Roman" w:hAnsiTheme="minorHAnsi" w:cstheme="minorHAnsi"/>
                <w:color w:val="auto"/>
                <w:sz w:val="16"/>
                <w:szCs w:val="16"/>
              </w:rPr>
              <w:t>v zmysle dokumentácie uvedenej v časti  "Forma a spôsob preukázania splnenia PPP"</w:t>
            </w:r>
          </w:p>
        </w:tc>
      </w:tr>
      <w:tr w:rsidR="00292CB0" w:rsidRPr="00292CB0"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292CB0" w:rsidRDefault="00C026D4" w:rsidP="00AB4072">
            <w:pPr>
              <w:spacing w:after="0" w:line="240" w:lineRule="auto"/>
              <w:rPr>
                <w:rFonts w:cstheme="minorHAnsi"/>
                <w:b/>
                <w:caps/>
              </w:rPr>
            </w:pPr>
            <w:r w:rsidRPr="00292CB0">
              <w:rPr>
                <w:rFonts w:cstheme="minorHAnsi"/>
                <w:b/>
                <w:sz w:val="22"/>
                <w:szCs w:val="22"/>
              </w:rPr>
              <w:lastRenderedPageBreak/>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44374A2B" w14:textId="77777777" w:rsidR="00C026D4" w:rsidRPr="00292CB0" w:rsidRDefault="00C026D4" w:rsidP="00AB4072">
            <w:pPr>
              <w:pStyle w:val="Odsekzoznamu"/>
              <w:spacing w:after="0" w:line="240" w:lineRule="auto"/>
              <w:ind w:left="209"/>
              <w:jc w:val="center"/>
              <w:rPr>
                <w:rFonts w:cstheme="minorHAnsi"/>
                <w:sz w:val="16"/>
                <w:szCs w:val="16"/>
              </w:rPr>
            </w:pPr>
            <w:r w:rsidRPr="00292CB0">
              <w:rPr>
                <w:rFonts w:cstheme="minorHAnsi"/>
                <w:b/>
                <w:sz w:val="18"/>
                <w:szCs w:val="18"/>
              </w:rPr>
              <w:t>Podmienka poskytnutia príspevku (PPP) a jej popis</w:t>
            </w:r>
          </w:p>
        </w:tc>
      </w:tr>
      <w:tr w:rsidR="00292CB0" w:rsidRPr="00292CB0"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3.1</w:t>
            </w:r>
          </w:p>
        </w:tc>
        <w:tc>
          <w:tcPr>
            <w:tcW w:w="564" w:type="pct"/>
            <w:gridSpan w:val="2"/>
            <w:vMerge w:val="restart"/>
            <w:shd w:val="clear" w:color="auto" w:fill="FFFFFF" w:themeFill="background1"/>
            <w:vAlign w:val="center"/>
          </w:tcPr>
          <w:p w14:paraId="3DC3EF2D"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44" w:type="pct"/>
            <w:shd w:val="clear" w:color="auto" w:fill="FFFFFF" w:themeFill="background1"/>
            <w:vAlign w:val="center"/>
          </w:tcPr>
          <w:p w14:paraId="20BB53B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4D882A9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Podmienka poskytnutia príspevku, ktorou je stanovenie spôsobu financovania:</w:t>
            </w:r>
          </w:p>
          <w:p w14:paraId="7BD6ADC8"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61C6CC26" w14:textId="4F1D930A" w:rsidR="00CC36D8"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 do výšky max. 50% oprávnených výdavkov</w:t>
            </w:r>
          </w:p>
          <w:p w14:paraId="24CFCE77" w14:textId="77777777" w:rsidR="00C026D4" w:rsidRPr="00292CB0" w:rsidRDefault="00C026D4" w:rsidP="00AB4072">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4"/>
                <w:szCs w:val="14"/>
                <w:u w:val="single"/>
              </w:rPr>
              <w:t xml:space="preserve"> </w:t>
            </w:r>
          </w:p>
          <w:p w14:paraId="569B7DE9" w14:textId="134C7CF8" w:rsidR="00CC36D8"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0711D95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CC158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7A7401B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4F7381EE"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1D4C726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ACC1A68"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lastRenderedPageBreak/>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531DB85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3589B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28B0EE31"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26AE97C2"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3.1.3 Intenzita pomoci</w:t>
            </w:r>
          </w:p>
          <w:p w14:paraId="1300ABAC"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BC68FD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B8836D1"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23ABCD5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F22FAC"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233BA2CC" w14:textId="77777777" w:rsidTr="000A23FF">
        <w:trPr>
          <w:trHeight w:val="284"/>
        </w:trPr>
        <w:tc>
          <w:tcPr>
            <w:tcW w:w="169" w:type="pct"/>
            <w:shd w:val="clear" w:color="auto" w:fill="FFF2CC" w:themeFill="accent4" w:themeFillTint="33"/>
            <w:vAlign w:val="center"/>
          </w:tcPr>
          <w:p w14:paraId="05F63AF9"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831" w:type="pct"/>
            <w:gridSpan w:val="5"/>
            <w:shd w:val="clear" w:color="auto" w:fill="FFF2CC" w:themeFill="accent4" w:themeFillTint="33"/>
            <w:vAlign w:val="center"/>
          </w:tcPr>
          <w:p w14:paraId="524103CD" w14:textId="77777777" w:rsidR="00C026D4" w:rsidRPr="00292CB0" w:rsidRDefault="00C026D4" w:rsidP="00AB4072">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poskytnutia príspevku a jej popis</w:t>
            </w:r>
          </w:p>
        </w:tc>
      </w:tr>
      <w:tr w:rsidR="00292CB0" w:rsidRPr="00292CB0" w14:paraId="394A7EB2" w14:textId="77777777" w:rsidTr="000A23FF">
        <w:trPr>
          <w:trHeight w:val="2221"/>
        </w:trPr>
        <w:tc>
          <w:tcPr>
            <w:tcW w:w="169" w:type="pct"/>
            <w:shd w:val="clear" w:color="auto" w:fill="FFFFFF" w:themeFill="background1"/>
            <w:vAlign w:val="center"/>
          </w:tcPr>
          <w:p w14:paraId="41E11EFC"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color w:val="auto"/>
                <w:sz w:val="18"/>
                <w:szCs w:val="18"/>
              </w:rPr>
              <w:t>1.</w:t>
            </w:r>
          </w:p>
        </w:tc>
        <w:tc>
          <w:tcPr>
            <w:tcW w:w="4831" w:type="pct"/>
            <w:gridSpan w:val="5"/>
            <w:shd w:val="clear" w:color="auto" w:fill="FFFFFF" w:themeFill="background1"/>
            <w:vAlign w:val="center"/>
          </w:tcPr>
          <w:p w14:paraId="746E9032"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4.1 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09EC885"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7.4,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5909715" w14:textId="77777777" w:rsidR="00C026D4" w:rsidRPr="00292CB0" w:rsidRDefault="00C026D4" w:rsidP="004800B7">
            <w:pPr>
              <w:pStyle w:val="Default"/>
              <w:keepLines/>
              <w:widowControl w:val="0"/>
              <w:numPr>
                <w:ilvl w:val="0"/>
                <w:numId w:val="314"/>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6700AD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0D4CDD" w14:textId="77777777" w:rsidR="00C026D4" w:rsidRPr="00292CB0" w:rsidRDefault="00C026D4" w:rsidP="004800B7">
            <w:pPr>
              <w:pStyle w:val="Textkomentra"/>
              <w:numPr>
                <w:ilvl w:val="0"/>
                <w:numId w:val="314"/>
              </w:numPr>
              <w:spacing w:after="0" w:line="240" w:lineRule="auto"/>
              <w:ind w:left="165" w:hanging="165"/>
              <w:rPr>
                <w:rFonts w:cstheme="minorHAnsi"/>
              </w:rPr>
            </w:pPr>
            <w:r w:rsidRPr="00292CB0">
              <w:rPr>
                <w:rFonts w:cstheme="minorHAnsi"/>
                <w:sz w:val="16"/>
                <w:szCs w:val="16"/>
              </w:rPr>
              <w:t>v zmysle  dokumentácie uvedenej  v časti  „Forma a spôsob preukázania splnenia PPP“</w:t>
            </w:r>
          </w:p>
        </w:tc>
      </w:tr>
      <w:tr w:rsidR="00292CB0" w:rsidRPr="00292CB0" w14:paraId="51F42D45" w14:textId="77777777" w:rsidTr="000A23FF">
        <w:trPr>
          <w:trHeight w:val="284"/>
        </w:trPr>
        <w:tc>
          <w:tcPr>
            <w:tcW w:w="5000" w:type="pct"/>
            <w:gridSpan w:val="6"/>
            <w:shd w:val="clear" w:color="auto" w:fill="FFC000"/>
            <w:vAlign w:val="center"/>
          </w:tcPr>
          <w:p w14:paraId="79EB4648" w14:textId="77D74FB1"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aps/>
                <w:color w:val="auto"/>
                <w:sz w:val="28"/>
                <w:szCs w:val="28"/>
              </w:rPr>
              <w:t>3</w:t>
            </w:r>
            <w:r w:rsidR="00AB1357" w:rsidRPr="00292CB0">
              <w:rPr>
                <w:rFonts w:asciiTheme="minorHAnsi" w:hAnsiTheme="minorHAnsi" w:cstheme="minorHAnsi"/>
                <w:b/>
                <w:caps/>
                <w:color w:val="auto"/>
                <w:sz w:val="28"/>
                <w:szCs w:val="28"/>
              </w:rPr>
              <w:t>.1.3</w:t>
            </w:r>
            <w:r w:rsidRPr="00292CB0">
              <w:rPr>
                <w:rFonts w:asciiTheme="minorHAnsi" w:hAnsiTheme="minorHAnsi" w:cstheme="minorHAnsi"/>
                <w:b/>
                <w:caps/>
                <w:color w:val="auto"/>
                <w:sz w:val="28"/>
                <w:szCs w:val="28"/>
              </w:rPr>
              <w:t xml:space="preserve">  KRITÉRIA PRE VÝBER PROJEKTOV</w:t>
            </w:r>
          </w:p>
        </w:tc>
      </w:tr>
      <w:tr w:rsidR="00292CB0" w:rsidRPr="00292CB0"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20"/>
            </w:r>
          </w:p>
        </w:tc>
      </w:tr>
      <w:tr w:rsidR="00292CB0" w:rsidRPr="00292CB0" w14:paraId="6BE1DB64" w14:textId="77777777" w:rsidTr="000A23FF">
        <w:trPr>
          <w:trHeight w:val="284"/>
        </w:trPr>
        <w:tc>
          <w:tcPr>
            <w:tcW w:w="179" w:type="pct"/>
            <w:gridSpan w:val="2"/>
            <w:shd w:val="clear" w:color="auto" w:fill="FFF2CC" w:themeFill="accent4" w:themeFillTint="33"/>
          </w:tcPr>
          <w:p w14:paraId="05F64148"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53332366" w14:textId="77777777" w:rsidR="00C026D4" w:rsidRPr="00292CB0" w:rsidRDefault="00C026D4"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08478BA" w14:textId="77777777" w:rsidTr="000A23FF">
        <w:trPr>
          <w:trHeight w:val="284"/>
        </w:trPr>
        <w:tc>
          <w:tcPr>
            <w:tcW w:w="179" w:type="pct"/>
            <w:gridSpan w:val="2"/>
            <w:shd w:val="clear" w:color="auto" w:fill="auto"/>
            <w:vAlign w:val="center"/>
          </w:tcPr>
          <w:p w14:paraId="52AA7547"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auto"/>
            <w:vAlign w:val="center"/>
          </w:tcPr>
          <w:p w14:paraId="7061F8A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798C68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A9FFCF8"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6B8745D" w14:textId="77777777" w:rsidR="00C026D4" w:rsidRPr="00292CB0" w:rsidRDefault="00C026D4"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D54C516"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19CAC3" w14:textId="77777777" w:rsidR="00C026D4" w:rsidRPr="00292CB0" w:rsidRDefault="00C026D4"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7231DAD" w14:textId="77777777" w:rsidTr="000A23FF">
        <w:trPr>
          <w:trHeight w:val="284"/>
        </w:trPr>
        <w:tc>
          <w:tcPr>
            <w:tcW w:w="179" w:type="pct"/>
            <w:gridSpan w:val="2"/>
            <w:shd w:val="clear" w:color="auto" w:fill="auto"/>
            <w:vAlign w:val="center"/>
          </w:tcPr>
          <w:p w14:paraId="351841E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auto"/>
            <w:vAlign w:val="center"/>
          </w:tcPr>
          <w:p w14:paraId="7EA4F59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Vykonávanie operácii </w:t>
            </w:r>
          </w:p>
          <w:p w14:paraId="196E5DF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292CB0" w:rsidRDefault="00C026D4" w:rsidP="00AB4072">
            <w:pPr>
              <w:pStyle w:val="Standard"/>
              <w:tabs>
                <w:tab w:val="left" w:pos="709"/>
              </w:tabs>
              <w:jc w:val="both"/>
              <w:rPr>
                <w:rFonts w:asciiTheme="minorHAnsi" w:hAnsiTheme="minorHAnsi" w:cstheme="minorHAnsi"/>
                <w:sz w:val="18"/>
                <w:szCs w:val="18"/>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sz w:val="18"/>
                <w:szCs w:val="18"/>
              </w:rPr>
              <w:t xml:space="preserve"> </w:t>
            </w:r>
          </w:p>
          <w:p w14:paraId="1F879EC8" w14:textId="77777777" w:rsidR="00C026D4" w:rsidRPr="00292CB0" w:rsidRDefault="00C026D4"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B68BEF" w14:textId="77777777" w:rsidR="00C026D4" w:rsidRPr="00292CB0" w:rsidRDefault="00C026D4" w:rsidP="004800B7">
            <w:pPr>
              <w:pStyle w:val="Odsekzoznamu"/>
              <w:numPr>
                <w:ilvl w:val="0"/>
                <w:numId w:val="464"/>
              </w:numPr>
              <w:spacing w:after="0" w:line="240" w:lineRule="auto"/>
              <w:ind w:left="133"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F73C3A" w14:textId="77777777" w:rsidTr="000A23FF">
        <w:trPr>
          <w:trHeight w:val="284"/>
        </w:trPr>
        <w:tc>
          <w:tcPr>
            <w:tcW w:w="179" w:type="pct"/>
            <w:gridSpan w:val="2"/>
            <w:shd w:val="clear" w:color="auto" w:fill="auto"/>
            <w:vAlign w:val="center"/>
          </w:tcPr>
          <w:p w14:paraId="3936451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auto"/>
            <w:vAlign w:val="center"/>
          </w:tcPr>
          <w:p w14:paraId="720696D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Investície do využívania OZE</w:t>
            </w:r>
          </w:p>
          <w:p w14:paraId="01D5BB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do využívania OZE a do úspor energie sú oprávnené, len pokiaľ sú tieto investície súčasťou iných investícií v rámci operácie (projektu)</w:t>
            </w:r>
          </w:p>
          <w:p w14:paraId="7F861D7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5752D3" w14:textId="1B30C0FB" w:rsidR="00C026D4" w:rsidRPr="00292CB0" w:rsidRDefault="00C026D4" w:rsidP="004800B7">
            <w:pPr>
              <w:pStyle w:val="Odsekzoznamu"/>
              <w:numPr>
                <w:ilvl w:val="0"/>
                <w:numId w:val="315"/>
              </w:numPr>
              <w:spacing w:after="0" w:line="240" w:lineRule="auto"/>
              <w:ind w:left="138" w:hanging="142"/>
              <w:jc w:val="both"/>
              <w:rPr>
                <w:rFonts w:cstheme="minorHAnsi"/>
                <w:sz w:val="16"/>
                <w:szCs w:val="16"/>
              </w:rPr>
            </w:pPr>
            <w:r w:rsidRPr="00292CB0">
              <w:rPr>
                <w:rFonts w:cstheme="minorHAnsi"/>
                <w:sz w:val="16"/>
                <w:szCs w:val="16"/>
              </w:rPr>
              <w:lastRenderedPageBreak/>
              <w:t>Popis v projekte realizácie (Príloha 2B k príručke pre prijímateľa LEADER)</w:t>
            </w:r>
          </w:p>
          <w:p w14:paraId="2B112F0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454F12" w14:textId="77777777" w:rsidR="00C026D4" w:rsidRPr="00292CB0" w:rsidRDefault="00C026D4" w:rsidP="004800B7">
            <w:pPr>
              <w:pStyle w:val="Odsekzoznamu"/>
              <w:numPr>
                <w:ilvl w:val="0"/>
                <w:numId w:val="465"/>
              </w:numPr>
              <w:spacing w:after="0" w:line="240" w:lineRule="auto"/>
              <w:ind w:left="133" w:hanging="133"/>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257EC4EC" w14:textId="77777777" w:rsidTr="000A23FF">
        <w:trPr>
          <w:trHeight w:val="284"/>
        </w:trPr>
        <w:tc>
          <w:tcPr>
            <w:tcW w:w="179" w:type="pct"/>
            <w:gridSpan w:val="2"/>
            <w:shd w:val="clear" w:color="auto" w:fill="auto"/>
            <w:vAlign w:val="center"/>
          </w:tcPr>
          <w:p w14:paraId="05CE835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4.</w:t>
            </w:r>
          </w:p>
        </w:tc>
        <w:tc>
          <w:tcPr>
            <w:tcW w:w="4821" w:type="pct"/>
            <w:gridSpan w:val="4"/>
            <w:shd w:val="clear" w:color="auto" w:fill="auto"/>
            <w:vAlign w:val="center"/>
          </w:tcPr>
          <w:p w14:paraId="5E918DA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Združenie obcí</w:t>
            </w:r>
          </w:p>
          <w:p w14:paraId="10F317F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58EBBE64"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F3E3BC" w14:textId="77777777" w:rsidR="00C026D4" w:rsidRPr="00292CB0" w:rsidRDefault="00C026D4"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3574823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B4F097" w14:textId="77777777" w:rsidR="00C026D4" w:rsidRPr="00292CB0" w:rsidRDefault="00C026D4" w:rsidP="004800B7">
            <w:pPr>
              <w:pStyle w:val="Default"/>
              <w:keepLines/>
              <w:widowControl w:val="0"/>
              <w:numPr>
                <w:ilvl w:val="0"/>
                <w:numId w:val="30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84D3DE" w14:textId="77777777" w:rsidTr="000A23FF">
        <w:trPr>
          <w:trHeight w:val="284"/>
        </w:trPr>
        <w:tc>
          <w:tcPr>
            <w:tcW w:w="179" w:type="pct"/>
            <w:gridSpan w:val="2"/>
            <w:shd w:val="clear" w:color="auto" w:fill="auto"/>
            <w:vAlign w:val="center"/>
          </w:tcPr>
          <w:p w14:paraId="0B55531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auto"/>
            <w:vAlign w:val="center"/>
          </w:tcPr>
          <w:p w14:paraId="6360C25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0E4B6079" w14:textId="5A8D501E" w:rsidR="00E1289E" w:rsidRPr="00292CB0" w:rsidRDefault="00C026D4" w:rsidP="00AB4072">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7B045FFF" w14:textId="1B4F37CC"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1C43A8" w14:textId="3AF59AA9"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71E3B9E9"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 xml:space="preserve">Formulár </w:t>
            </w:r>
            <w:proofErr w:type="spellStart"/>
            <w:r w:rsidRPr="00292CB0">
              <w:rPr>
                <w:rFonts w:cstheme="minorHAnsi"/>
                <w:bCs/>
                <w:sz w:val="16"/>
                <w:szCs w:val="16"/>
                <w:lang w:eastAsia="sk-SK"/>
              </w:rPr>
              <w:t>ŽoNFP</w:t>
            </w:r>
            <w:proofErr w:type="spellEnd"/>
            <w:r w:rsidRPr="00292CB0">
              <w:rPr>
                <w:rFonts w:cstheme="minorHAnsi"/>
                <w:bCs/>
                <w:sz w:val="16"/>
                <w:szCs w:val="16"/>
                <w:lang w:eastAsia="sk-SK"/>
              </w:rPr>
              <w:t xml:space="preserve"> (tabuľka č. 15 - Čestné vyhlásenie žiadateľa)</w:t>
            </w:r>
          </w:p>
          <w:p w14:paraId="48601EA6" w14:textId="088CDDEE"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E6FD317" w14:textId="068258E5"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301E242" w14:textId="672021A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5A51F410"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03A32E6" w14:textId="65113278"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A849BA6"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5404E0"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5F8EC0F" w14:textId="67755E92" w:rsidR="00C026D4"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sz w:val="16"/>
                <w:szCs w:val="16"/>
              </w:rPr>
              <w:t xml:space="preserve">MAS/PPA nevykonáva kontrolu VO pri uplatňovaní zjednodušeného vykazovania výdavkov,  preto žiadateľ v čestnom vyhlásení  </w:t>
            </w:r>
            <w:r w:rsidRPr="00292CB0">
              <w:rPr>
                <w:rFonts w:asciiTheme="minorHAnsi" w:hAnsiTheme="minorHAnsi" w:cstheme="minorHAnsi"/>
                <w:sz w:val="16"/>
                <w:szCs w:val="16"/>
                <w:lang w:eastAsia="sk-SK"/>
              </w:rPr>
              <w:t xml:space="preserve">čestne </w:t>
            </w:r>
            <w:r w:rsidR="00282C55" w:rsidRPr="00292CB0">
              <w:rPr>
                <w:rFonts w:asciiTheme="minorHAnsi" w:hAnsiTheme="minorHAnsi" w:cstheme="minorHAnsi"/>
                <w:sz w:val="16"/>
                <w:szCs w:val="16"/>
                <w:lang w:eastAsia="sk-SK"/>
              </w:rPr>
              <w:t>vyhlási</w:t>
            </w:r>
            <w:r w:rsidRPr="00292CB0">
              <w:rPr>
                <w:rFonts w:asciiTheme="minorHAnsi" w:hAnsiTheme="minorHAnsi" w:cstheme="minorHAnsi"/>
                <w:sz w:val="16"/>
                <w:szCs w:val="16"/>
                <w:lang w:eastAsia="sk-SK"/>
              </w:rPr>
              <w:t>, že j</w:t>
            </w:r>
            <w:r w:rsidRPr="00292CB0">
              <w:rPr>
                <w:rFonts w:asciiTheme="minorHAnsi" w:hAnsiTheme="minorHAnsi" w:cstheme="minorHAnsi"/>
                <w:bCs/>
                <w:sz w:val="16"/>
                <w:szCs w:val="16"/>
                <w:lang w:eastAsia="sk-SK"/>
              </w:rPr>
              <w:t>e  verejným obstarávateľom (§7 ZVO) alebo obstarávateľom  (§9 ZVO) a  je povinný postupovať v zmysle ustanovení tohto zákona</w:t>
            </w:r>
            <w:r w:rsidRPr="00292CB0">
              <w:rPr>
                <w:rStyle w:val="Odkaznapoznmkupodiarou"/>
                <w:rFonts w:asciiTheme="minorHAnsi" w:hAnsiTheme="minorHAnsi" w:cstheme="minorHAnsi"/>
                <w:bCs/>
                <w:sz w:val="16"/>
                <w:szCs w:val="16"/>
                <w:lang w:eastAsia="sk-SK"/>
              </w:rPr>
              <w:footnoteReference w:id="21"/>
            </w:r>
          </w:p>
        </w:tc>
      </w:tr>
      <w:tr w:rsidR="00292CB0" w:rsidRPr="00292CB0" w14:paraId="44FC3CC7" w14:textId="77777777" w:rsidTr="000A23FF">
        <w:trPr>
          <w:trHeight w:val="284"/>
        </w:trPr>
        <w:tc>
          <w:tcPr>
            <w:tcW w:w="179" w:type="pct"/>
            <w:gridSpan w:val="2"/>
            <w:shd w:val="clear" w:color="auto" w:fill="auto"/>
            <w:vAlign w:val="center"/>
          </w:tcPr>
          <w:p w14:paraId="67C0AC0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21" w:type="pct"/>
            <w:gridSpan w:val="4"/>
            <w:shd w:val="clear" w:color="auto" w:fill="auto"/>
            <w:vAlign w:val="center"/>
          </w:tcPr>
          <w:p w14:paraId="6593CA0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Rozdeľovanie projektu na etapy</w:t>
            </w:r>
          </w:p>
          <w:p w14:paraId="71BB423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37E73A1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CACCB4A"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BFFB989"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6049CD" w14:textId="77777777" w:rsidR="00C026D4" w:rsidRPr="00292CB0" w:rsidRDefault="00C026D4" w:rsidP="004800B7">
            <w:pPr>
              <w:pStyle w:val="Default"/>
              <w:keepLines/>
              <w:widowControl w:val="0"/>
              <w:numPr>
                <w:ilvl w:val="0"/>
                <w:numId w:val="466"/>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397E9526" w14:textId="77777777" w:rsidTr="000A23FF">
        <w:trPr>
          <w:trHeight w:val="284"/>
        </w:trPr>
        <w:tc>
          <w:tcPr>
            <w:tcW w:w="179" w:type="pct"/>
            <w:gridSpan w:val="2"/>
            <w:shd w:val="clear" w:color="auto" w:fill="auto"/>
            <w:vAlign w:val="center"/>
          </w:tcPr>
          <w:p w14:paraId="1BB4692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21" w:type="pct"/>
            <w:gridSpan w:val="4"/>
            <w:shd w:val="clear" w:color="auto" w:fill="auto"/>
            <w:vAlign w:val="center"/>
          </w:tcPr>
          <w:p w14:paraId="73329BE3" w14:textId="77777777" w:rsidR="00C026D4" w:rsidRPr="00292CB0" w:rsidRDefault="00C026D4"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77933F6F" w14:textId="77777777" w:rsidR="00C026D4" w:rsidRPr="00292CB0" w:rsidRDefault="00C026D4"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6F57BC9" w14:textId="77777777" w:rsidR="00C026D4" w:rsidRPr="00292CB0" w:rsidRDefault="00C026D4" w:rsidP="000E4642">
            <w:pPr>
              <w:pStyle w:val="Default"/>
              <w:keepLines/>
              <w:widowControl w:val="0"/>
              <w:numPr>
                <w:ilvl w:val="0"/>
                <w:numId w:val="48"/>
              </w:numPr>
              <w:ind w:left="129" w:hanging="1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9 – Harmonogram realizácie aktivít)</w:t>
            </w:r>
          </w:p>
          <w:p w14:paraId="729AAE99" w14:textId="77777777" w:rsidR="00C026D4" w:rsidRPr="00292CB0" w:rsidRDefault="00C026D4" w:rsidP="000E4642">
            <w:pPr>
              <w:pStyle w:val="Odsekzoznamu"/>
              <w:numPr>
                <w:ilvl w:val="0"/>
                <w:numId w:val="48"/>
              </w:numPr>
              <w:spacing w:after="0" w:line="240" w:lineRule="auto"/>
              <w:ind w:left="129" w:hanging="12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32928F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4FEC4" w14:textId="77777777" w:rsidR="00C026D4" w:rsidRPr="00292CB0" w:rsidRDefault="00C026D4" w:rsidP="000E4642">
            <w:pPr>
              <w:pStyle w:val="Odsekzoznamu"/>
              <w:numPr>
                <w:ilvl w:val="0"/>
                <w:numId w:val="48"/>
              </w:numPr>
              <w:spacing w:after="0" w:line="240" w:lineRule="auto"/>
              <w:ind w:left="12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56192D3" w14:textId="77777777" w:rsidTr="000A23FF">
        <w:trPr>
          <w:trHeight w:val="284"/>
        </w:trPr>
        <w:tc>
          <w:tcPr>
            <w:tcW w:w="179" w:type="pct"/>
            <w:gridSpan w:val="2"/>
            <w:shd w:val="clear" w:color="auto" w:fill="FFFFFF" w:themeFill="background1"/>
            <w:vAlign w:val="center"/>
          </w:tcPr>
          <w:p w14:paraId="482C9484" w14:textId="2948C4B1" w:rsidR="00C026D4" w:rsidRPr="00292CB0" w:rsidRDefault="003C4E3D" w:rsidP="00AB4072">
            <w:pPr>
              <w:spacing w:after="0" w:line="240" w:lineRule="auto"/>
              <w:jc w:val="center"/>
              <w:rPr>
                <w:rFonts w:cstheme="minorHAnsi"/>
                <w:b/>
                <w:sz w:val="16"/>
                <w:szCs w:val="16"/>
              </w:rPr>
            </w:pPr>
            <w:r w:rsidRPr="00292CB0">
              <w:rPr>
                <w:rFonts w:cstheme="minorHAnsi"/>
                <w:b/>
                <w:sz w:val="16"/>
                <w:szCs w:val="16"/>
              </w:rPr>
              <w:t>8</w:t>
            </w:r>
            <w:r w:rsidR="00C026D4" w:rsidRPr="00292CB0">
              <w:rPr>
                <w:rFonts w:cstheme="minorHAnsi"/>
                <w:b/>
                <w:sz w:val="16"/>
                <w:szCs w:val="16"/>
              </w:rPr>
              <w:t>.</w:t>
            </w:r>
          </w:p>
        </w:tc>
        <w:tc>
          <w:tcPr>
            <w:tcW w:w="4821" w:type="pct"/>
            <w:gridSpan w:val="4"/>
            <w:shd w:val="clear" w:color="auto" w:fill="FFFFFF" w:themeFill="background1"/>
            <w:vAlign w:val="center"/>
          </w:tcPr>
          <w:p w14:paraId="714A7141"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Projekt realizácie</w:t>
            </w:r>
          </w:p>
          <w:p w14:paraId="4FE7BAA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EFA19C" w14:textId="77777777" w:rsidR="00C026D4" w:rsidRPr="00292CB0" w:rsidRDefault="00C026D4"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179F76"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184D37C7" w14:textId="77777777" w:rsidR="00C026D4" w:rsidRPr="00292CB0" w:rsidRDefault="00C026D4" w:rsidP="000E4642">
            <w:pPr>
              <w:pStyle w:val="Default"/>
              <w:keepLines/>
              <w:widowControl w:val="0"/>
              <w:numPr>
                <w:ilvl w:val="0"/>
                <w:numId w:val="48"/>
              </w:numPr>
              <w:ind w:left="133" w:hanging="133"/>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HODNOTIACE KRITÉRIA PRE VÝBER PROJEKTOV (BODOVACIE KRITÉRIA)</w:t>
            </w:r>
          </w:p>
        </w:tc>
      </w:tr>
      <w:tr w:rsidR="00292CB0" w:rsidRPr="00292CB0"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292CB0" w:rsidRDefault="00C026D4" w:rsidP="00AB4072">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4BCD58E" w14:textId="77777777" w:rsidTr="000A23FF">
        <w:trPr>
          <w:trHeight w:val="284"/>
        </w:trPr>
        <w:tc>
          <w:tcPr>
            <w:tcW w:w="179" w:type="pct"/>
            <w:gridSpan w:val="2"/>
            <w:shd w:val="clear" w:color="auto" w:fill="FFF2CC" w:themeFill="accent4" w:themeFillTint="33"/>
          </w:tcPr>
          <w:p w14:paraId="62E8A7C4"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1278F0D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840E0F3" w14:textId="77777777" w:rsidTr="000A23FF">
        <w:trPr>
          <w:trHeight w:val="284"/>
        </w:trPr>
        <w:tc>
          <w:tcPr>
            <w:tcW w:w="179" w:type="pct"/>
            <w:gridSpan w:val="2"/>
            <w:shd w:val="clear" w:color="auto" w:fill="FFFFFF" w:themeFill="background1"/>
            <w:vAlign w:val="center"/>
          </w:tcPr>
          <w:p w14:paraId="1B5973D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FFFFFF" w:themeFill="background1"/>
            <w:vAlign w:val="center"/>
          </w:tcPr>
          <w:p w14:paraId="51BCDA7D" w14:textId="77777777" w:rsidR="00C026D4" w:rsidRPr="00292CB0" w:rsidRDefault="00C026D4" w:rsidP="00AB4072">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5516C4C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587D83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277D97B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1832C92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100</w:t>
            </w:r>
          </w:p>
          <w:p w14:paraId="6F5BF6C5" w14:textId="77777777" w:rsidR="00C026D4" w:rsidRPr="00292CB0" w:rsidRDefault="00C026D4" w:rsidP="00AB4072">
            <w:pPr>
              <w:spacing w:after="0" w:line="240" w:lineRule="auto"/>
              <w:rPr>
                <w:rFonts w:cstheme="minorHAnsi"/>
                <w:sz w:val="16"/>
                <w:szCs w:val="16"/>
              </w:rPr>
            </w:pPr>
          </w:p>
          <w:p w14:paraId="3616CB58" w14:textId="77777777" w:rsidR="00C026D4" w:rsidRPr="00292CB0" w:rsidRDefault="00C026D4" w:rsidP="00AB4072">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2383B87A"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0F48DB11"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7908DE3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nad 100  </w:t>
            </w:r>
          </w:p>
          <w:p w14:paraId="6442937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83359A9" w14:textId="23BA64B3" w:rsidR="003231B6" w:rsidRPr="00292CB0" w:rsidRDefault="00C026D4" w:rsidP="00AB4072">
            <w:pPr>
              <w:spacing w:after="0" w:line="240" w:lineRule="auto"/>
              <w:rPr>
                <w:rFonts w:cstheme="minorHAnsi"/>
                <w:b/>
                <w:sz w:val="16"/>
                <w:szCs w:val="16"/>
              </w:rPr>
            </w:pPr>
            <w:r w:rsidRPr="00292CB0">
              <w:rPr>
                <w:rFonts w:cstheme="minorHAnsi"/>
                <w:b/>
                <w:sz w:val="16"/>
                <w:szCs w:val="16"/>
              </w:rPr>
              <w:t>Body sa spočítavajú.</w:t>
            </w:r>
          </w:p>
          <w:p w14:paraId="79BDFEA0" w14:textId="77777777" w:rsidR="003231B6" w:rsidRPr="00292CB0" w:rsidRDefault="003231B6" w:rsidP="00AB4072">
            <w:pPr>
              <w:spacing w:after="0" w:line="240" w:lineRule="auto"/>
              <w:rPr>
                <w:rFonts w:cstheme="minorHAnsi"/>
                <w:sz w:val="16"/>
                <w:szCs w:val="16"/>
              </w:rPr>
            </w:pPr>
          </w:p>
          <w:p w14:paraId="6A77A6C7"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460693" w14:textId="77777777" w:rsidR="00C026D4" w:rsidRPr="00292CB0" w:rsidRDefault="00C026D4"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6 – Miesto realizácie projektu)</w:t>
            </w:r>
          </w:p>
          <w:p w14:paraId="1876E68F" w14:textId="77777777" w:rsidR="00C026D4" w:rsidRPr="00292CB0" w:rsidRDefault="00C026D4" w:rsidP="00AB4072">
            <w:pPr>
              <w:spacing w:after="0" w:line="240" w:lineRule="auto"/>
              <w:jc w:val="both"/>
              <w:rPr>
                <w:rFonts w:cstheme="minorHAnsi"/>
                <w:b/>
                <w:bCs/>
                <w:sz w:val="16"/>
                <w:szCs w:val="16"/>
              </w:rPr>
            </w:pPr>
            <w:r w:rsidRPr="00292CB0">
              <w:rPr>
                <w:rFonts w:cstheme="minorHAnsi"/>
                <w:b/>
                <w:sz w:val="16"/>
                <w:szCs w:val="16"/>
                <w:u w:val="single"/>
              </w:rPr>
              <w:t>Spôsob overenia</w:t>
            </w:r>
          </w:p>
          <w:p w14:paraId="2477B56C" w14:textId="6A641EEA" w:rsidR="00C026D4" w:rsidRPr="00292CB0" w:rsidRDefault="00C026D4" w:rsidP="00AB4072">
            <w:pPr>
              <w:spacing w:after="0" w:line="240" w:lineRule="auto"/>
              <w:jc w:val="both"/>
              <w:rPr>
                <w:rFonts w:cstheme="minorHAnsi"/>
                <w:sz w:val="16"/>
                <w:szCs w:val="16"/>
              </w:rPr>
            </w:pPr>
            <w:r w:rsidRPr="00292CB0">
              <w:rPr>
                <w:rFonts w:cstheme="minorHAnsi"/>
                <w:sz w:val="16"/>
                <w:szCs w:val="16"/>
              </w:rPr>
              <w:t>Údaje zo Štatistického úradu SR k 31.12.</w:t>
            </w:r>
            <w:r w:rsidR="0024603F" w:rsidRPr="00292CB0">
              <w:rPr>
                <w:rFonts w:cstheme="minorHAnsi"/>
                <w:sz w:val="16"/>
                <w:szCs w:val="16"/>
              </w:rPr>
              <w:t xml:space="preserve">  predchádzajúceho roka výzvy </w:t>
            </w:r>
            <w:r w:rsidRPr="00292CB0">
              <w:rPr>
                <w:rFonts w:cstheme="minorHAnsi"/>
                <w:strike/>
                <w:sz w:val="16"/>
                <w:szCs w:val="16"/>
              </w:rPr>
              <w:t xml:space="preserve"> predchádzajúcom podaniu </w:t>
            </w:r>
            <w:proofErr w:type="spellStart"/>
            <w:r w:rsidRPr="00292CB0">
              <w:rPr>
                <w:rFonts w:cstheme="minorHAnsi"/>
                <w:strike/>
                <w:sz w:val="16"/>
                <w:szCs w:val="16"/>
              </w:rPr>
              <w:t>ŽoNFP</w:t>
            </w:r>
            <w:proofErr w:type="spellEnd"/>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1F77AFE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4DA4D9B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Rozloha: </w:t>
            </w:r>
            <w:hyperlink r:id="rId46"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0E3EE9FB" w14:textId="77777777" w:rsidTr="000A23FF">
        <w:trPr>
          <w:trHeight w:val="284"/>
        </w:trPr>
        <w:tc>
          <w:tcPr>
            <w:tcW w:w="179" w:type="pct"/>
            <w:gridSpan w:val="2"/>
            <w:shd w:val="clear" w:color="auto" w:fill="FFFFFF" w:themeFill="background1"/>
            <w:vAlign w:val="center"/>
          </w:tcPr>
          <w:p w14:paraId="7C02AF3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FFFFFF" w:themeFill="background1"/>
            <w:vAlign w:val="center"/>
          </w:tcPr>
          <w:p w14:paraId="0E08516F" w14:textId="77777777" w:rsidR="00C026D4" w:rsidRPr="00292CB0" w:rsidRDefault="00C026D4" w:rsidP="00AB4072">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7028C665" w14:textId="77777777" w:rsidR="00C026D4" w:rsidRPr="00292CB0" w:rsidRDefault="00C026D4" w:rsidP="00AB4072">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CDB3B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2874FB14"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AD1088F" w14:textId="77777777" w:rsidR="00C026D4" w:rsidRPr="00292CB0" w:rsidRDefault="00C026D4"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292CB0" w:rsidRDefault="00C026D4" w:rsidP="00AB4072">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2DCCB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1359C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4680447"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05790198" w14:textId="77777777" w:rsidR="00C026D4" w:rsidRPr="00292CB0" w:rsidRDefault="00C026D4" w:rsidP="009F1D61">
            <w:pPr>
              <w:pStyle w:val="Default"/>
              <w:keepLines/>
              <w:widowControl w:val="0"/>
              <w:numPr>
                <w:ilvl w:val="0"/>
                <w:numId w:val="98"/>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A7B8808" w14:textId="77777777" w:rsidTr="000A23FF">
        <w:trPr>
          <w:trHeight w:val="284"/>
        </w:trPr>
        <w:tc>
          <w:tcPr>
            <w:tcW w:w="179" w:type="pct"/>
            <w:gridSpan w:val="2"/>
            <w:shd w:val="clear" w:color="auto" w:fill="FFFFFF" w:themeFill="background1"/>
            <w:vAlign w:val="center"/>
          </w:tcPr>
          <w:p w14:paraId="1EA2F9C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FFFFFF" w:themeFill="background1"/>
            <w:vAlign w:val="center"/>
          </w:tcPr>
          <w:p w14:paraId="6D553EF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Pridaná hodnota projektu</w:t>
            </w:r>
          </w:p>
          <w:p w14:paraId="7A5CF38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má pridanú hodnotu pre územie MAS:</w:t>
            </w:r>
          </w:p>
          <w:p w14:paraId="5AF84B0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64220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567ABE2F"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DDF0823" w14:textId="77777777" w:rsidR="00C026D4" w:rsidRPr="00292CB0" w:rsidRDefault="00C026D4"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048093F" w14:textId="77777777" w:rsidR="00C026D4" w:rsidRPr="00292CB0" w:rsidRDefault="00C026D4"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6978A41" w14:textId="77777777" w:rsidR="00C026D4" w:rsidRPr="00292CB0" w:rsidRDefault="00C026D4"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E9FCDB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A285E6" w14:textId="77777777" w:rsidR="00C026D4" w:rsidRPr="00292CB0" w:rsidRDefault="00C026D4" w:rsidP="004800B7">
            <w:pPr>
              <w:pStyle w:val="Odsekzoznamu"/>
              <w:numPr>
                <w:ilvl w:val="0"/>
                <w:numId w:val="199"/>
              </w:numPr>
              <w:spacing w:after="0" w:line="240" w:lineRule="auto"/>
              <w:ind w:left="282" w:hanging="284"/>
              <w:jc w:val="both"/>
              <w:rPr>
                <w:rFonts w:cstheme="minorHAnsi"/>
                <w:bCs/>
                <w:sz w:val="16"/>
                <w:szCs w:val="16"/>
              </w:rPr>
            </w:pPr>
            <w:r w:rsidRPr="00292CB0">
              <w:rPr>
                <w:rFonts w:cstheme="minorHAnsi"/>
                <w:sz w:val="16"/>
                <w:szCs w:val="16"/>
              </w:rPr>
              <w:t>Popis v projekte realizácie (Príloha 2B k príručke pre prijímateľa LEADER)</w:t>
            </w:r>
          </w:p>
          <w:p w14:paraId="2CF77B6F"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2D47119D" w14:textId="77777777" w:rsidR="00C026D4" w:rsidRPr="00292CB0" w:rsidRDefault="00C026D4"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ED7E0F8" w14:textId="77777777" w:rsidTr="000A23FF">
        <w:trPr>
          <w:trHeight w:val="284"/>
        </w:trPr>
        <w:tc>
          <w:tcPr>
            <w:tcW w:w="179" w:type="pct"/>
            <w:gridSpan w:val="2"/>
            <w:shd w:val="clear" w:color="auto" w:fill="FFFFFF" w:themeFill="background1"/>
            <w:vAlign w:val="center"/>
          </w:tcPr>
          <w:p w14:paraId="101E662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FFFFFF" w:themeFill="background1"/>
            <w:vAlign w:val="center"/>
          </w:tcPr>
          <w:p w14:paraId="79410E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Súlad projektu so stratégiou CLLD</w:t>
            </w:r>
          </w:p>
          <w:p w14:paraId="4FCD9129"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lastRenderedPageBreak/>
              <w:t xml:space="preserve">Projekt je v súlade so stratégiou CLLD. </w:t>
            </w:r>
          </w:p>
          <w:p w14:paraId="1C46A3F2"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5D0C2A6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36C42ADB"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EACE130"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947A8CE"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D23D3C7"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2807D8A"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65D07E6"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A04EA8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A727EB"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CB35682"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070AA7E6" w14:textId="77777777" w:rsidR="00C026D4" w:rsidRPr="00292CB0" w:rsidRDefault="00C026D4"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FA50F" w14:textId="77777777" w:rsidTr="000A23FF">
        <w:trPr>
          <w:trHeight w:val="284"/>
        </w:trPr>
        <w:tc>
          <w:tcPr>
            <w:tcW w:w="179" w:type="pct"/>
            <w:gridSpan w:val="2"/>
            <w:shd w:val="clear" w:color="auto" w:fill="FFFFFF" w:themeFill="background1"/>
            <w:vAlign w:val="center"/>
          </w:tcPr>
          <w:p w14:paraId="7ADE6FB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5.</w:t>
            </w:r>
          </w:p>
        </w:tc>
        <w:tc>
          <w:tcPr>
            <w:tcW w:w="4821" w:type="pct"/>
            <w:gridSpan w:val="4"/>
            <w:shd w:val="clear" w:color="auto" w:fill="FFFFFF" w:themeFill="background1"/>
            <w:vAlign w:val="center"/>
          </w:tcPr>
          <w:p w14:paraId="426FE53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Zelená infraštruktúra alebo podpora  prístupu marginalizovaných skupín</w:t>
            </w:r>
          </w:p>
          <w:p w14:paraId="59B8676F"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a) áno</w:t>
            </w:r>
          </w:p>
          <w:p w14:paraId="46638CA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b) nie</w:t>
            </w:r>
          </w:p>
          <w:p w14:paraId="741755C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292CB0" w:rsidRDefault="00C026D4"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64B285D4"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2FC4F0E8" w14:textId="77777777" w:rsidR="00C026D4" w:rsidRPr="00292CB0" w:rsidRDefault="00C026D4"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292CB0" w:rsidRDefault="00C026D4"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FC8594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41665B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4904CF"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w:t>
            </w:r>
            <w:proofErr w:type="spellStart"/>
            <w:r w:rsidRPr="00292CB0">
              <w:rPr>
                <w:rFonts w:cstheme="minorHAnsi"/>
                <w:bCs/>
                <w:sz w:val="16"/>
                <w:szCs w:val="16"/>
              </w:rPr>
              <w:t>ŽoNFP</w:t>
            </w:r>
            <w:proofErr w:type="spellEnd"/>
            <w:r w:rsidRPr="00292CB0">
              <w:rPr>
                <w:rFonts w:cstheme="minorHAnsi"/>
                <w:bCs/>
                <w:sz w:val="16"/>
                <w:szCs w:val="16"/>
              </w:rPr>
              <w:t xml:space="preserve"> - (tabuľka č. 11 - Rozpočet projektu) </w:t>
            </w:r>
          </w:p>
          <w:p w14:paraId="4E4A3F2F" w14:textId="77777777" w:rsidR="00C026D4" w:rsidRPr="00292CB0" w:rsidRDefault="00C026D4"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D1084B3" w14:textId="77777777" w:rsidR="00C026D4" w:rsidRPr="00292CB0" w:rsidRDefault="00C026D4" w:rsidP="004800B7">
            <w:pPr>
              <w:pStyle w:val="Odsekzoznamu"/>
              <w:numPr>
                <w:ilvl w:val="0"/>
                <w:numId w:val="467"/>
              </w:numPr>
              <w:spacing w:after="0" w:line="240" w:lineRule="auto"/>
              <w:ind w:left="275" w:hanging="275"/>
              <w:rPr>
                <w:rFonts w:cstheme="minorHAnsi"/>
                <w:b/>
                <w:sz w:val="16"/>
                <w:szCs w:val="16"/>
              </w:rPr>
            </w:pPr>
            <w:r w:rsidRPr="00292CB0">
              <w:rPr>
                <w:rFonts w:cstheme="minorHAnsi"/>
                <w:sz w:val="16"/>
                <w:szCs w:val="16"/>
              </w:rPr>
              <w:t>v zmysle dokumentácie uvedenej   v časti  „Forma a spôsob preukázania splnenia kritéria“</w:t>
            </w:r>
          </w:p>
        </w:tc>
      </w:tr>
      <w:tr w:rsidR="00292CB0" w:rsidRPr="00292CB0" w14:paraId="0AB0A7B4" w14:textId="77777777" w:rsidTr="000A23FF">
        <w:trPr>
          <w:trHeight w:val="284"/>
        </w:trPr>
        <w:tc>
          <w:tcPr>
            <w:tcW w:w="179" w:type="pct"/>
            <w:gridSpan w:val="2"/>
            <w:shd w:val="clear" w:color="auto" w:fill="FFFFFF" w:themeFill="background1"/>
            <w:vAlign w:val="center"/>
          </w:tcPr>
          <w:p w14:paraId="1EE2D007" w14:textId="500BDB9B"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6</w:t>
            </w:r>
            <w:r w:rsidR="00C026D4" w:rsidRPr="00292CB0">
              <w:rPr>
                <w:rFonts w:cstheme="minorHAnsi"/>
                <w:b/>
                <w:sz w:val="16"/>
                <w:szCs w:val="16"/>
              </w:rPr>
              <w:t>.</w:t>
            </w:r>
          </w:p>
        </w:tc>
        <w:tc>
          <w:tcPr>
            <w:tcW w:w="4821" w:type="pct"/>
            <w:gridSpan w:val="4"/>
            <w:shd w:val="clear" w:color="auto" w:fill="FFFFFF" w:themeFill="background1"/>
            <w:vAlign w:val="center"/>
          </w:tcPr>
          <w:p w14:paraId="7E535FC0" w14:textId="77777777" w:rsidR="00C026D4" w:rsidRPr="00292CB0" w:rsidRDefault="00C026D4" w:rsidP="00AB4072">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5F8D4654"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49CFEED7"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490A7E4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29B5145"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0B8997FD"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3898892C" w14:textId="77777777" w:rsidR="00C026D4" w:rsidRPr="00292CB0" w:rsidRDefault="00C026D4" w:rsidP="00AB4072">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4ED322A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E5D11E"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941AF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FDADF2C" w14:textId="77777777" w:rsidR="00C026D4" w:rsidRPr="00292CB0" w:rsidRDefault="00C026D4" w:rsidP="009F1D61">
            <w:pPr>
              <w:pStyle w:val="Default"/>
              <w:keepLines/>
              <w:widowControl w:val="0"/>
              <w:numPr>
                <w:ilvl w:val="0"/>
                <w:numId w:val="9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A929C4F" w14:textId="77777777" w:rsidTr="000A23FF">
        <w:trPr>
          <w:trHeight w:val="284"/>
        </w:trPr>
        <w:tc>
          <w:tcPr>
            <w:tcW w:w="179" w:type="pct"/>
            <w:gridSpan w:val="2"/>
            <w:shd w:val="clear" w:color="auto" w:fill="FFFFFF" w:themeFill="background1"/>
            <w:vAlign w:val="center"/>
          </w:tcPr>
          <w:p w14:paraId="361E5CAA" w14:textId="51127B40"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7</w:t>
            </w:r>
            <w:r w:rsidR="00C026D4" w:rsidRPr="00292CB0">
              <w:rPr>
                <w:rFonts w:cstheme="minorHAnsi"/>
                <w:b/>
                <w:sz w:val="16"/>
                <w:szCs w:val="16"/>
              </w:rPr>
              <w:t>.</w:t>
            </w:r>
          </w:p>
        </w:tc>
        <w:tc>
          <w:tcPr>
            <w:tcW w:w="4821" w:type="pct"/>
            <w:gridSpan w:val="4"/>
            <w:shd w:val="clear" w:color="auto" w:fill="FFFFFF" w:themeFill="background1"/>
            <w:vAlign w:val="center"/>
          </w:tcPr>
          <w:p w14:paraId="45D5A90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0C2E92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0786FEA" w14:textId="78DDB65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lastRenderedPageBreak/>
              <w:t>a) áno</w:t>
            </w:r>
            <w:r w:rsidR="00A62524" w:rsidRPr="00292CB0">
              <w:rPr>
                <w:rFonts w:cstheme="minorHAnsi"/>
                <w:sz w:val="16"/>
                <w:szCs w:val="16"/>
              </w:rPr>
              <w:t>,</w:t>
            </w:r>
            <w:r w:rsidR="00A62524" w:rsidRPr="00292CB0">
              <w:rPr>
                <w:sz w:val="16"/>
                <w:szCs w:val="16"/>
              </w:rPr>
              <w:t xml:space="preserve"> </w:t>
            </w:r>
            <w:r w:rsidR="00E27736" w:rsidRPr="00292CB0">
              <w:rPr>
                <w:sz w:val="16"/>
                <w:szCs w:val="16"/>
              </w:rPr>
              <w:t xml:space="preserve"> doposiaľ nebola schválená</w:t>
            </w:r>
          </w:p>
          <w:p w14:paraId="676A348E" w14:textId="62B4E3E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706F0F8A"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FB406C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8761FC5" w14:textId="77777777" w:rsidR="00C026D4" w:rsidRPr="00292CB0" w:rsidRDefault="00C026D4"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6ADAA0D"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617444"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8B60960"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7" w:history="1">
              <w:r w:rsidRPr="00292CB0">
                <w:rPr>
                  <w:rStyle w:val="Hypertextovprepojenie"/>
                  <w:rFonts w:asciiTheme="minorHAnsi" w:hAnsiTheme="minorHAnsi" w:cstheme="minorHAnsi"/>
                  <w:color w:val="auto"/>
                  <w:sz w:val="16"/>
                  <w:szCs w:val="16"/>
                </w:rPr>
                <w:t>https://www.crz.gov.sk/</w:t>
              </w:r>
            </w:hyperlink>
          </w:p>
        </w:tc>
      </w:tr>
      <w:tr w:rsidR="00292CB0" w:rsidRPr="00292CB0"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292CB0" w:rsidRDefault="00C026D4" w:rsidP="00AB4072">
            <w:pPr>
              <w:pStyle w:val="Default"/>
              <w:keepLines/>
              <w:widowControl w:val="0"/>
              <w:jc w:val="both"/>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VOL</w:t>
            </w:r>
            <w:r w:rsidR="00AB4072" w:rsidRPr="00292CB0">
              <w:rPr>
                <w:rFonts w:asciiTheme="minorHAnsi" w:hAnsiTheme="minorHAnsi" w:cstheme="minorHAnsi"/>
                <w:b/>
                <w:color w:val="auto"/>
                <w:sz w:val="22"/>
                <w:szCs w:val="22"/>
              </w:rPr>
              <w:t xml:space="preserve">ITEĽNÉ KRITÉRIA </w:t>
            </w:r>
          </w:p>
        </w:tc>
      </w:tr>
      <w:tr w:rsidR="00292CB0" w:rsidRPr="00292CB0" w14:paraId="35CB08B5" w14:textId="77777777" w:rsidTr="00AB4072">
        <w:trPr>
          <w:trHeight w:val="284"/>
        </w:trPr>
        <w:tc>
          <w:tcPr>
            <w:tcW w:w="200" w:type="pct"/>
            <w:gridSpan w:val="4"/>
            <w:shd w:val="clear" w:color="auto" w:fill="auto"/>
            <w:vAlign w:val="center"/>
          </w:tcPr>
          <w:p w14:paraId="5D6B028F" w14:textId="5BF23A20"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6D4E05D5"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6542AD12"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49F66C92"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0DAFFF80"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33E9788A"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1EC211F6"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1637DD51"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783222D2" w14:textId="77777777" w:rsidR="00AB4072" w:rsidRPr="00292CB0" w:rsidRDefault="00AB4072" w:rsidP="00AB4072">
            <w:pPr>
              <w:spacing w:after="0" w:line="240" w:lineRule="auto"/>
              <w:ind w:left="-11"/>
              <w:jc w:val="both"/>
              <w:rPr>
                <w:rFonts w:cstheme="minorHAnsi"/>
                <w:sz w:val="16"/>
                <w:szCs w:val="16"/>
              </w:rPr>
            </w:pPr>
          </w:p>
          <w:p w14:paraId="366ECD8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413A37D"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073D32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77F906"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99391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82F0B8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FD934E6"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ACF17A6"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2960C89" w14:textId="77777777" w:rsidTr="00AB4072">
        <w:trPr>
          <w:trHeight w:val="284"/>
        </w:trPr>
        <w:tc>
          <w:tcPr>
            <w:tcW w:w="200" w:type="pct"/>
            <w:gridSpan w:val="4"/>
            <w:shd w:val="clear" w:color="auto" w:fill="auto"/>
            <w:vAlign w:val="center"/>
          </w:tcPr>
          <w:p w14:paraId="39875608" w14:textId="50CCC8F4"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5B46103B"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9E98E3D"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000275B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96B49E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23FFA50D"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216B9B8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4DBA335B"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7B510FBC"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E60C52F"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797F35"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D11D3B7"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FF40DEA"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40C69C5B"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691A70"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7FC3BFD" w14:textId="41280A30"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27A6636" w14:textId="77777777" w:rsidTr="000A23FF">
        <w:trPr>
          <w:trHeight w:val="284"/>
        </w:trPr>
        <w:tc>
          <w:tcPr>
            <w:tcW w:w="5000" w:type="pct"/>
            <w:gridSpan w:val="6"/>
            <w:shd w:val="clear" w:color="auto" w:fill="auto"/>
            <w:vAlign w:val="center"/>
          </w:tcPr>
          <w:p w14:paraId="6EF1EF68" w14:textId="05C92C93"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B8A3981" w14:textId="77777777" w:rsidTr="000A23FF">
        <w:trPr>
          <w:trHeight w:val="284"/>
        </w:trPr>
        <w:tc>
          <w:tcPr>
            <w:tcW w:w="5000" w:type="pct"/>
            <w:gridSpan w:val="6"/>
            <w:shd w:val="clear" w:color="auto" w:fill="auto"/>
            <w:vAlign w:val="center"/>
          </w:tcPr>
          <w:p w14:paraId="055AE830" w14:textId="11BFA50C"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292CB0" w:rsidRDefault="00C026D4" w:rsidP="00C026D4">
      <w:pPr>
        <w:pStyle w:val="Standard"/>
        <w:tabs>
          <w:tab w:val="left" w:pos="709"/>
        </w:tabs>
        <w:jc w:val="both"/>
        <w:rPr>
          <w:rFonts w:asciiTheme="minorHAnsi" w:hAnsiTheme="minorHAnsi" w:cstheme="minorHAnsi"/>
          <w:b/>
          <w:caps/>
        </w:rPr>
      </w:pPr>
    </w:p>
    <w:p w14:paraId="253547D5" w14:textId="2B982759" w:rsidR="005D5FAF" w:rsidRPr="00292CB0" w:rsidRDefault="009B5A27" w:rsidP="002C09AB">
      <w:pPr>
        <w:pStyle w:val="tlXY"/>
        <w:spacing w:before="0" w:after="0"/>
        <w:rPr>
          <w:rFonts w:cstheme="minorHAnsi"/>
          <w:color w:val="auto"/>
        </w:rPr>
      </w:pPr>
      <w:r w:rsidRPr="00292CB0">
        <w:rPr>
          <w:rFonts w:cstheme="minorHAnsi"/>
          <w:color w:val="auto"/>
        </w:rPr>
        <w:br w:type="page"/>
      </w:r>
    </w:p>
    <w:p w14:paraId="7A6E2ACE" w14:textId="7FDD051F" w:rsidR="00C0534D" w:rsidRPr="00292CB0" w:rsidRDefault="00C0534D" w:rsidP="002C09AB">
      <w:pPr>
        <w:pStyle w:val="tlXY"/>
        <w:spacing w:before="0" w:after="0"/>
        <w:rPr>
          <w:rFonts w:cstheme="minorHAnsi"/>
          <w:color w:val="auto"/>
          <w:sz w:val="24"/>
          <w:szCs w:val="24"/>
        </w:rPr>
      </w:pPr>
      <w:bookmarkStart w:id="18" w:name="_Toc193812809"/>
      <w:proofErr w:type="spellStart"/>
      <w:r w:rsidRPr="00292CB0">
        <w:rPr>
          <w:rFonts w:cstheme="minorHAnsi"/>
          <w:color w:val="auto"/>
          <w:sz w:val="24"/>
          <w:szCs w:val="24"/>
        </w:rPr>
        <w:lastRenderedPageBreak/>
        <w:t>Podopatrenie</w:t>
      </w:r>
      <w:proofErr w:type="spellEnd"/>
      <w:r w:rsidRPr="00292CB0">
        <w:rPr>
          <w:rFonts w:cstheme="minorHAnsi"/>
          <w:color w:val="auto"/>
          <w:sz w:val="24"/>
          <w:szCs w:val="24"/>
        </w:rPr>
        <w:t xml:space="preserve"> 7.5 Podpora na investície do rekreačnej infraštruktúry, turistických informácií a do turistickej infraštruktúry malých rozmerov na verejné využitie</w:t>
      </w:r>
      <w:bookmarkEnd w:id="15"/>
      <w:bookmarkEnd w:id="18"/>
    </w:p>
    <w:p w14:paraId="6F6D0BE8"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Rozvoj vidieckeho cestovného ruchu</w:t>
      </w:r>
    </w:p>
    <w:p w14:paraId="456EB2D9" w14:textId="77777777" w:rsidR="00C0534D" w:rsidRPr="00292CB0" w:rsidRDefault="00C0534D" w:rsidP="002C09AB">
      <w:pPr>
        <w:spacing w:after="0" w:line="240" w:lineRule="auto"/>
        <w:rPr>
          <w:rFonts w:cstheme="minorHAnsi"/>
          <w:b/>
          <w:i/>
          <w:sz w:val="22"/>
          <w:szCs w:val="22"/>
        </w:rPr>
      </w:pPr>
    </w:p>
    <w:p w14:paraId="6EF55CA2" w14:textId="77777777" w:rsidR="0010707B" w:rsidRPr="00292CB0" w:rsidRDefault="0010707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EF954E"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 xml:space="preserve">výdavky, pri ktorých verejné obstarávanie bolo začaté pred dňom 19.04.2016, vynaložené až po predložení </w:t>
      </w:r>
      <w:proofErr w:type="spellStart"/>
      <w:r w:rsidRPr="00292CB0">
        <w:rPr>
          <w:rFonts w:cstheme="minorHAnsi"/>
          <w:sz w:val="18"/>
          <w:szCs w:val="18"/>
        </w:rPr>
        <w:t>ŽoNFP</w:t>
      </w:r>
      <w:proofErr w:type="spellEnd"/>
      <w:r w:rsidRPr="00292CB0">
        <w:rPr>
          <w:rFonts w:cstheme="minorHAnsi"/>
          <w:sz w:val="18"/>
          <w:szCs w:val="18"/>
        </w:rPr>
        <w:t xml:space="preserve"> na MAS</w:t>
      </w:r>
      <w:r w:rsidRPr="00292CB0">
        <w:rPr>
          <w:rFonts w:cstheme="minorHAnsi"/>
          <w:kern w:val="1"/>
          <w:sz w:val="18"/>
          <w:szCs w:val="18"/>
        </w:rPr>
        <w:t>;</w:t>
      </w:r>
    </w:p>
    <w:p w14:paraId="633FC540"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07F0204"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úroky z dlžných súm;</w:t>
      </w:r>
    </w:p>
    <w:p w14:paraId="437D1E28"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kúpa nezastavaného a zastavaného pozemku;</w:t>
      </w:r>
    </w:p>
    <w:p w14:paraId="38CDD98C" w14:textId="2B2E688A" w:rsidR="0010707B" w:rsidRPr="00292CB0" w:rsidRDefault="0010707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48"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6ADDD178" w14:textId="77777777" w:rsidTr="008B660B">
        <w:trPr>
          <w:trHeight w:val="284"/>
        </w:trPr>
        <w:tc>
          <w:tcPr>
            <w:tcW w:w="5000" w:type="pct"/>
            <w:shd w:val="clear" w:color="auto" w:fill="FFC000"/>
            <w:vAlign w:val="center"/>
          </w:tcPr>
          <w:p w14:paraId="4597C7EE" w14:textId="10FE21E3" w:rsidR="00D51E96" w:rsidRPr="00292CB0" w:rsidRDefault="00D51E96" w:rsidP="004800B7">
            <w:pPr>
              <w:pStyle w:val="Standard"/>
              <w:numPr>
                <w:ilvl w:val="2"/>
                <w:numId w:val="53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67496364" w14:textId="77777777" w:rsidTr="00F76ECB">
        <w:trPr>
          <w:trHeight w:val="284"/>
        </w:trPr>
        <w:tc>
          <w:tcPr>
            <w:tcW w:w="5000" w:type="pct"/>
            <w:shd w:val="clear" w:color="auto" w:fill="FFFFFF" w:themeFill="background1"/>
            <w:vAlign w:val="center"/>
          </w:tcPr>
          <w:p w14:paraId="39B5B855" w14:textId="77777777" w:rsidR="008B660B" w:rsidRPr="00292CB0" w:rsidRDefault="00D51E96" w:rsidP="004800B7">
            <w:pPr>
              <w:pStyle w:val="Odsekzoznamu"/>
              <w:numPr>
                <w:ilvl w:val="0"/>
                <w:numId w:val="520"/>
              </w:numPr>
              <w:tabs>
                <w:tab w:val="left" w:pos="426"/>
              </w:tabs>
              <w:suppressAutoHyphens/>
              <w:spacing w:after="0" w:line="240" w:lineRule="auto"/>
              <w:ind w:left="203" w:hanging="203"/>
              <w:jc w:val="both"/>
              <w:rPr>
                <w:rFonts w:cstheme="minorHAnsi"/>
                <w:sz w:val="18"/>
                <w:szCs w:val="18"/>
              </w:rPr>
            </w:pPr>
            <w:proofErr w:type="spellStart"/>
            <w:r w:rsidRPr="00292CB0">
              <w:rPr>
                <w:rFonts w:cstheme="minorHAnsi"/>
                <w:sz w:val="18"/>
                <w:szCs w:val="18"/>
              </w:rPr>
              <w:t>ŽoNFP</w:t>
            </w:r>
            <w:proofErr w:type="spellEnd"/>
            <w:r w:rsidRPr="00292CB0">
              <w:rPr>
                <w:rFonts w:cstheme="minorHAnsi"/>
                <w:sz w:val="18"/>
                <w:szCs w:val="18"/>
              </w:rPr>
              <w:t xml:space="preserve"> musí byť kompletná po obsahovej stránke. </w:t>
            </w:r>
            <w:proofErr w:type="spellStart"/>
            <w:r w:rsidRPr="00292CB0">
              <w:rPr>
                <w:rFonts w:cstheme="minorHAnsi"/>
                <w:sz w:val="18"/>
                <w:szCs w:val="18"/>
              </w:rPr>
              <w:t>ŽoNFP</w:t>
            </w:r>
            <w:proofErr w:type="spellEnd"/>
            <w:r w:rsidRPr="00292CB0">
              <w:rPr>
                <w:rFonts w:cstheme="minorHAnsi"/>
                <w:sz w:val="18"/>
                <w:szCs w:val="18"/>
              </w:rPr>
              <w:t xml:space="preserve"> nebude schválená v prípade, že žiadateľ uviedol nepravdivé čestné vyhlásenie žiadateľa o konflikte záujmov a poskytol nesprávne či nepravdivé údaje. </w:t>
            </w:r>
          </w:p>
          <w:p w14:paraId="1C5AEAB3"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Suma finančných prostriedkov z verejných zdrojov, požadovaná žiadateľom vo formulári </w:t>
            </w:r>
            <w:proofErr w:type="spellStart"/>
            <w:r w:rsidRPr="00292CB0">
              <w:rPr>
                <w:rFonts w:cstheme="minorHAnsi"/>
                <w:sz w:val="18"/>
                <w:szCs w:val="18"/>
              </w:rPr>
              <w:t>ŽoNFP</w:t>
            </w:r>
            <w:proofErr w:type="spellEnd"/>
            <w:r w:rsidRPr="00292CB0">
              <w:rPr>
                <w:rFonts w:cstheme="minorHAnsi"/>
                <w:sz w:val="18"/>
                <w:szCs w:val="18"/>
              </w:rPr>
              <w:t xml:space="preserve"> v deň jej predloženia na MAS je konečná a nie je možné ju v rámci procesu spracovávania dodatočne zvyšovať.</w:t>
            </w:r>
          </w:p>
          <w:p w14:paraId="66EA8342" w14:textId="62C3040D"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349BD54E"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292CB0" w:rsidRDefault="004545D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95F32C2" w14:textId="1DB6D887"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292CB0" w:rsidRPr="00292CB0" w14:paraId="43A76435" w14:textId="77777777" w:rsidTr="008B660B">
        <w:trPr>
          <w:trHeight w:val="284"/>
        </w:trPr>
        <w:tc>
          <w:tcPr>
            <w:tcW w:w="5000" w:type="pct"/>
            <w:gridSpan w:val="4"/>
            <w:shd w:val="clear" w:color="auto" w:fill="FFC000"/>
            <w:vAlign w:val="center"/>
          </w:tcPr>
          <w:p w14:paraId="42795464" w14:textId="02696CAC"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448701B5" w14:textId="77777777" w:rsidTr="008B660B">
        <w:trPr>
          <w:trHeight w:val="284"/>
        </w:trPr>
        <w:tc>
          <w:tcPr>
            <w:tcW w:w="177" w:type="pct"/>
            <w:shd w:val="clear" w:color="auto" w:fill="FFF2CC" w:themeFill="accent4" w:themeFillTint="33"/>
            <w:vAlign w:val="center"/>
          </w:tcPr>
          <w:p w14:paraId="37117A12" w14:textId="5EDCB12A" w:rsidR="00291E2C" w:rsidRPr="00292CB0" w:rsidRDefault="00291E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85CA085" w14:textId="759EE917" w:rsidR="00291E2C" w:rsidRPr="00292CB0" w:rsidRDefault="00291E2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7C39BB" w14:textId="77777777" w:rsidTr="005465A8">
        <w:trPr>
          <w:trHeight w:val="284"/>
        </w:trPr>
        <w:tc>
          <w:tcPr>
            <w:tcW w:w="177" w:type="pct"/>
            <w:shd w:val="clear" w:color="auto" w:fill="auto"/>
            <w:vAlign w:val="center"/>
          </w:tcPr>
          <w:p w14:paraId="3F836269" w14:textId="04740611"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1.1.</w:t>
            </w:r>
          </w:p>
        </w:tc>
        <w:tc>
          <w:tcPr>
            <w:tcW w:w="4823" w:type="pct"/>
            <w:gridSpan w:val="3"/>
            <w:shd w:val="clear" w:color="auto" w:fill="auto"/>
            <w:vAlign w:val="center"/>
          </w:tcPr>
          <w:p w14:paraId="081E8076" w14:textId="77777777" w:rsidR="003C4209" w:rsidRPr="00292CB0" w:rsidRDefault="003C4209"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532D6F5" w14:textId="42B604CF" w:rsidR="003C4209" w:rsidRPr="00292CB0" w:rsidRDefault="003C4209" w:rsidP="002C09AB">
            <w:pPr>
              <w:spacing w:after="0" w:line="240" w:lineRule="auto"/>
              <w:jc w:val="both"/>
              <w:rPr>
                <w:rFonts w:cstheme="minorHAnsi"/>
                <w:sz w:val="16"/>
                <w:szCs w:val="16"/>
              </w:rPr>
            </w:pPr>
            <w:r w:rsidRPr="00292CB0">
              <w:rPr>
                <w:rFonts w:cstheme="minorHAnsi"/>
                <w:bCs/>
                <w:sz w:val="16"/>
                <w:szCs w:val="16"/>
              </w:rPr>
              <w:t>Oprávneným žiadateľom je oprávnený žiadateľ v zmysle stratégie CLLD uvedený vo výzve</w:t>
            </w:r>
            <w:r w:rsidR="00291E2C" w:rsidRPr="00292CB0">
              <w:rPr>
                <w:rFonts w:cstheme="minorHAnsi"/>
                <w:bCs/>
                <w:sz w:val="16"/>
                <w:szCs w:val="16"/>
              </w:rPr>
              <w:t xml:space="preserve"> na predkladanie </w:t>
            </w:r>
            <w:proofErr w:type="spellStart"/>
            <w:r w:rsidR="00291E2C" w:rsidRPr="00292CB0">
              <w:rPr>
                <w:rFonts w:cstheme="minorHAnsi"/>
                <w:bCs/>
                <w:sz w:val="16"/>
                <w:szCs w:val="16"/>
              </w:rPr>
              <w:t>ŽoNFP</w:t>
            </w:r>
            <w:proofErr w:type="spellEnd"/>
            <w:r w:rsidRPr="00292CB0">
              <w:rPr>
                <w:rFonts w:cstheme="minorHAnsi"/>
                <w:bCs/>
                <w:sz w:val="16"/>
                <w:szCs w:val="16"/>
              </w:rPr>
              <w:t xml:space="preserve"> ako oprávnený žiadateľ MAS, ktorý musí spĺňať aj nasledovné podmienky:</w:t>
            </w:r>
          </w:p>
          <w:p w14:paraId="5A6D2F4C" w14:textId="77777777" w:rsidR="003C4209" w:rsidRPr="00292CB0" w:rsidRDefault="003C4209" w:rsidP="002C09AB">
            <w:pPr>
              <w:spacing w:after="0" w:line="240" w:lineRule="auto"/>
              <w:rPr>
                <w:rFonts w:cstheme="minorHAnsi"/>
                <w:sz w:val="16"/>
                <w:szCs w:val="16"/>
              </w:rPr>
            </w:pPr>
            <w:r w:rsidRPr="00292CB0">
              <w:rPr>
                <w:rFonts w:cstheme="minorHAnsi"/>
                <w:sz w:val="16"/>
                <w:szCs w:val="16"/>
              </w:rPr>
              <w:t>Oprávneným žiadateľom je:</w:t>
            </w:r>
          </w:p>
          <w:p w14:paraId="29BC5C97"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22"/>
            </w:r>
          </w:p>
          <w:p w14:paraId="3A38C8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Občianske združenie</w:t>
            </w:r>
          </w:p>
          <w:p w14:paraId="2F70A075"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 xml:space="preserve">Združenia obcí s právnou subjektivitou z územia príslušnej MAS s právnou formou: </w:t>
            </w:r>
          </w:p>
          <w:p w14:paraId="0EC866B3"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39188B5D"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7DA73A4F"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1374EC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Cirkevné organizácie</w:t>
            </w:r>
          </w:p>
          <w:p w14:paraId="07A1B176" w14:textId="77777777" w:rsidR="003C4209" w:rsidRPr="00292CB0" w:rsidRDefault="003C4209" w:rsidP="009F1D61">
            <w:pPr>
              <w:pStyle w:val="Odsekzoznamu"/>
              <w:numPr>
                <w:ilvl w:val="0"/>
                <w:numId w:val="122"/>
              </w:numPr>
              <w:spacing w:after="0" w:line="240" w:lineRule="auto"/>
              <w:ind w:left="463" w:hanging="283"/>
              <w:jc w:val="both"/>
              <w:rPr>
                <w:rFonts w:cstheme="minorHAnsi"/>
                <w:sz w:val="16"/>
                <w:szCs w:val="16"/>
              </w:rPr>
            </w:pP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292CB0" w:rsidRDefault="00123EAE"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5526080"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1 - </w:t>
            </w:r>
            <w:r w:rsidRPr="00292CB0">
              <w:rPr>
                <w:rFonts w:cstheme="minorHAnsi"/>
                <w:bCs/>
                <w:sz w:val="16"/>
                <w:szCs w:val="16"/>
              </w:rPr>
              <w:t>Identifikácia žiadateľa)</w:t>
            </w:r>
          </w:p>
          <w:p w14:paraId="244CF7ED"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37D0086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w:t>
            </w:r>
            <w:proofErr w:type="spellStart"/>
            <w:r w:rsidRPr="00292CB0">
              <w:rPr>
                <w:rFonts w:cstheme="minorHAnsi"/>
                <w:sz w:val="16"/>
                <w:szCs w:val="16"/>
              </w:rPr>
              <w:t>ŽoNFP</w:t>
            </w:r>
            <w:proofErr w:type="spellEnd"/>
            <w:r w:rsidRPr="00292CB0">
              <w:rPr>
                <w:rFonts w:cstheme="minorHAnsi"/>
                <w:sz w:val="16"/>
                <w:szCs w:val="16"/>
              </w:rPr>
              <w:t xml:space="preserve"> a/alebo konaniu o </w:t>
            </w:r>
            <w:proofErr w:type="spellStart"/>
            <w:r w:rsidRPr="00292CB0">
              <w:rPr>
                <w:rFonts w:cstheme="minorHAnsi"/>
                <w:sz w:val="16"/>
                <w:szCs w:val="16"/>
              </w:rPr>
              <w:t>ŽoNFP</w:t>
            </w:r>
            <w:proofErr w:type="spellEnd"/>
            <w:r w:rsidRPr="00292CB0">
              <w:rPr>
                <w:rFonts w:cstheme="minorHAnsi"/>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2E7E779" w14:textId="77777777" w:rsidR="00123EAE" w:rsidRPr="00292CB0" w:rsidRDefault="00123EAE"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5A7FB79" w14:textId="77777777" w:rsidR="00123EAE" w:rsidRPr="00292CB0" w:rsidRDefault="00123EA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674E16" w14:textId="77777777" w:rsidR="00123EAE" w:rsidRPr="00292CB0" w:rsidRDefault="00123EAE"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E2B8905" w14:textId="77777777" w:rsidR="00123EAE" w:rsidRPr="00292CB0" w:rsidRDefault="00123EAE"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49"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50"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734554B" w14:textId="77777777" w:rsidR="00123EAE" w:rsidRPr="00292CB0" w:rsidRDefault="00123EAE"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49E252" w14:textId="1DB8D4DF" w:rsidR="003C4209" w:rsidRPr="00292CB0" w:rsidRDefault="00123EAE" w:rsidP="004800B7">
            <w:pPr>
              <w:pStyle w:val="Odsekzoznamu"/>
              <w:numPr>
                <w:ilvl w:val="0"/>
                <w:numId w:val="456"/>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Plnomocenstvo môže byť vyhotovené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(najneskôr však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iba v prípade, ak sa vzťahuje na úkony po predložení </w:t>
            </w:r>
            <w:proofErr w:type="spellStart"/>
            <w:r w:rsidRPr="00292CB0">
              <w:rPr>
                <w:rFonts w:cstheme="minorHAnsi"/>
                <w:sz w:val="16"/>
                <w:szCs w:val="16"/>
              </w:rPr>
              <w:t>ŽoNFP</w:t>
            </w:r>
            <w:proofErr w:type="spellEnd"/>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w:t>
            </w:r>
            <w:proofErr w:type="spellStart"/>
            <w:r w:rsidRPr="00292CB0">
              <w:rPr>
                <w:rFonts w:cstheme="minorHAnsi"/>
                <w:bCs/>
                <w:sz w:val="16"/>
                <w:szCs w:val="16"/>
              </w:rPr>
              <w:t>ŽoNFP</w:t>
            </w:r>
            <w:proofErr w:type="spellEnd"/>
            <w:r w:rsidRPr="00292CB0">
              <w:rPr>
                <w:rFonts w:cstheme="minorHAnsi"/>
                <w:bCs/>
                <w:sz w:val="16"/>
                <w:szCs w:val="16"/>
              </w:rPr>
              <w:t xml:space="preserve">/konaním o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2. OPRÁVNENOSŤ AKTIVÍT A VÝDAVKOV REALIZÁCIE PROJEKTU</w:t>
            </w:r>
          </w:p>
        </w:tc>
      </w:tr>
      <w:tr w:rsidR="00292CB0" w:rsidRPr="00292CB0" w14:paraId="6466786E" w14:textId="77777777" w:rsidTr="008B660B">
        <w:trPr>
          <w:trHeight w:val="284"/>
        </w:trPr>
        <w:tc>
          <w:tcPr>
            <w:tcW w:w="177" w:type="pct"/>
            <w:shd w:val="clear" w:color="auto" w:fill="FFF2CC" w:themeFill="accent4" w:themeFillTint="33"/>
            <w:vAlign w:val="center"/>
          </w:tcPr>
          <w:p w14:paraId="596B717A" w14:textId="29158176" w:rsidR="003C4209" w:rsidRPr="00292CB0" w:rsidRDefault="003C4209"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D8A0ECB" w14:textId="32203FF6" w:rsidR="003C4209" w:rsidRPr="00292CB0" w:rsidRDefault="00291E2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6F32BEB" w14:textId="77777777" w:rsidTr="005465A8">
        <w:trPr>
          <w:trHeight w:val="284"/>
        </w:trPr>
        <w:tc>
          <w:tcPr>
            <w:tcW w:w="177" w:type="pct"/>
            <w:shd w:val="clear" w:color="auto" w:fill="FFFFFF" w:themeFill="background1"/>
            <w:vAlign w:val="center"/>
          </w:tcPr>
          <w:p w14:paraId="42F2ED47" w14:textId="7BC3D8A5"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2.1.</w:t>
            </w:r>
          </w:p>
        </w:tc>
        <w:tc>
          <w:tcPr>
            <w:tcW w:w="4823" w:type="pct"/>
            <w:gridSpan w:val="3"/>
            <w:shd w:val="clear" w:color="auto" w:fill="FFFFFF" w:themeFill="background1"/>
            <w:vAlign w:val="center"/>
          </w:tcPr>
          <w:p w14:paraId="1FEEDEE5" w14:textId="77777777" w:rsidR="003C4209" w:rsidRPr="00292CB0" w:rsidRDefault="003C4209"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9E9A86C" w14:textId="5BF05BAA" w:rsidR="003C4209" w:rsidRPr="00292CB0" w:rsidRDefault="003C4209" w:rsidP="002C09AB">
            <w:pPr>
              <w:spacing w:after="0" w:line="240" w:lineRule="auto"/>
              <w:jc w:val="both"/>
              <w:rPr>
                <w:rFonts w:cstheme="minorHAnsi"/>
                <w: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475AA5" w:rsidRPr="00292CB0">
              <w:rPr>
                <w:rFonts w:cstheme="minorHAnsi"/>
                <w:bCs/>
                <w:sz w:val="16"/>
                <w:szCs w:val="16"/>
              </w:rPr>
              <w:t xml:space="preserve"> </w:t>
            </w:r>
            <w:r w:rsidR="003C47A1" w:rsidRPr="00292CB0">
              <w:rPr>
                <w:rFonts w:cstheme="minorHAnsi"/>
                <w:bCs/>
                <w:sz w:val="16"/>
                <w:szCs w:val="16"/>
              </w:rPr>
              <w:t>na predkladanie</w:t>
            </w:r>
            <w:r w:rsidR="00475AA5" w:rsidRPr="00292CB0">
              <w:rPr>
                <w:rFonts w:cstheme="minorHAnsi"/>
                <w:bCs/>
                <w:sz w:val="16"/>
                <w:szCs w:val="16"/>
              </w:rPr>
              <w:t xml:space="preserve"> </w:t>
            </w:r>
            <w:proofErr w:type="spellStart"/>
            <w:r w:rsidR="00475AA5" w:rsidRPr="00292CB0">
              <w:rPr>
                <w:rFonts w:cstheme="minorHAnsi"/>
                <w:bCs/>
                <w:sz w:val="16"/>
                <w:szCs w:val="16"/>
              </w:rPr>
              <w:t>ŽoNFP</w:t>
            </w:r>
            <w:proofErr w:type="spellEnd"/>
            <w:r w:rsidRPr="00292CB0">
              <w:rPr>
                <w:rFonts w:cstheme="minorHAnsi"/>
                <w:bCs/>
                <w:sz w:val="16"/>
                <w:szCs w:val="16"/>
              </w:rPr>
              <w:t xml:space="preserve"> ako oprávne</w:t>
            </w:r>
            <w:r w:rsidR="00475AA5" w:rsidRPr="00292CB0">
              <w:rPr>
                <w:rFonts w:cstheme="minorHAnsi"/>
                <w:bCs/>
                <w:sz w:val="16"/>
                <w:szCs w:val="16"/>
              </w:rPr>
              <w:t>né aktivity/činnosti MAS.</w:t>
            </w:r>
            <w:r w:rsidRPr="00292CB0">
              <w:rPr>
                <w:rFonts w:cstheme="minorHAnsi"/>
                <w:bCs/>
                <w:sz w:val="16"/>
                <w:szCs w:val="16"/>
              </w:rPr>
              <w:t xml:space="preserve">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7.5 </w:t>
            </w:r>
            <w:r w:rsidRPr="00292CB0">
              <w:rPr>
                <w:rFonts w:cstheme="minorHAnsi"/>
                <w:sz w:val="16"/>
                <w:szCs w:val="16"/>
              </w:rPr>
              <w:t>Podpora na investície do rekreačnej infraštruktúry, turistických informácií a do turistickej infraštruktúry malých rozmerov na verejné využitie</w:t>
            </w:r>
            <w:r w:rsidRPr="00292CB0">
              <w:rPr>
                <w:rFonts w:cstheme="minorHAnsi"/>
                <w:bCs/>
                <w:sz w:val="16"/>
                <w:szCs w:val="16"/>
              </w:rPr>
              <w:t xml:space="preserve"> </w:t>
            </w:r>
            <w:r w:rsidRPr="00292CB0">
              <w:rPr>
                <w:rFonts w:cstheme="minorHAnsi"/>
                <w:sz w:val="16"/>
                <w:szCs w:val="16"/>
              </w:rPr>
              <w:t>uv</w:t>
            </w:r>
            <w:r w:rsidR="00475AA5" w:rsidRPr="00292CB0">
              <w:rPr>
                <w:rFonts w:cstheme="minorHAnsi"/>
                <w:sz w:val="16"/>
                <w:szCs w:val="16"/>
              </w:rPr>
              <w:t>edené v Prílohe 6B k  Príručke</w:t>
            </w:r>
            <w:r w:rsidR="003C47A1"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292CB0" w:rsidRDefault="003C4209"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527DB0E3"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292CB0">
              <w:rPr>
                <w:rFonts w:cstheme="minorHAnsi"/>
                <w:i/>
                <w:sz w:val="16"/>
                <w:szCs w:val="16"/>
              </w:rPr>
              <w:t>KIOSKy</w:t>
            </w:r>
            <w:proofErr w:type="spellEnd"/>
            <w:r w:rsidRPr="00292CB0">
              <w:rPr>
                <w:rFonts w:cstheme="minorHAnsi"/>
                <w:i/>
                <w:sz w:val="16"/>
                <w:szCs w:val="16"/>
              </w:rPr>
              <w:t xml:space="preserve"> a pod.</w:t>
            </w:r>
          </w:p>
          <w:p w14:paraId="47CA343C" w14:textId="43BE9D52" w:rsidR="003C4209"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7FBDA239" w14:textId="77777777" w:rsidR="00B90BD5" w:rsidRPr="001C5CAA" w:rsidRDefault="00B90BD5" w:rsidP="00B90BD5">
            <w:pPr>
              <w:spacing w:after="0" w:line="240" w:lineRule="auto"/>
              <w:jc w:val="both"/>
              <w:rPr>
                <w:rFonts w:cstheme="minorHAnsi"/>
                <w:i/>
                <w:sz w:val="16"/>
                <w:szCs w:val="16"/>
              </w:rPr>
            </w:pPr>
          </w:p>
          <w:p w14:paraId="765C23FD" w14:textId="77777777" w:rsidR="00B90BD5" w:rsidRPr="00B90BD5" w:rsidRDefault="00B90BD5" w:rsidP="00B90BD5">
            <w:pPr>
              <w:pStyle w:val="Standard"/>
              <w:tabs>
                <w:tab w:val="left" w:pos="709"/>
              </w:tabs>
              <w:jc w:val="both"/>
              <w:rPr>
                <w:rFonts w:asciiTheme="minorHAnsi" w:hAnsiTheme="minorHAnsi" w:cstheme="minorHAnsi"/>
                <w:b/>
                <w:sz w:val="18"/>
                <w:szCs w:val="18"/>
                <w:u w:val="single"/>
              </w:rPr>
            </w:pPr>
            <w:r w:rsidRPr="00B90BD5">
              <w:rPr>
                <w:rFonts w:asciiTheme="minorHAnsi" w:hAnsiTheme="minorHAnsi" w:cstheme="minorHAnsi"/>
                <w:b/>
                <w:sz w:val="18"/>
                <w:szCs w:val="18"/>
                <w:u w:val="single"/>
              </w:rPr>
              <w:t xml:space="preserve">Forma a spôsob preukázania splnenia PPP </w:t>
            </w:r>
          </w:p>
          <w:p w14:paraId="47DD95A6"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Formulár </w:t>
            </w:r>
            <w:proofErr w:type="spellStart"/>
            <w:r w:rsidRPr="00B90BD5">
              <w:rPr>
                <w:rFonts w:asciiTheme="minorHAnsi" w:hAnsiTheme="minorHAnsi" w:cstheme="minorHAnsi"/>
                <w:sz w:val="18"/>
                <w:szCs w:val="18"/>
              </w:rPr>
              <w:t>ŽoNFP</w:t>
            </w:r>
            <w:proofErr w:type="spellEnd"/>
            <w:r w:rsidRPr="00B90BD5">
              <w:rPr>
                <w:rFonts w:asciiTheme="minorHAnsi" w:hAnsiTheme="minorHAnsi" w:cstheme="minorHAnsi"/>
                <w:sz w:val="18"/>
                <w:szCs w:val="18"/>
              </w:rPr>
              <w:t xml:space="preserve"> - (tabuľka č. 11 - Rozpočet projektu) </w:t>
            </w:r>
          </w:p>
          <w:p w14:paraId="1AC2DB25"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Popis v projekte realizácie (Príloha 2B k príručke pre prijímateľa LEADER)</w:t>
            </w:r>
          </w:p>
          <w:p w14:paraId="405DEC1D"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Formulár </w:t>
            </w:r>
            <w:proofErr w:type="spellStart"/>
            <w:r w:rsidRPr="00B90BD5">
              <w:rPr>
                <w:rFonts w:asciiTheme="minorHAnsi" w:hAnsiTheme="minorHAnsi" w:cstheme="minorHAnsi"/>
                <w:sz w:val="18"/>
                <w:szCs w:val="18"/>
              </w:rPr>
              <w:t>ŽoNFP</w:t>
            </w:r>
            <w:proofErr w:type="spellEnd"/>
            <w:r w:rsidRPr="00B90BD5">
              <w:rPr>
                <w:rFonts w:asciiTheme="minorHAnsi" w:hAnsiTheme="minorHAnsi" w:cstheme="minorHAnsi"/>
                <w:sz w:val="18"/>
                <w:szCs w:val="18"/>
              </w:rPr>
              <w:t xml:space="preserve"> - (tabuľka č. 6A Miesto realizácie projektu - Poznámka k miestu realizácie číslo parcely)</w:t>
            </w:r>
          </w:p>
          <w:p w14:paraId="6E37EDEC"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Projektová dokumentácia s rozpočtom, originál alebo úradne overená fotokópia overená stavebným úradom, </w:t>
            </w:r>
            <w:proofErr w:type="spellStart"/>
            <w:r w:rsidRPr="00B90BD5">
              <w:rPr>
                <w:rFonts w:asciiTheme="minorHAnsi" w:hAnsiTheme="minorHAnsi" w:cstheme="minorHAnsi"/>
                <w:sz w:val="18"/>
                <w:szCs w:val="18"/>
              </w:rPr>
              <w:t>sken</w:t>
            </w:r>
            <w:proofErr w:type="spellEnd"/>
            <w:r w:rsidRPr="00B90BD5">
              <w:rPr>
                <w:rFonts w:asciiTheme="minorHAnsi" w:hAnsiTheme="minorHAnsi" w:cstheme="minorHAnsi"/>
                <w:sz w:val="18"/>
                <w:szCs w:val="18"/>
              </w:rPr>
              <w:t xml:space="preserve"> listinného originálu vo formáte .</w:t>
            </w:r>
            <w:proofErr w:type="spellStart"/>
            <w:r w:rsidRPr="00B90BD5">
              <w:rPr>
                <w:rFonts w:asciiTheme="minorHAnsi" w:hAnsiTheme="minorHAnsi" w:cstheme="minorHAnsi"/>
                <w:sz w:val="18"/>
                <w:szCs w:val="18"/>
              </w:rPr>
              <w:t>pdf</w:t>
            </w:r>
            <w:proofErr w:type="spellEnd"/>
            <w:r w:rsidRPr="00B90BD5">
              <w:rPr>
                <w:rFonts w:asciiTheme="minorHAnsi" w:hAnsiTheme="minorHAnsi" w:cstheme="minorHAnsi"/>
                <w:sz w:val="18"/>
                <w:szCs w:val="18"/>
              </w:rPr>
              <w:t xml:space="preserve"> prostredníctvom ITMS2014+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22A3D0" w14:textId="362EDA1A" w:rsidR="003C4209" w:rsidRPr="00292CB0" w:rsidRDefault="003C4209" w:rsidP="004800B7">
            <w:pPr>
              <w:pStyle w:val="Odsekzoznamu"/>
              <w:numPr>
                <w:ilvl w:val="0"/>
                <w:numId w:val="457"/>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C6CD045" w14:textId="77777777" w:rsidTr="005465A8">
        <w:trPr>
          <w:trHeight w:val="284"/>
        </w:trPr>
        <w:tc>
          <w:tcPr>
            <w:tcW w:w="177" w:type="pct"/>
            <w:shd w:val="clear" w:color="auto" w:fill="FFFFFF" w:themeFill="background1"/>
            <w:vAlign w:val="center"/>
          </w:tcPr>
          <w:p w14:paraId="59E8A98A" w14:textId="474C88C5"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2.2.</w:t>
            </w:r>
          </w:p>
        </w:tc>
        <w:tc>
          <w:tcPr>
            <w:tcW w:w="4823" w:type="pct"/>
            <w:gridSpan w:val="3"/>
            <w:shd w:val="clear" w:color="auto" w:fill="FFFFFF" w:themeFill="background1"/>
            <w:vAlign w:val="center"/>
          </w:tcPr>
          <w:p w14:paraId="17EAF2B9" w14:textId="77777777" w:rsidR="005132A6" w:rsidRPr="00292CB0" w:rsidRDefault="005132A6"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B6E65BF" w14:textId="04A03961" w:rsidR="005132A6" w:rsidRPr="00292CB0" w:rsidRDefault="005132A6" w:rsidP="002C09AB">
            <w:pPr>
              <w:tabs>
                <w:tab w:val="left" w:pos="567"/>
              </w:tabs>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475AA5" w:rsidRPr="00292CB0">
              <w:rPr>
                <w:rFonts w:cstheme="minorHAnsi"/>
                <w:bCs/>
                <w:sz w:val="16"/>
                <w:szCs w:val="16"/>
              </w:rPr>
              <w:t xml:space="preserve"> na predkladanie </w:t>
            </w:r>
            <w:proofErr w:type="spellStart"/>
            <w:r w:rsidR="00475AA5" w:rsidRPr="00292CB0">
              <w:rPr>
                <w:rFonts w:cstheme="minorHAnsi"/>
                <w:bCs/>
                <w:sz w:val="16"/>
                <w:szCs w:val="16"/>
              </w:rPr>
              <w:t>ŽoNFP</w:t>
            </w:r>
            <w:proofErr w:type="spellEnd"/>
            <w:r w:rsidRPr="00292CB0">
              <w:rPr>
                <w:rFonts w:cstheme="minorHAnsi"/>
                <w:bCs/>
                <w:sz w:val="16"/>
                <w:szCs w:val="16"/>
              </w:rPr>
              <w:t xml:space="preserve"> </w:t>
            </w:r>
            <w:r w:rsidR="00475AA5" w:rsidRPr="00292CB0">
              <w:rPr>
                <w:rFonts w:cstheme="minorHAnsi"/>
                <w:bCs/>
                <w:sz w:val="16"/>
                <w:szCs w:val="16"/>
              </w:rPr>
              <w:t>ako oprávnené výdavky MAS.</w:t>
            </w:r>
            <w:r w:rsidRPr="00292CB0">
              <w:rPr>
                <w:rFonts w:cstheme="minorHAnsi"/>
                <w:bCs/>
                <w:sz w:val="16"/>
                <w:szCs w:val="16"/>
              </w:rPr>
              <w:t xml:space="preserve"> Žiadateľ musí zároveň spĺňať</w:t>
            </w:r>
            <w:r w:rsidR="00475AA5"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475AA5" w:rsidRPr="00292CB0">
              <w:rPr>
                <w:rFonts w:cstheme="minorHAnsi"/>
                <w:bCs/>
                <w:sz w:val="16"/>
                <w:szCs w:val="16"/>
              </w:rPr>
              <w:t>7.5</w:t>
            </w:r>
            <w:r w:rsidRPr="00292CB0">
              <w:rPr>
                <w:rFonts w:cstheme="minorHAnsi"/>
                <w:i/>
                <w:sz w:val="16"/>
                <w:szCs w:val="16"/>
              </w:rPr>
              <w:t xml:space="preserve"> </w:t>
            </w:r>
            <w:r w:rsidRPr="00292CB0">
              <w:rPr>
                <w:rFonts w:cstheme="minorHAnsi"/>
                <w:sz w:val="16"/>
                <w:szCs w:val="16"/>
              </w:rPr>
              <w:t xml:space="preserve">Podpora na investície do rekreačnej infraštruktúry, turistických informácií a do turistickej infraštruktúry malých rozmerov na verejné využitie </w:t>
            </w:r>
            <w:r w:rsidR="00475AA5" w:rsidRPr="00292CB0">
              <w:rPr>
                <w:rFonts w:cstheme="minorHAnsi"/>
                <w:sz w:val="16"/>
                <w:szCs w:val="16"/>
              </w:rPr>
              <w:t>uvedené v Prílohe 6B k  Príručke</w:t>
            </w:r>
            <w:r w:rsidRPr="00292CB0">
              <w:rPr>
                <w:rFonts w:cstheme="minorHAnsi"/>
                <w:sz w:val="16"/>
                <w:szCs w:val="16"/>
              </w:rPr>
              <w:t xml:space="preserve"> p</w:t>
            </w:r>
            <w:r w:rsidR="003C47A1" w:rsidRPr="00292CB0">
              <w:rPr>
                <w:rFonts w:cstheme="minorHAnsi"/>
                <w:sz w:val="16"/>
                <w:szCs w:val="16"/>
              </w:rPr>
              <w:t>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292CB0" w:rsidRDefault="005132A6" w:rsidP="002C09AB">
            <w:pPr>
              <w:tabs>
                <w:tab w:val="left" w:pos="567"/>
              </w:tabs>
              <w:spacing w:after="0" w:line="240" w:lineRule="auto"/>
              <w:jc w:val="both"/>
              <w:rPr>
                <w:rFonts w:cstheme="minorHAnsi"/>
                <w:bCs/>
                <w:i/>
                <w:sz w:val="16"/>
                <w:szCs w:val="16"/>
              </w:rPr>
            </w:pPr>
            <w:r w:rsidRPr="00292CB0">
              <w:rPr>
                <w:rFonts w:cstheme="minorHAnsi"/>
                <w:bCs/>
                <w:i/>
                <w:sz w:val="16"/>
                <w:szCs w:val="16"/>
              </w:rPr>
              <w:t>Žiadateľ musí zároveň spĺňať aj nasledo</w:t>
            </w:r>
            <w:r w:rsidR="00475AA5" w:rsidRPr="00292CB0">
              <w:rPr>
                <w:rFonts w:cstheme="minorHAnsi"/>
                <w:bCs/>
                <w:i/>
                <w:sz w:val="16"/>
                <w:szCs w:val="16"/>
              </w:rPr>
              <w:t xml:space="preserve">vné podmienky (ak relevantné): </w:t>
            </w:r>
          </w:p>
          <w:p w14:paraId="20359DC7"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eastAsiaTheme="majorEastAsia" w:cstheme="minorHAnsi"/>
                <w:i/>
                <w:iCs/>
                <w:sz w:val="16"/>
                <w:szCs w:val="16"/>
                <w:lang w:eastAsia="sk-SK"/>
              </w:rPr>
              <w:lastRenderedPageBreak/>
              <w:t xml:space="preserve">Výdavky na hmotné a nehmotné investície,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 vrátane výdavkov na začlenenie prvkov zelenej infraštruktúry – náklady na následné "ozelenenie" objektov a ich začlenenie do zelenej infraštruktúry obce.</w:t>
            </w:r>
          </w:p>
          <w:p w14:paraId="43F295BD"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cstheme="minorHAnsi"/>
                <w:i/>
                <w:sz w:val="16"/>
                <w:szCs w:val="16"/>
              </w:rPr>
              <w:t>Všeobecné náklady súvisiace s bodom 1 (v prípade investičných opatrení):</w:t>
            </w:r>
          </w:p>
          <w:p w14:paraId="4C674136"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303D8E62"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448C104E"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2EE21B0" w14:textId="77777777" w:rsidR="00475AA5" w:rsidRPr="00292CB0" w:rsidRDefault="005132A6"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2A5DF8AD" w14:textId="77777777" w:rsidR="005132A6" w:rsidRPr="00292CB0" w:rsidRDefault="005132A6"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7328E76D" w14:textId="77777777" w:rsidR="00131A87" w:rsidRPr="00292CB0" w:rsidRDefault="00475AA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DB828E1" w14:textId="3A75BBED" w:rsidR="00131A87" w:rsidRPr="00292CB0" w:rsidRDefault="00131A87"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51B74B5D" w14:textId="38797CF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E8835C1" w14:textId="50322D90" w:rsidR="00B60A25" w:rsidRPr="00292CB0" w:rsidRDefault="00BF587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282C55" w:rsidRPr="00292CB0">
              <w:rPr>
                <w:rFonts w:asciiTheme="minorHAnsi" w:hAnsiTheme="minorHAnsi" w:cstheme="minorHAnsi"/>
                <w:color w:val="auto"/>
                <w:sz w:val="16"/>
                <w:szCs w:val="16"/>
              </w:rPr>
              <w:t xml:space="preserve">čené zákazky v EKS  a iné,  </w:t>
            </w:r>
            <w:proofErr w:type="spellStart"/>
            <w:r w:rsidR="00282C55"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5463F86F" w14:textId="6E4C234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1A3E9284"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300ACC3F" w14:textId="412D5DB0"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7C74A0FB" w14:textId="316F51A3"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5008C2" w14:textId="14BA52A6" w:rsidR="005132A6" w:rsidRPr="00292CB0" w:rsidRDefault="005132A6" w:rsidP="004800B7">
            <w:pPr>
              <w:pStyle w:val="Default"/>
              <w:widowControl w:val="0"/>
              <w:numPr>
                <w:ilvl w:val="0"/>
                <w:numId w:val="45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w:t>
            </w:r>
            <w:r w:rsidR="00475AA5" w:rsidRPr="00292CB0">
              <w:rPr>
                <w:rFonts w:asciiTheme="minorHAnsi" w:hAnsiTheme="minorHAnsi" w:cstheme="minorHAnsi"/>
                <w:color w:val="auto"/>
                <w:sz w:val="16"/>
                <w:szCs w:val="16"/>
              </w:rPr>
              <w:t>nej v časti</w:t>
            </w:r>
            <w:r w:rsidRPr="00292CB0">
              <w:rPr>
                <w:rFonts w:asciiTheme="minorHAnsi" w:hAnsiTheme="minorHAnsi" w:cstheme="minorHAnsi"/>
                <w:color w:val="auto"/>
                <w:sz w:val="16"/>
                <w:szCs w:val="16"/>
              </w:rPr>
              <w:t xml:space="preserve"> „Forma a spôsob preukázania splnenia PPP“</w:t>
            </w:r>
          </w:p>
        </w:tc>
      </w:tr>
      <w:tr w:rsidR="00292CB0" w:rsidRPr="00292CB0"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292CB0" w:rsidRDefault="007314FB"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123EAE" w:rsidRPr="00292CB0">
              <w:rPr>
                <w:rFonts w:cstheme="minorHAnsi"/>
                <w:b/>
                <w:caps/>
              </w:rPr>
              <w:t xml:space="preserve"> </w:t>
            </w:r>
            <w:r w:rsidR="00123EAE"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0E919C83" w14:textId="77777777" w:rsidTr="008B660B">
        <w:trPr>
          <w:trHeight w:val="284"/>
        </w:trPr>
        <w:tc>
          <w:tcPr>
            <w:tcW w:w="177" w:type="pct"/>
            <w:shd w:val="clear" w:color="auto" w:fill="FFF2CC" w:themeFill="accent4" w:themeFillTint="33"/>
            <w:vAlign w:val="center"/>
          </w:tcPr>
          <w:p w14:paraId="16573AA9" w14:textId="1E7FF487" w:rsidR="005132A6" w:rsidRPr="00292CB0" w:rsidRDefault="005132A6"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457AAED3" w14:textId="4E1815A8" w:rsidR="005132A6" w:rsidRPr="00292CB0" w:rsidRDefault="00475AA5"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796C5DB5" w14:textId="77777777" w:rsidTr="005465A8">
        <w:trPr>
          <w:trHeight w:val="284"/>
        </w:trPr>
        <w:tc>
          <w:tcPr>
            <w:tcW w:w="177" w:type="pct"/>
            <w:vMerge w:val="restart"/>
            <w:shd w:val="clear" w:color="auto" w:fill="auto"/>
            <w:vAlign w:val="center"/>
          </w:tcPr>
          <w:p w14:paraId="7E3099F5" w14:textId="48567E1A"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3.1.</w:t>
            </w:r>
          </w:p>
        </w:tc>
        <w:tc>
          <w:tcPr>
            <w:tcW w:w="529" w:type="pct"/>
            <w:gridSpan w:val="2"/>
            <w:vMerge w:val="restart"/>
            <w:shd w:val="clear" w:color="auto" w:fill="auto"/>
            <w:vAlign w:val="center"/>
          </w:tcPr>
          <w:p w14:paraId="298F42EB" w14:textId="77777777" w:rsidR="005132A6" w:rsidRPr="00292CB0" w:rsidRDefault="005132A6"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50A868E3"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3.1.1 Spôsob financovania</w:t>
            </w:r>
          </w:p>
          <w:p w14:paraId="5824EF30" w14:textId="77777777" w:rsidR="005132A6" w:rsidRPr="00292CB0" w:rsidRDefault="005132A6"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BF8DB82" w14:textId="77777777" w:rsidR="005132A6"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9B75C85" w14:textId="48F6EC81" w:rsidR="00BF5875"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platby do výšky max. 50% oprávnených výdavkov</w:t>
            </w:r>
          </w:p>
          <w:p w14:paraId="38156EEE" w14:textId="77777777" w:rsidR="00475AA5" w:rsidRPr="00292CB0" w:rsidRDefault="005132A6" w:rsidP="002C09AB">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5E2E737C" w14:textId="21131939"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37113703" w14:textId="5414063F"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C04D8F" w14:textId="39D0D684"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8101CA9" w14:textId="77777777" w:rsidTr="005465A8">
        <w:trPr>
          <w:trHeight w:val="284"/>
        </w:trPr>
        <w:tc>
          <w:tcPr>
            <w:tcW w:w="177" w:type="pct"/>
            <w:vMerge/>
            <w:shd w:val="clear" w:color="auto" w:fill="auto"/>
            <w:vAlign w:val="center"/>
          </w:tcPr>
          <w:p w14:paraId="724A8AB3"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auto"/>
            <w:vAlign w:val="center"/>
          </w:tcPr>
          <w:p w14:paraId="30B7E559"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1168B012" w14:textId="7664301C" w:rsidR="005132A6" w:rsidRPr="00292CB0" w:rsidRDefault="005132A6" w:rsidP="004800B7">
            <w:pPr>
              <w:pStyle w:val="Odsekzoznamu"/>
              <w:numPr>
                <w:ilvl w:val="2"/>
                <w:numId w:val="517"/>
              </w:numPr>
              <w:spacing w:after="0" w:line="240" w:lineRule="auto"/>
              <w:rPr>
                <w:rFonts w:cstheme="minorHAnsi"/>
                <w:b/>
                <w:bCs/>
                <w:sz w:val="18"/>
                <w:szCs w:val="18"/>
              </w:rPr>
            </w:pPr>
            <w:r w:rsidRPr="00292CB0">
              <w:rPr>
                <w:rFonts w:cstheme="minorHAnsi"/>
                <w:b/>
                <w:bCs/>
                <w:sz w:val="18"/>
                <w:szCs w:val="18"/>
              </w:rPr>
              <w:t>Podmienka minimálnej a maximálnej výšky príspevku (EÚ+ŠR)</w:t>
            </w:r>
          </w:p>
          <w:p w14:paraId="4D5CA649" w14:textId="273EBD9D" w:rsidR="003C47A1" w:rsidRPr="00292CB0" w:rsidRDefault="003C47A1" w:rsidP="002C09AB">
            <w:pPr>
              <w:pStyle w:val="Textkomentra"/>
              <w:spacing w:after="0" w:line="240" w:lineRule="auto"/>
              <w:rPr>
                <w:rFonts w:cstheme="minorHAnsi"/>
              </w:rPr>
            </w:pPr>
            <w:r w:rsidRPr="00292CB0">
              <w:rPr>
                <w:rFonts w:cstheme="minorHAnsi"/>
                <w:bCs/>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292CB0" w:rsidRDefault="005132A6"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7D607107"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77DD1EC3" w14:textId="3EFD8046"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08D640" w14:textId="50DFED1B"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 </w:t>
            </w:r>
            <w:r w:rsidR="003C47A1" w:rsidRPr="00292CB0">
              <w:rPr>
                <w:rFonts w:cstheme="minorHAnsi"/>
                <w:sz w:val="16"/>
                <w:szCs w:val="16"/>
              </w:rPr>
              <w:t xml:space="preserve">v zmysle </w:t>
            </w:r>
            <w:r w:rsidRPr="00292CB0">
              <w:rPr>
                <w:rFonts w:cstheme="minorHAnsi"/>
                <w:sz w:val="16"/>
                <w:szCs w:val="16"/>
              </w:rPr>
              <w:t>dokumentácie uvedenej  v časti  „Forma a spôsob preukázania splnenia PPP“</w:t>
            </w:r>
          </w:p>
        </w:tc>
      </w:tr>
      <w:tr w:rsidR="00292CB0" w:rsidRPr="00292CB0"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E2EFD9" w:themeFill="accent6" w:themeFillTint="33"/>
            <w:vAlign w:val="center"/>
          </w:tcPr>
          <w:p w14:paraId="4ACCBFD4"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09E2E17E"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3.1.3 Intenzita pomoci</w:t>
            </w:r>
          </w:p>
          <w:p w14:paraId="588808B9" w14:textId="77777777" w:rsidR="005132A6" w:rsidRPr="00292CB0" w:rsidRDefault="005132A6"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5DAF7586" w14:textId="77777777" w:rsidR="00475AA5" w:rsidRPr="00292CB0" w:rsidRDefault="005132A6"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475AA5" w:rsidRPr="00292CB0">
              <w:rPr>
                <w:rFonts w:cstheme="minorHAnsi"/>
                <w:b/>
                <w:i/>
                <w:strike/>
                <w:sz w:val="18"/>
                <w:szCs w:val="18"/>
              </w:rPr>
              <w:t xml:space="preserve"> </w:t>
            </w:r>
          </w:p>
          <w:p w14:paraId="6B5F1E79"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3B20EE16" w14:textId="262358FD"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4E0CB5" w14:textId="588E4510" w:rsidR="005132A6" w:rsidRPr="00292CB0" w:rsidRDefault="003C47A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5132A6" w:rsidRPr="00292CB0">
              <w:rPr>
                <w:rFonts w:cstheme="minorHAnsi"/>
                <w:sz w:val="16"/>
                <w:szCs w:val="16"/>
              </w:rPr>
              <w:t xml:space="preserve"> dokumentácie uvedenej  v časti  „Forma a spôsob preukázania splnenia PPP“</w:t>
            </w:r>
          </w:p>
        </w:tc>
      </w:tr>
      <w:tr w:rsidR="00292CB0" w:rsidRPr="00292CB0"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292CB0" w:rsidRDefault="00AB131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4. PODMIENK</w:t>
            </w:r>
            <w:r w:rsidR="00317FC0" w:rsidRPr="00292CB0">
              <w:rPr>
                <w:rFonts w:asciiTheme="minorHAnsi" w:hAnsiTheme="minorHAnsi" w:cstheme="minorHAnsi"/>
                <w:b/>
                <w:color w:val="auto"/>
                <w:sz w:val="22"/>
                <w:szCs w:val="22"/>
              </w:rPr>
              <w:t>Y</w:t>
            </w:r>
            <w:r w:rsidR="003C47A1" w:rsidRPr="00292CB0">
              <w:rPr>
                <w:rFonts w:asciiTheme="minorHAnsi" w:hAnsiTheme="minorHAnsi" w:cstheme="minorHAnsi"/>
                <w:b/>
                <w:color w:val="auto"/>
                <w:sz w:val="22"/>
                <w:szCs w:val="22"/>
              </w:rPr>
              <w:t xml:space="preserve"> VYPL</w:t>
            </w:r>
            <w:r w:rsidRPr="00292CB0">
              <w:rPr>
                <w:rFonts w:asciiTheme="minorHAnsi" w:hAnsiTheme="minorHAnsi" w:cstheme="minorHAnsi"/>
                <w:b/>
                <w:color w:val="auto"/>
                <w:sz w:val="22"/>
                <w:szCs w:val="22"/>
              </w:rPr>
              <w:t>ÝVAJÚC</w:t>
            </w:r>
            <w:r w:rsidR="00317FC0"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4BD9955" w14:textId="77777777" w:rsidTr="008B660B">
        <w:trPr>
          <w:trHeight w:val="284"/>
        </w:trPr>
        <w:tc>
          <w:tcPr>
            <w:tcW w:w="177" w:type="pct"/>
            <w:shd w:val="clear" w:color="auto" w:fill="FFF2CC" w:themeFill="accent4" w:themeFillTint="33"/>
            <w:vAlign w:val="center"/>
          </w:tcPr>
          <w:p w14:paraId="7F924BE7" w14:textId="79902BB0" w:rsidR="005132A6" w:rsidRPr="00292CB0" w:rsidRDefault="005132A6"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BCBCE7F" w14:textId="3CF3C4C6" w:rsidR="005132A6" w:rsidRPr="00292CB0" w:rsidRDefault="00475AA5"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0313E2" w14:textId="77777777" w:rsidTr="005465A8">
        <w:trPr>
          <w:trHeight w:val="284"/>
        </w:trPr>
        <w:tc>
          <w:tcPr>
            <w:tcW w:w="177" w:type="pct"/>
            <w:shd w:val="clear" w:color="auto" w:fill="auto"/>
            <w:vAlign w:val="center"/>
          </w:tcPr>
          <w:p w14:paraId="37CFCCB1" w14:textId="37D7C327" w:rsidR="005132A6" w:rsidRPr="00292CB0" w:rsidRDefault="005132A6" w:rsidP="002C09AB">
            <w:pPr>
              <w:spacing w:after="0" w:line="240" w:lineRule="auto"/>
              <w:jc w:val="center"/>
              <w:rPr>
                <w:rFonts w:cstheme="minorHAnsi"/>
                <w:b/>
                <w:sz w:val="16"/>
                <w:szCs w:val="16"/>
              </w:rPr>
            </w:pPr>
            <w:r w:rsidRPr="00292CB0">
              <w:rPr>
                <w:rFonts w:cstheme="minorHAnsi"/>
                <w:b/>
                <w:sz w:val="16"/>
                <w:szCs w:val="16"/>
              </w:rPr>
              <w:t>4.1.</w:t>
            </w:r>
          </w:p>
        </w:tc>
        <w:tc>
          <w:tcPr>
            <w:tcW w:w="4823" w:type="pct"/>
            <w:gridSpan w:val="3"/>
            <w:shd w:val="clear" w:color="auto" w:fill="auto"/>
            <w:vAlign w:val="center"/>
          </w:tcPr>
          <w:p w14:paraId="70E3DE28" w14:textId="77777777" w:rsidR="005132A6" w:rsidRPr="00292CB0" w:rsidRDefault="005132A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0CE9825" w14:textId="77777777" w:rsidR="005132A6" w:rsidRPr="00292CB0" w:rsidRDefault="005132A6" w:rsidP="002C09AB">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7.5,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292CB0" w:rsidRDefault="005132A6" w:rsidP="002C09AB">
            <w:pPr>
              <w:pStyle w:val="Default"/>
              <w:keepLines/>
              <w:widowControl w:val="0"/>
              <w:ind w:left="22"/>
              <w:jc w:val="both"/>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00475AA5" w:rsidRPr="00292CB0">
              <w:rPr>
                <w:rFonts w:asciiTheme="minorHAnsi" w:hAnsiTheme="minorHAnsi" w:cstheme="minorHAnsi"/>
                <w:b/>
                <w:i/>
                <w:strike/>
                <w:color w:val="auto"/>
                <w:sz w:val="18"/>
                <w:szCs w:val="18"/>
                <w:u w:val="single"/>
              </w:rPr>
              <w:t xml:space="preserve"> </w:t>
            </w:r>
          </w:p>
          <w:p w14:paraId="5611FAF8" w14:textId="2DA90748" w:rsidR="005132A6" w:rsidRPr="00292CB0" w:rsidRDefault="005132A6" w:rsidP="004800B7">
            <w:pPr>
              <w:pStyle w:val="Default"/>
              <w:keepLines/>
              <w:widowControl w:val="0"/>
              <w:numPr>
                <w:ilvl w:val="0"/>
                <w:numId w:val="222"/>
              </w:numPr>
              <w:ind w:left="280" w:hanging="28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1995D892" w14:textId="00F93AE7"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53DAF0" w14:textId="0574EAAA"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dokumentácie uvedenej v časti</w:t>
            </w:r>
            <w:r w:rsidRPr="00292CB0">
              <w:rPr>
                <w:rFonts w:cstheme="minorHAnsi"/>
                <w:sz w:val="16"/>
                <w:szCs w:val="16"/>
              </w:rPr>
              <w:t xml:space="preserve"> „Forma a spôsob preukázania splnenia PPP“</w:t>
            </w:r>
          </w:p>
        </w:tc>
      </w:tr>
      <w:tr w:rsidR="00292CB0" w:rsidRPr="00292CB0" w14:paraId="4483F4AC" w14:textId="77777777" w:rsidTr="008B660B">
        <w:trPr>
          <w:trHeight w:val="284"/>
        </w:trPr>
        <w:tc>
          <w:tcPr>
            <w:tcW w:w="5000" w:type="pct"/>
            <w:gridSpan w:val="4"/>
            <w:shd w:val="clear" w:color="auto" w:fill="FFC000"/>
            <w:vAlign w:val="center"/>
          </w:tcPr>
          <w:p w14:paraId="50ED8E96" w14:textId="643C06A5"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23"/>
            </w:r>
          </w:p>
        </w:tc>
      </w:tr>
      <w:tr w:rsidR="00292CB0" w:rsidRPr="00292CB0" w14:paraId="0D7E2288" w14:textId="77777777" w:rsidTr="00AB4072">
        <w:trPr>
          <w:trHeight w:val="284"/>
        </w:trPr>
        <w:tc>
          <w:tcPr>
            <w:tcW w:w="177" w:type="pct"/>
            <w:shd w:val="clear" w:color="auto" w:fill="FFF2CC" w:themeFill="accent4" w:themeFillTint="33"/>
          </w:tcPr>
          <w:p w14:paraId="2305733F"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322EA2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28D88D9" w14:textId="77777777" w:rsidTr="00AB4072">
        <w:trPr>
          <w:trHeight w:val="284"/>
        </w:trPr>
        <w:tc>
          <w:tcPr>
            <w:tcW w:w="177" w:type="pct"/>
            <w:shd w:val="clear" w:color="auto" w:fill="FFFFFF" w:themeFill="background1"/>
            <w:vAlign w:val="center"/>
          </w:tcPr>
          <w:p w14:paraId="3AFF63A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FFFFFF" w:themeFill="background1"/>
            <w:vAlign w:val="center"/>
          </w:tcPr>
          <w:p w14:paraId="729E79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449B6AB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959F7A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7F71BB"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533ACA2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6A355A" w14:textId="77777777" w:rsidR="005465A8" w:rsidRPr="00292CB0" w:rsidRDefault="005465A8" w:rsidP="000E4642">
            <w:pPr>
              <w:pStyle w:val="Textkomentra"/>
              <w:numPr>
                <w:ilvl w:val="0"/>
                <w:numId w:val="39"/>
              </w:numPr>
              <w:spacing w:after="0" w:line="240" w:lineRule="auto"/>
              <w:ind w:left="134" w:hanging="142"/>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DFBBDC" w14:textId="77777777" w:rsidTr="00AB4072">
        <w:trPr>
          <w:trHeight w:val="284"/>
        </w:trPr>
        <w:tc>
          <w:tcPr>
            <w:tcW w:w="177" w:type="pct"/>
            <w:shd w:val="clear" w:color="auto" w:fill="FFFFFF" w:themeFill="background1"/>
            <w:vAlign w:val="center"/>
          </w:tcPr>
          <w:p w14:paraId="7AC7CD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FFFFFF" w:themeFill="background1"/>
            <w:vAlign w:val="center"/>
          </w:tcPr>
          <w:p w14:paraId="5E2E99D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3CD1D19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D30B10"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571553B" w14:textId="77777777" w:rsidR="005465A8" w:rsidRPr="00292CB0" w:rsidRDefault="005465A8" w:rsidP="009F1D61">
            <w:pPr>
              <w:pStyle w:val="Odsekzoznamu"/>
              <w:numPr>
                <w:ilvl w:val="0"/>
                <w:numId w:val="116"/>
              </w:numPr>
              <w:spacing w:after="0" w:line="240" w:lineRule="auto"/>
              <w:ind w:left="175" w:hanging="17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8D9267" w14:textId="77777777" w:rsidTr="00AB4072">
        <w:trPr>
          <w:trHeight w:val="284"/>
        </w:trPr>
        <w:tc>
          <w:tcPr>
            <w:tcW w:w="177" w:type="pct"/>
            <w:shd w:val="clear" w:color="auto" w:fill="FFFFFF" w:themeFill="background1"/>
            <w:vAlign w:val="center"/>
          </w:tcPr>
          <w:p w14:paraId="23887C20" w14:textId="5AEA0CC3"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3</w:t>
            </w:r>
            <w:r w:rsidR="005465A8" w:rsidRPr="00292CB0">
              <w:rPr>
                <w:rFonts w:cstheme="minorHAnsi"/>
                <w:b/>
                <w:sz w:val="16"/>
                <w:szCs w:val="16"/>
              </w:rPr>
              <w:t>.</w:t>
            </w:r>
          </w:p>
        </w:tc>
        <w:tc>
          <w:tcPr>
            <w:tcW w:w="4823" w:type="pct"/>
            <w:gridSpan w:val="3"/>
            <w:shd w:val="clear" w:color="auto" w:fill="FFFFFF" w:themeFill="background1"/>
            <w:vAlign w:val="center"/>
          </w:tcPr>
          <w:p w14:paraId="460E951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387984E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28ECF9B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35EE14"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zmluva o spolupráci nie je zverejnená na webovom sídle žiadateľa)</w:t>
            </w:r>
          </w:p>
          <w:p w14:paraId="7DFB38F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C696A2" w14:textId="77777777" w:rsidR="005465A8" w:rsidRPr="00292CB0" w:rsidRDefault="005465A8" w:rsidP="004800B7">
            <w:pPr>
              <w:pStyle w:val="Odsekzoznamu"/>
              <w:numPr>
                <w:ilvl w:val="0"/>
                <w:numId w:val="308"/>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D00E2A" w14:textId="77777777" w:rsidTr="00AB4072">
        <w:trPr>
          <w:trHeight w:val="284"/>
        </w:trPr>
        <w:tc>
          <w:tcPr>
            <w:tcW w:w="177" w:type="pct"/>
            <w:shd w:val="clear" w:color="auto" w:fill="FFFFFF" w:themeFill="background1"/>
            <w:vAlign w:val="center"/>
          </w:tcPr>
          <w:p w14:paraId="4C36532F" w14:textId="04DAD3F9"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4</w:t>
            </w:r>
            <w:r w:rsidR="005465A8" w:rsidRPr="00292CB0">
              <w:rPr>
                <w:rFonts w:cstheme="minorHAnsi"/>
                <w:b/>
                <w:sz w:val="16"/>
                <w:szCs w:val="16"/>
              </w:rPr>
              <w:t>.</w:t>
            </w:r>
          </w:p>
        </w:tc>
        <w:tc>
          <w:tcPr>
            <w:tcW w:w="4823" w:type="pct"/>
            <w:gridSpan w:val="3"/>
            <w:shd w:val="clear" w:color="auto" w:fill="FFFFFF" w:themeFill="background1"/>
            <w:vAlign w:val="center"/>
          </w:tcPr>
          <w:p w14:paraId="5B21FCC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41EB3BCE" w14:textId="0CB0DB23"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413158D" w14:textId="615F0F57"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DC6B34" w14:textId="765FE195"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B2E7C12"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 xml:space="preserve">Formulár </w:t>
            </w:r>
            <w:proofErr w:type="spellStart"/>
            <w:r w:rsidRPr="00292CB0">
              <w:rPr>
                <w:rFonts w:cstheme="minorHAnsi"/>
                <w:bCs/>
                <w:sz w:val="16"/>
                <w:szCs w:val="16"/>
                <w:lang w:eastAsia="sk-SK"/>
              </w:rPr>
              <w:t>ŽoNFP</w:t>
            </w:r>
            <w:proofErr w:type="spellEnd"/>
            <w:r w:rsidRPr="00292CB0">
              <w:rPr>
                <w:rFonts w:cstheme="minorHAnsi"/>
                <w:bCs/>
                <w:sz w:val="16"/>
                <w:szCs w:val="16"/>
                <w:lang w:eastAsia="sk-SK"/>
              </w:rPr>
              <w:t xml:space="preserve"> (tabuľka č. 15 - Čestné vyhlásenie žiadateľa)</w:t>
            </w:r>
          </w:p>
          <w:p w14:paraId="115A7AB6" w14:textId="6B325B06"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2FB6F4EC"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8DEE012" w14:textId="5A40EBFF"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w:t>
            </w:r>
            <w:r w:rsidR="0024603F" w:rsidRPr="00292CB0">
              <w:rPr>
                <w:rFonts w:cstheme="minorHAnsi"/>
                <w:sz w:val="16"/>
                <w:szCs w:val="16"/>
              </w:rPr>
              <w:t>ený v Prílohe 16A.</w:t>
            </w:r>
          </w:p>
          <w:p w14:paraId="3946E05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05DAEBA5" w14:textId="3D5EC08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722461F"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E90155"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10A28B8B" w14:textId="5E1FF7D0" w:rsidR="005465A8" w:rsidRPr="00292CB0" w:rsidRDefault="00327540"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24"/>
            </w:r>
          </w:p>
        </w:tc>
      </w:tr>
      <w:tr w:rsidR="00292CB0" w:rsidRPr="00292CB0" w14:paraId="30B541E6" w14:textId="77777777" w:rsidTr="00AB4072">
        <w:trPr>
          <w:trHeight w:val="284"/>
        </w:trPr>
        <w:tc>
          <w:tcPr>
            <w:tcW w:w="177" w:type="pct"/>
            <w:shd w:val="clear" w:color="auto" w:fill="FFFFFF" w:themeFill="background1"/>
            <w:vAlign w:val="center"/>
          </w:tcPr>
          <w:p w14:paraId="36BC43B7" w14:textId="25B13225"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lastRenderedPageBreak/>
              <w:t>5</w:t>
            </w:r>
            <w:r w:rsidR="005465A8" w:rsidRPr="00292CB0">
              <w:rPr>
                <w:rFonts w:cstheme="minorHAnsi"/>
                <w:b/>
                <w:sz w:val="16"/>
                <w:szCs w:val="16"/>
              </w:rPr>
              <w:t>.</w:t>
            </w:r>
          </w:p>
        </w:tc>
        <w:tc>
          <w:tcPr>
            <w:tcW w:w="4823" w:type="pct"/>
            <w:gridSpan w:val="3"/>
            <w:shd w:val="clear" w:color="auto" w:fill="FFFFFF" w:themeFill="background1"/>
            <w:vAlign w:val="center"/>
          </w:tcPr>
          <w:p w14:paraId="6F7E90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6588F9E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52E8F26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A85C8B"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EF31564"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286B9D" w14:textId="77777777" w:rsidR="005465A8" w:rsidRPr="00292CB0" w:rsidRDefault="005465A8" w:rsidP="004800B7">
            <w:pPr>
              <w:pStyle w:val="Odsekzoznamu"/>
              <w:numPr>
                <w:ilvl w:val="0"/>
                <w:numId w:val="459"/>
              </w:numPr>
              <w:spacing w:after="0" w:line="240" w:lineRule="auto"/>
              <w:ind w:left="281" w:hanging="284"/>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52E2769A" w14:textId="77777777" w:rsidTr="00AB4072">
        <w:trPr>
          <w:trHeight w:val="284"/>
        </w:trPr>
        <w:tc>
          <w:tcPr>
            <w:tcW w:w="177" w:type="pct"/>
            <w:shd w:val="clear" w:color="auto" w:fill="FFFFFF" w:themeFill="background1"/>
            <w:vAlign w:val="center"/>
          </w:tcPr>
          <w:p w14:paraId="34ADE28E" w14:textId="241E8FEC"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FFFFFF" w:themeFill="background1"/>
            <w:vAlign w:val="center"/>
          </w:tcPr>
          <w:p w14:paraId="0DD93ECD"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624AF073"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FF74B88"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9 – Harmonogram realizácie aktivít)</w:t>
            </w:r>
          </w:p>
          <w:p w14:paraId="7D19A5DA"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BFC895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22EA7A8"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565EDB2" w14:textId="77777777" w:rsidTr="00AB4072">
        <w:trPr>
          <w:trHeight w:val="284"/>
        </w:trPr>
        <w:tc>
          <w:tcPr>
            <w:tcW w:w="177" w:type="pct"/>
            <w:shd w:val="clear" w:color="auto" w:fill="FFFFFF" w:themeFill="background1"/>
            <w:vAlign w:val="center"/>
          </w:tcPr>
          <w:p w14:paraId="54ECCFFB" w14:textId="221C3C60" w:rsidR="005465A8" w:rsidRPr="00292CB0" w:rsidRDefault="00A43471" w:rsidP="00F76ECB">
            <w:pPr>
              <w:spacing w:after="0" w:line="240" w:lineRule="auto"/>
              <w:jc w:val="center"/>
              <w:rPr>
                <w:rFonts w:cstheme="minorHAnsi"/>
                <w:b/>
                <w:strike/>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FFFFFF" w:themeFill="background1"/>
            <w:vAlign w:val="center"/>
          </w:tcPr>
          <w:p w14:paraId="1BF3BF74" w14:textId="77777777" w:rsidR="005465A8" w:rsidRPr="00292CB0" w:rsidRDefault="005465A8" w:rsidP="00F76ECB">
            <w:pPr>
              <w:spacing w:after="0" w:line="240" w:lineRule="auto"/>
              <w:rPr>
                <w:rFonts w:cstheme="minorHAnsi"/>
                <w:b/>
                <w:sz w:val="16"/>
                <w:szCs w:val="16"/>
              </w:rPr>
            </w:pPr>
            <w:r w:rsidRPr="00292CB0">
              <w:rPr>
                <w:rFonts w:cstheme="minorHAnsi"/>
                <w:b/>
                <w:sz w:val="16"/>
                <w:szCs w:val="16"/>
              </w:rPr>
              <w:t>Projekt realizácie</w:t>
            </w:r>
          </w:p>
          <w:p w14:paraId="710494DD"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7CFC650"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8F7D7C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71E0300"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0F1117AD" w14:textId="77777777" w:rsidTr="00AB4072">
        <w:trPr>
          <w:trHeight w:val="284"/>
        </w:trPr>
        <w:tc>
          <w:tcPr>
            <w:tcW w:w="177" w:type="pct"/>
            <w:shd w:val="clear" w:color="auto" w:fill="FFF2CC" w:themeFill="accent4" w:themeFillTint="33"/>
          </w:tcPr>
          <w:p w14:paraId="75674E45"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1732B33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D0275D0" w14:textId="77777777" w:rsidTr="00AB4072">
        <w:trPr>
          <w:trHeight w:val="284"/>
        </w:trPr>
        <w:tc>
          <w:tcPr>
            <w:tcW w:w="177" w:type="pct"/>
            <w:shd w:val="clear" w:color="auto" w:fill="auto"/>
            <w:vAlign w:val="center"/>
          </w:tcPr>
          <w:p w14:paraId="1DC5F6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auto"/>
            <w:vAlign w:val="center"/>
          </w:tcPr>
          <w:p w14:paraId="4E8119BF"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49C59D9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3D3B5E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299AD600"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34108C4D"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9E338B1" w14:textId="77777777" w:rsidR="005465A8" w:rsidRPr="00292CB0" w:rsidRDefault="005465A8" w:rsidP="00F76ECB">
            <w:pPr>
              <w:spacing w:after="0" w:line="240" w:lineRule="auto"/>
              <w:rPr>
                <w:rFonts w:cstheme="minorHAnsi"/>
                <w:sz w:val="16"/>
                <w:szCs w:val="16"/>
              </w:rPr>
            </w:pPr>
          </w:p>
          <w:p w14:paraId="1D02CC86"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0F6CEBA7"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6099174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6C1E955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6C5444A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7DACC40"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1FDAB0C2"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BBBF8C"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lastRenderedPageBreak/>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6 – Miesto realizácie projektu)</w:t>
            </w:r>
          </w:p>
          <w:p w14:paraId="74B012C2"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1CC7F76" w14:textId="3222C55C"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výzvy</w:t>
            </w:r>
            <w:r w:rsidR="00392A79" w:rsidRPr="00292CB0">
              <w:rPr>
                <w:rFonts w:cstheme="minorHAnsi"/>
                <w:sz w:val="16"/>
                <w:szCs w:val="16"/>
              </w:rPr>
              <w:t>.</w:t>
            </w:r>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3D42836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3BB79601"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51"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2D3169C9" w14:textId="77777777" w:rsidTr="00AB4072">
        <w:trPr>
          <w:trHeight w:val="284"/>
        </w:trPr>
        <w:tc>
          <w:tcPr>
            <w:tcW w:w="177" w:type="pct"/>
            <w:shd w:val="clear" w:color="auto" w:fill="auto"/>
            <w:vAlign w:val="center"/>
          </w:tcPr>
          <w:p w14:paraId="326E710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auto"/>
            <w:vAlign w:val="center"/>
          </w:tcPr>
          <w:p w14:paraId="51F3B3F2"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0D4B3BE9"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0BF3B5A1"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8B8A07"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473AEC49"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292CB0" w:rsidRDefault="005465A8" w:rsidP="00F76ECB">
            <w:pPr>
              <w:tabs>
                <w:tab w:val="left" w:pos="214"/>
              </w:tabs>
              <w:spacing w:after="0" w:line="240" w:lineRule="auto"/>
              <w:jc w:val="both"/>
              <w:rPr>
                <w:rFonts w:cstheme="minorHAnsi"/>
                <w:sz w:val="18"/>
                <w:szCs w:val="18"/>
                <w:u w:val="single"/>
              </w:rPr>
            </w:pPr>
            <w:r w:rsidRPr="00292CB0">
              <w:rPr>
                <w:rFonts w:cstheme="minorHAnsi"/>
                <w:sz w:val="18"/>
                <w:szCs w:val="18"/>
                <w:u w:val="single"/>
              </w:rPr>
              <w:t>MAS stanoví body v prípade odpovede áno, aj v prípade odpovede nie.</w:t>
            </w:r>
          </w:p>
          <w:p w14:paraId="7A575ED1"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4DD797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F8A196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FFD8DB0" w14:textId="77777777" w:rsidR="005465A8" w:rsidRPr="00292CB0" w:rsidRDefault="005465A8" w:rsidP="009F1D61">
            <w:pPr>
              <w:pStyle w:val="Odsekzoznamu"/>
              <w:numPr>
                <w:ilvl w:val="0"/>
                <w:numId w:val="98"/>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507ED8" w14:textId="77777777" w:rsidTr="00AB4072">
        <w:trPr>
          <w:trHeight w:val="284"/>
        </w:trPr>
        <w:tc>
          <w:tcPr>
            <w:tcW w:w="177" w:type="pct"/>
            <w:shd w:val="clear" w:color="auto" w:fill="auto"/>
            <w:vAlign w:val="center"/>
          </w:tcPr>
          <w:p w14:paraId="5BB41D7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3" w:type="pct"/>
            <w:gridSpan w:val="3"/>
            <w:shd w:val="clear" w:color="auto" w:fill="auto"/>
            <w:vAlign w:val="center"/>
          </w:tcPr>
          <w:p w14:paraId="27DBF3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3C0F592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33DC1FE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EBFFE7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691DB25"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490F1F5"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79F23D7"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F2EAECC"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CF48AB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C7AA10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780E18F"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65A1E7E"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EA5FB98" w14:textId="77777777" w:rsidTr="00AB4072">
        <w:trPr>
          <w:trHeight w:val="284"/>
        </w:trPr>
        <w:tc>
          <w:tcPr>
            <w:tcW w:w="177" w:type="pct"/>
            <w:shd w:val="clear" w:color="auto" w:fill="auto"/>
            <w:vAlign w:val="center"/>
          </w:tcPr>
          <w:p w14:paraId="2D1F11B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3" w:type="pct"/>
            <w:gridSpan w:val="3"/>
            <w:shd w:val="clear" w:color="auto" w:fill="auto"/>
            <w:vAlign w:val="center"/>
          </w:tcPr>
          <w:p w14:paraId="1BF76C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7E18AD94"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3C80FA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D0D9AD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DF9F8C9"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9C9E00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0A36DEA"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8BC84E5"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3432BB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2F011B8"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E4B9C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B6E8F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F14536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9D15490"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1C2A03" w14:textId="77777777" w:rsidTr="00AB4072">
        <w:trPr>
          <w:trHeight w:val="284"/>
        </w:trPr>
        <w:tc>
          <w:tcPr>
            <w:tcW w:w="177" w:type="pct"/>
            <w:shd w:val="clear" w:color="auto" w:fill="auto"/>
            <w:vAlign w:val="center"/>
          </w:tcPr>
          <w:p w14:paraId="30B1C38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3" w:type="pct"/>
            <w:gridSpan w:val="3"/>
            <w:shd w:val="clear" w:color="auto" w:fill="auto"/>
            <w:vAlign w:val="center"/>
          </w:tcPr>
          <w:p w14:paraId="2EA796B8"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Podpora prístupu marginalizovaných skupín</w:t>
            </w:r>
          </w:p>
          <w:p w14:paraId="6E4DE7E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Projekt rieši aj uľahčenie prístupu marginalizovaných skupín.</w:t>
            </w:r>
          </w:p>
          <w:p w14:paraId="3DC6B20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0AA8B56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0543D164"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15C499CF"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lastRenderedPageBreak/>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A934F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62B38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8D8E1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w:t>
            </w:r>
            <w:proofErr w:type="spellStart"/>
            <w:r w:rsidRPr="00292CB0">
              <w:rPr>
                <w:rFonts w:cstheme="minorHAnsi"/>
                <w:bCs/>
                <w:sz w:val="16"/>
                <w:szCs w:val="16"/>
              </w:rPr>
              <w:t>ŽoNFP</w:t>
            </w:r>
            <w:proofErr w:type="spellEnd"/>
            <w:r w:rsidRPr="00292CB0">
              <w:rPr>
                <w:rFonts w:cstheme="minorHAnsi"/>
                <w:bCs/>
                <w:sz w:val="16"/>
                <w:szCs w:val="16"/>
              </w:rPr>
              <w:t xml:space="preserve"> - (tabuľka č. 11 - Rozpočet projektu) </w:t>
            </w:r>
          </w:p>
          <w:p w14:paraId="7991F374"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A019774" w14:textId="77777777" w:rsidR="005465A8" w:rsidRPr="00292CB0" w:rsidRDefault="005465A8" w:rsidP="004800B7">
            <w:pPr>
              <w:pStyle w:val="Default"/>
              <w:keepLines/>
              <w:widowControl w:val="0"/>
              <w:numPr>
                <w:ilvl w:val="0"/>
                <w:numId w:val="460"/>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5910035" w14:textId="77777777" w:rsidTr="00AB4072">
        <w:trPr>
          <w:trHeight w:val="284"/>
        </w:trPr>
        <w:tc>
          <w:tcPr>
            <w:tcW w:w="177" w:type="pct"/>
            <w:shd w:val="clear" w:color="auto" w:fill="auto"/>
            <w:vAlign w:val="center"/>
          </w:tcPr>
          <w:p w14:paraId="62E65765" w14:textId="4AC841FE"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6</w:t>
            </w:r>
            <w:r w:rsidR="005465A8" w:rsidRPr="00292CB0">
              <w:rPr>
                <w:rFonts w:cstheme="minorHAnsi"/>
                <w:b/>
                <w:sz w:val="16"/>
                <w:szCs w:val="16"/>
              </w:rPr>
              <w:t>.</w:t>
            </w:r>
          </w:p>
        </w:tc>
        <w:tc>
          <w:tcPr>
            <w:tcW w:w="4823" w:type="pct"/>
            <w:gridSpan w:val="3"/>
            <w:shd w:val="clear" w:color="auto" w:fill="auto"/>
            <w:vAlign w:val="center"/>
          </w:tcPr>
          <w:p w14:paraId="39B3992E"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A084B3C"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6B3B083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2B855B7"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04BD3F00"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6B269D97"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ním </w:t>
            </w:r>
            <w:r w:rsidRPr="00292CB0">
              <w:rPr>
                <w:rFonts w:cstheme="minorHAnsi"/>
                <w:sz w:val="16"/>
                <w:szCs w:val="16"/>
              </w:rPr>
              <w:t xml:space="preserve"> </w:t>
            </w:r>
            <w:r w:rsidRPr="00292CB0">
              <w:rPr>
                <w:rStyle w:val="markedcontent"/>
                <w:rFonts w:cstheme="minorHAnsi"/>
                <w:sz w:val="16"/>
                <w:szCs w:val="16"/>
              </w:rPr>
              <w:t>prispieť.</w:t>
            </w:r>
          </w:p>
          <w:p w14:paraId="4378ABB5" w14:textId="072CA4F6"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6C1230B" w14:textId="77777777" w:rsidR="00CD0CCE" w:rsidRPr="00292CB0" w:rsidRDefault="00CD0CCE" w:rsidP="00F76ECB">
            <w:pPr>
              <w:pStyle w:val="Default"/>
              <w:keepLines/>
              <w:widowControl w:val="0"/>
              <w:jc w:val="both"/>
              <w:rPr>
                <w:rFonts w:asciiTheme="minorHAnsi" w:hAnsiTheme="minorHAnsi" w:cstheme="minorHAnsi"/>
                <w:color w:val="auto"/>
                <w:sz w:val="16"/>
                <w:szCs w:val="16"/>
                <w:u w:val="single"/>
              </w:rPr>
            </w:pPr>
          </w:p>
          <w:p w14:paraId="0760105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B601F1F"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1969440"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8C20045" w14:textId="77777777" w:rsidR="005465A8" w:rsidRPr="00292CB0" w:rsidRDefault="005465A8" w:rsidP="009F1D61">
            <w:pPr>
              <w:pStyle w:val="Default"/>
              <w:keepLines/>
              <w:widowControl w:val="0"/>
              <w:numPr>
                <w:ilvl w:val="0"/>
                <w:numId w:val="9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ABC198" w14:textId="77777777" w:rsidTr="00AB4072">
        <w:trPr>
          <w:trHeight w:val="284"/>
        </w:trPr>
        <w:tc>
          <w:tcPr>
            <w:tcW w:w="177" w:type="pct"/>
            <w:shd w:val="clear" w:color="auto" w:fill="auto"/>
            <w:vAlign w:val="center"/>
          </w:tcPr>
          <w:p w14:paraId="76C1A583" w14:textId="1B55E0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auto"/>
            <w:vAlign w:val="center"/>
          </w:tcPr>
          <w:p w14:paraId="7DF79A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EE54AA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D6E2543" w14:textId="78D0F7C6"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5985C72" w14:textId="755263CA"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11F6AD7"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2836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187392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BA8F60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BF3F284"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p w14:paraId="68AB88CB"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 xml:space="preserve">overenie údajov a informácií v ITMS2014+, alebo prostredníctvom  Centrálneho registra zmlúv na webovom sídle </w:t>
            </w:r>
            <w:hyperlink r:id="rId52" w:history="1">
              <w:r w:rsidRPr="00292CB0">
                <w:rPr>
                  <w:rStyle w:val="Hypertextovprepojenie"/>
                  <w:rFonts w:cstheme="minorHAnsi"/>
                  <w:color w:val="auto"/>
                  <w:sz w:val="16"/>
                  <w:szCs w:val="16"/>
                </w:rPr>
                <w:t>https://www.crz.gov.sk/</w:t>
              </w:r>
            </w:hyperlink>
          </w:p>
        </w:tc>
      </w:tr>
      <w:tr w:rsidR="00292CB0" w:rsidRPr="00292CB0"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292CB0" w:rsidRDefault="005465A8" w:rsidP="00F76ECB">
            <w:pPr>
              <w:spacing w:after="0" w:line="240" w:lineRule="auto"/>
              <w:jc w:val="both"/>
              <w:rPr>
                <w:rFonts w:cstheme="minorHAnsi"/>
                <w:sz w:val="16"/>
                <w:szCs w:val="16"/>
              </w:rPr>
            </w:pPr>
            <w:r w:rsidRPr="00292CB0">
              <w:rPr>
                <w:rFonts w:cstheme="minorHAnsi"/>
                <w:b/>
                <w:sz w:val="22"/>
                <w:szCs w:val="22"/>
              </w:rPr>
              <w:t>VOL</w:t>
            </w:r>
            <w:r w:rsidR="00AB4072" w:rsidRPr="00292CB0">
              <w:rPr>
                <w:rFonts w:cstheme="minorHAnsi"/>
                <w:b/>
                <w:sz w:val="22"/>
                <w:szCs w:val="22"/>
              </w:rPr>
              <w:t xml:space="preserve">ITEĽNÉ KRITÉRIA </w:t>
            </w:r>
          </w:p>
        </w:tc>
      </w:tr>
      <w:tr w:rsidR="00292CB0" w:rsidRPr="00292CB0" w14:paraId="713080CA" w14:textId="77777777" w:rsidTr="00AB4072">
        <w:trPr>
          <w:trHeight w:val="130"/>
        </w:trPr>
        <w:tc>
          <w:tcPr>
            <w:tcW w:w="200" w:type="pct"/>
            <w:gridSpan w:val="2"/>
            <w:shd w:val="clear" w:color="auto" w:fill="auto"/>
            <w:vAlign w:val="center"/>
          </w:tcPr>
          <w:p w14:paraId="158202FB" w14:textId="4CE84804" w:rsidR="00AB4072" w:rsidRPr="00292CB0" w:rsidRDefault="000A23FF" w:rsidP="00AB4072">
            <w:pPr>
              <w:spacing w:after="0" w:line="240" w:lineRule="auto"/>
              <w:jc w:val="center"/>
              <w:rPr>
                <w:rFonts w:cstheme="minorHAnsi"/>
                <w:sz w:val="22"/>
                <w:szCs w:val="22"/>
              </w:rPr>
            </w:pPr>
            <w:r w:rsidRPr="00292CB0">
              <w:rPr>
                <w:rFonts w:cstheme="minorHAnsi"/>
                <w:sz w:val="22"/>
                <w:szCs w:val="22"/>
              </w:rPr>
              <w:t>8</w:t>
            </w:r>
            <w:r w:rsidR="00AB4072" w:rsidRPr="00292CB0">
              <w:rPr>
                <w:rFonts w:cstheme="minorHAnsi"/>
                <w:sz w:val="22"/>
                <w:szCs w:val="22"/>
              </w:rPr>
              <w:t>.</w:t>
            </w:r>
          </w:p>
        </w:tc>
        <w:tc>
          <w:tcPr>
            <w:tcW w:w="4800" w:type="pct"/>
            <w:gridSpan w:val="2"/>
            <w:shd w:val="clear" w:color="auto" w:fill="auto"/>
            <w:vAlign w:val="center"/>
          </w:tcPr>
          <w:p w14:paraId="51D72E3D"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4715BBA4"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7CC687B"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67D111B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5AA1B44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088E1257"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4D624176"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4D762C00" w14:textId="77777777" w:rsidR="00AB4072" w:rsidRPr="00292CB0" w:rsidRDefault="00AB4072" w:rsidP="00AB4072">
            <w:pPr>
              <w:spacing w:after="0" w:line="240" w:lineRule="auto"/>
              <w:ind w:left="-11"/>
              <w:jc w:val="both"/>
              <w:rPr>
                <w:rFonts w:cstheme="minorHAnsi"/>
                <w:sz w:val="16"/>
                <w:szCs w:val="16"/>
              </w:rPr>
            </w:pPr>
          </w:p>
          <w:p w14:paraId="4982D790"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Pracovné miesto musí byť s udržateľnosťou minimálne 1 rok. </w:t>
            </w:r>
          </w:p>
          <w:p w14:paraId="2F01BDB7"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D7D3E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E8DDCC"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A919A46"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1ED84DFE"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B34C597"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B8B7C68" w14:textId="628D1429" w:rsidR="00AB4072" w:rsidRPr="00292CB0" w:rsidRDefault="00AB4072" w:rsidP="00AB4072">
            <w:pPr>
              <w:spacing w:after="0" w:line="240" w:lineRule="auto"/>
              <w:jc w:val="both"/>
              <w:rPr>
                <w:rFonts w:cstheme="minorHAnsi"/>
                <w:b/>
                <w:sz w:val="22"/>
                <w:szCs w:val="22"/>
              </w:rPr>
            </w:pPr>
            <w:r w:rsidRPr="00292CB0">
              <w:rPr>
                <w:rFonts w:cstheme="minorHAnsi"/>
                <w:sz w:val="16"/>
                <w:szCs w:val="16"/>
              </w:rPr>
              <w:t>v zmysle dokumentácie uvedenej v časti „Forma a spôsob preukázania splnenia kritéria“</w:t>
            </w:r>
          </w:p>
        </w:tc>
      </w:tr>
      <w:tr w:rsidR="00292CB0" w:rsidRPr="00292CB0" w14:paraId="45D6A0E9" w14:textId="77777777" w:rsidTr="00AB4072">
        <w:trPr>
          <w:trHeight w:val="130"/>
        </w:trPr>
        <w:tc>
          <w:tcPr>
            <w:tcW w:w="200" w:type="pct"/>
            <w:gridSpan w:val="2"/>
            <w:shd w:val="clear" w:color="auto" w:fill="auto"/>
            <w:vAlign w:val="center"/>
          </w:tcPr>
          <w:p w14:paraId="40B2631A" w14:textId="739D2A1F" w:rsidR="000A23FF" w:rsidRPr="00292CB0" w:rsidRDefault="000A23FF" w:rsidP="00AB4072">
            <w:pPr>
              <w:spacing w:after="0" w:line="240" w:lineRule="auto"/>
              <w:jc w:val="center"/>
              <w:rPr>
                <w:rFonts w:cstheme="minorHAnsi"/>
                <w:sz w:val="22"/>
                <w:szCs w:val="22"/>
              </w:rPr>
            </w:pPr>
            <w:r w:rsidRPr="00292CB0">
              <w:rPr>
                <w:rFonts w:cstheme="minorHAnsi"/>
                <w:sz w:val="22"/>
                <w:szCs w:val="22"/>
              </w:rPr>
              <w:t>9.</w:t>
            </w:r>
          </w:p>
        </w:tc>
        <w:tc>
          <w:tcPr>
            <w:tcW w:w="4800" w:type="pct"/>
            <w:gridSpan w:val="2"/>
            <w:shd w:val="clear" w:color="auto" w:fill="auto"/>
            <w:vAlign w:val="center"/>
          </w:tcPr>
          <w:p w14:paraId="41D3FFCE"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D096869"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6CF77788"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6CB1921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733F7085"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3CCA69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5B1B7BFC"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8706855"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7DAE6D3"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63D5ED2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0F84D29"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70B4DCC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585E786"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0FF2FE" w14:textId="77777777" w:rsidR="000A23FF" w:rsidRPr="00292CB0" w:rsidRDefault="000A23FF" w:rsidP="000A23FF">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1690A355" w14:textId="47E9E904"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07B3E5F" w14:textId="77777777" w:rsidTr="000A23FF">
        <w:trPr>
          <w:trHeight w:val="130"/>
        </w:trPr>
        <w:tc>
          <w:tcPr>
            <w:tcW w:w="5000" w:type="pct"/>
            <w:gridSpan w:val="4"/>
            <w:shd w:val="clear" w:color="auto" w:fill="auto"/>
            <w:vAlign w:val="center"/>
          </w:tcPr>
          <w:p w14:paraId="68C03341" w14:textId="7D92BD38"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E2A24D6" w14:textId="77777777" w:rsidTr="000A23FF">
        <w:trPr>
          <w:trHeight w:val="130"/>
        </w:trPr>
        <w:tc>
          <w:tcPr>
            <w:tcW w:w="5000" w:type="pct"/>
            <w:gridSpan w:val="4"/>
            <w:shd w:val="clear" w:color="auto" w:fill="auto"/>
            <w:vAlign w:val="center"/>
          </w:tcPr>
          <w:p w14:paraId="2E3F5199" w14:textId="0171FAD1"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292CB0" w:rsidRDefault="00D84160" w:rsidP="002C09AB">
      <w:pPr>
        <w:spacing w:after="0" w:line="240" w:lineRule="auto"/>
        <w:rPr>
          <w:rFonts w:cstheme="minorHAnsi"/>
          <w:b/>
          <w:caps/>
          <w:sz w:val="24"/>
          <w:szCs w:val="24"/>
        </w:rPr>
      </w:pPr>
    </w:p>
    <w:p w14:paraId="6151F389" w14:textId="77777777" w:rsidR="00232BDA" w:rsidRPr="00292CB0" w:rsidRDefault="00232BDA" w:rsidP="002C09AB">
      <w:pPr>
        <w:spacing w:after="0" w:line="240" w:lineRule="auto"/>
        <w:rPr>
          <w:rFonts w:cstheme="minorHAnsi"/>
        </w:rPr>
      </w:pPr>
      <w:bookmarkStart w:id="19" w:name="_Toc512834748"/>
    </w:p>
    <w:p w14:paraId="27A4F844" w14:textId="7A9084A3" w:rsidR="00266C76" w:rsidRPr="00292CB0" w:rsidRDefault="00266C76" w:rsidP="002C09AB">
      <w:pPr>
        <w:spacing w:after="0" w:line="240" w:lineRule="auto"/>
        <w:rPr>
          <w:rFonts w:cstheme="minorHAnsi"/>
        </w:rPr>
      </w:pPr>
    </w:p>
    <w:p w14:paraId="606CC229" w14:textId="1D5C5129" w:rsidR="00C026D4" w:rsidRPr="00292CB0" w:rsidRDefault="00C026D4" w:rsidP="00C026D4">
      <w:pPr>
        <w:pStyle w:val="tlXY"/>
        <w:spacing w:before="0" w:after="0"/>
        <w:rPr>
          <w:rFonts w:cstheme="minorHAnsi"/>
          <w:color w:val="auto"/>
          <w:szCs w:val="28"/>
        </w:rPr>
      </w:pPr>
      <w:bookmarkStart w:id="20" w:name="_Toc512834749"/>
      <w:bookmarkEnd w:id="19"/>
    </w:p>
    <w:bookmarkEnd w:id="20"/>
    <w:p w14:paraId="584F268F" w14:textId="77777777" w:rsidR="000F309E" w:rsidRPr="00292CB0" w:rsidRDefault="000F309E" w:rsidP="00CE03FF"/>
    <w:sectPr w:rsidR="000F309E" w:rsidRPr="00292CB0" w:rsidSect="00002A61">
      <w:headerReference w:type="default" r:id="rId53"/>
      <w:footerReference w:type="even" r:id="rId54"/>
      <w:footerReference w:type="default" r:id="rId55"/>
      <w:headerReference w:type="first" r:id="rId56"/>
      <w:footerReference w:type="first" r:id="rId57"/>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FC338" w14:textId="77777777" w:rsidR="008C15A0" w:rsidRDefault="008C15A0" w:rsidP="00C0534D">
      <w:pPr>
        <w:spacing w:after="0" w:line="240" w:lineRule="auto"/>
      </w:pPr>
      <w:r>
        <w:separator/>
      </w:r>
    </w:p>
  </w:endnote>
  <w:endnote w:type="continuationSeparator" w:id="0">
    <w:p w14:paraId="0CF346DC" w14:textId="77777777" w:rsidR="008C15A0" w:rsidRDefault="008C15A0" w:rsidP="00C0534D">
      <w:pPr>
        <w:spacing w:after="0" w:line="240" w:lineRule="auto"/>
      </w:pPr>
      <w:r>
        <w:continuationSeparator/>
      </w:r>
    </w:p>
  </w:endnote>
  <w:endnote w:type="continuationNotice" w:id="1">
    <w:p w14:paraId="419FD168" w14:textId="77777777" w:rsidR="008C15A0" w:rsidRDefault="008C1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7" w:usb1="00000000" w:usb2="00000000" w:usb3="00000000" w:csb0="00000003" w:csb1="00000000"/>
  </w:font>
  <w:font w:name="TimesNewRoman">
    <w:altName w:val="MS Gothic"/>
    <w:charset w:val="EE"/>
    <w:family w:val="roman"/>
    <w:pitch w:val="default"/>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altName w:val="Times New Roman"/>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14E84BA3" w:rsidR="00DE3B07" w:rsidRDefault="0074123D">
    <w:pPr>
      <w:pStyle w:val="Pta"/>
    </w:pPr>
    <w:r>
      <w:rPr>
        <w:noProof/>
      </w:rPr>
      <mc:AlternateContent>
        <mc:Choice Requires="wps">
          <w:drawing>
            <wp:anchor distT="0" distB="0" distL="0" distR="0" simplePos="0" relativeHeight="251659264" behindDoc="0" locked="0" layoutInCell="1" allowOverlap="1" wp14:anchorId="2EAA78A5" wp14:editId="0F3C548F">
              <wp:simplePos x="635" y="635"/>
              <wp:positionH relativeFrom="column">
                <wp:align>center</wp:align>
              </wp:positionH>
              <wp:positionV relativeFrom="paragraph">
                <wp:posOffset>635</wp:posOffset>
              </wp:positionV>
              <wp:extent cx="443865" cy="443865"/>
              <wp:effectExtent l="0" t="0" r="6350" b="8890"/>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AA78A5"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3332BF20" w:rsidR="00DE3B07" w:rsidRDefault="0074123D">
    <w:pPr>
      <w:pStyle w:val="Pta"/>
      <w:jc w:val="center"/>
    </w:pPr>
    <w:r>
      <w:rPr>
        <w:noProof/>
      </w:rPr>
      <mc:AlternateContent>
        <mc:Choice Requires="wps">
          <w:drawing>
            <wp:anchor distT="0" distB="0" distL="0" distR="0" simplePos="0" relativeHeight="251660288" behindDoc="0" locked="0" layoutInCell="1" allowOverlap="1" wp14:anchorId="3CDAFC40" wp14:editId="525AF6CF">
              <wp:simplePos x="573405" y="7169785"/>
              <wp:positionH relativeFrom="column">
                <wp:align>center</wp:align>
              </wp:positionH>
              <wp:positionV relativeFrom="paragraph">
                <wp:posOffset>635</wp:posOffset>
              </wp:positionV>
              <wp:extent cx="443865" cy="443865"/>
              <wp:effectExtent l="0" t="0" r="6350" b="8890"/>
              <wp:wrapSquare wrapText="bothSides"/>
              <wp:docPr id="4" name="Textové pole 4"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8F4CE0" w14:textId="2984F7B5"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CDAFC40" id="_x0000_t202" coordsize="21600,21600" o:spt="202" path="m,l,21600r21600,l21600,xe">
              <v:stroke joinstyle="miter"/>
              <v:path gradientshapeok="t" o:connecttype="rect"/>
            </v:shapetype>
            <v:shape id="Textové pole 4"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198F4CE0" w14:textId="2984F7B5"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PAGE</w:instrText>
    </w:r>
    <w:r w:rsidR="00DE3B07">
      <w:fldChar w:fldCharType="separate"/>
    </w:r>
    <w:r w:rsidR="00B90BD5">
      <w:rPr>
        <w:noProof/>
      </w:rPr>
      <w:t>113</w:t>
    </w:r>
    <w:r w:rsidR="00DE3B0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11DD4146" w:rsidR="00DE3B07" w:rsidRDefault="0074123D">
    <w:pPr>
      <w:pStyle w:val="Pta"/>
      <w:jc w:val="center"/>
    </w:pPr>
    <w:r>
      <w:rPr>
        <w:noProof/>
      </w:rPr>
      <mc:AlternateContent>
        <mc:Choice Requires="wps">
          <w:drawing>
            <wp:anchor distT="0" distB="0" distL="0" distR="0" simplePos="0" relativeHeight="251658240" behindDoc="0" locked="0" layoutInCell="1" allowOverlap="1" wp14:anchorId="701DDC97" wp14:editId="2FA9AB15">
              <wp:simplePos x="635" y="635"/>
              <wp:positionH relativeFrom="column">
                <wp:align>center</wp:align>
              </wp:positionH>
              <wp:positionV relativeFrom="paragraph">
                <wp:posOffset>635</wp:posOffset>
              </wp:positionV>
              <wp:extent cx="443865" cy="443865"/>
              <wp:effectExtent l="0" t="0" r="6350" b="8890"/>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01DDC97" id="_x0000_t202" coordsize="21600,21600" o:spt="202" path="m,l,21600r21600,l21600,xe">
              <v:stroke joinstyle="miter"/>
              <v:path gradientshapeok="t" o:connecttype="rect"/>
            </v:shapetype>
            <v:shape id="Textové pole 2"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22998CE0" w14:textId="77777777" w:rsidR="00DE3B07" w:rsidRDefault="00DE3B0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4225E" w14:textId="6E1C1D67" w:rsidR="0074123D" w:rsidRDefault="0074123D">
    <w:pPr>
      <w:pStyle w:val="Pta"/>
    </w:pPr>
    <w:r>
      <w:rPr>
        <w:noProof/>
      </w:rPr>
      <mc:AlternateContent>
        <mc:Choice Requires="wps">
          <w:drawing>
            <wp:anchor distT="0" distB="0" distL="0" distR="0" simplePos="0" relativeHeight="251662336" behindDoc="0" locked="0" layoutInCell="1" allowOverlap="1" wp14:anchorId="47A0EFC7" wp14:editId="6340F6CD">
              <wp:simplePos x="635" y="635"/>
              <wp:positionH relativeFrom="column">
                <wp:align>center</wp:align>
              </wp:positionH>
              <wp:positionV relativeFrom="paragraph">
                <wp:posOffset>635</wp:posOffset>
              </wp:positionV>
              <wp:extent cx="443865" cy="443865"/>
              <wp:effectExtent l="0" t="0" r="6350" b="8890"/>
              <wp:wrapSquare wrapText="bothSides"/>
              <wp:docPr id="6" name="Textové pole 6"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7A0EFC7" id="_x0000_t202" coordsize="21600,21600" o:spt="202" path="m,l,21600r21600,l21600,xe">
              <v:stroke joinstyle="miter"/>
              <v:path gradientshapeok="t" o:connecttype="rect"/>
            </v:shapetype>
            <v:shape id="Textové pole 6" o:spid="_x0000_s1029" type="#_x0000_t202" alt="    INTERNÉ"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11AE902" w:rsidR="00DE3B07" w:rsidRDefault="0074123D">
    <w:pPr>
      <w:pStyle w:val="Pta"/>
      <w:jc w:val="center"/>
    </w:pPr>
    <w:r>
      <w:rPr>
        <w:noProof/>
      </w:rPr>
      <mc:AlternateContent>
        <mc:Choice Requires="wps">
          <w:drawing>
            <wp:anchor distT="0" distB="0" distL="0" distR="0" simplePos="0" relativeHeight="251663360" behindDoc="0" locked="0" layoutInCell="1" allowOverlap="1" wp14:anchorId="6069C951" wp14:editId="0332299C">
              <wp:simplePos x="571500" y="7172325"/>
              <wp:positionH relativeFrom="column">
                <wp:align>center</wp:align>
              </wp:positionH>
              <wp:positionV relativeFrom="paragraph">
                <wp:posOffset>635</wp:posOffset>
              </wp:positionV>
              <wp:extent cx="443865" cy="443865"/>
              <wp:effectExtent l="0" t="0" r="6350" b="8890"/>
              <wp:wrapSquare wrapText="bothSides"/>
              <wp:docPr id="7" name="Textové pole 7"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D9175A" w14:textId="73619A27"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069C951" id="_x0000_t202" coordsize="21600,21600" o:spt="202" path="m,l,21600r21600,l21600,xe">
              <v:stroke joinstyle="miter"/>
              <v:path gradientshapeok="t" o:connecttype="rect"/>
            </v:shapetype>
            <v:shape id="Textové pole 7" o:spid="_x0000_s1030" type="#_x0000_t202" alt="    INTERNÉ" style="position:absolute;left:0;text-align:left;margin-left:0;margin-top:.05pt;width:34.95pt;height:34.95pt;z-index:25166336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filled="f" stroked="f">
              <v:textbox style="mso-fit-shape-to-text:t" inset="0,0,0,0">
                <w:txbxContent>
                  <w:p w14:paraId="10D9175A" w14:textId="73619A27"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PAGE</w:instrText>
    </w:r>
    <w:r w:rsidR="00DE3B07">
      <w:fldChar w:fldCharType="separate"/>
    </w:r>
    <w:r w:rsidR="00B90BD5">
      <w:rPr>
        <w:noProof/>
      </w:rPr>
      <w:t>145</w:t>
    </w:r>
    <w:r w:rsidR="00DE3B07">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5B85933F" w:rsidR="00DE3B07" w:rsidRDefault="0074123D">
    <w:pPr>
      <w:pStyle w:val="Pta"/>
      <w:jc w:val="center"/>
    </w:pPr>
    <w:r>
      <w:rPr>
        <w:noProof/>
      </w:rPr>
      <mc:AlternateContent>
        <mc:Choice Requires="wps">
          <w:drawing>
            <wp:anchor distT="0" distB="0" distL="0" distR="0" simplePos="0" relativeHeight="251661312" behindDoc="0" locked="0" layoutInCell="1" allowOverlap="1" wp14:anchorId="2E6EC6B5" wp14:editId="2266C4C5">
              <wp:simplePos x="635" y="635"/>
              <wp:positionH relativeFrom="column">
                <wp:align>center</wp:align>
              </wp:positionH>
              <wp:positionV relativeFrom="paragraph">
                <wp:posOffset>635</wp:posOffset>
              </wp:positionV>
              <wp:extent cx="443865" cy="443865"/>
              <wp:effectExtent l="0" t="0" r="6350" b="8890"/>
              <wp:wrapSquare wrapText="bothSides"/>
              <wp:docPr id="5" name="Textové pole 5"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6EC6B5" id="_x0000_t202" coordsize="21600,21600" o:spt="202" path="m,l,21600r21600,l21600,xe">
              <v:stroke joinstyle="miter"/>
              <v:path gradientshapeok="t" o:connecttype="rect"/>
            </v:shapetype>
            <v:shape id="Textové pole 5" o:spid="_x0000_s1031" type="#_x0000_t202" alt="    INTERNÉ" style="position:absolute;left:0;text-align:left;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vZBQIAABcEAAAOAAAAZHJzL2Uyb0RvYy54bWysU01v2zAMvQ/YfxB0X5x0b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fr6893tDWeSXAOmLMXlsscQvyqwLIGKI20lkyUO6xBP&#10;oWNIquVg1RqTN2PcbwbKmSzFpcOEYr/tWVtX/Gb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KRbu9kFAgAAFwQAAA4AAAAAAAAAAAAA&#10;AAAALgIAAGRycy9lMm9Eb2MueG1sUEsBAi0AFAAGAAgAAAAhAISw0yjWAAAAAwEAAA8AAAAAAAAA&#10;AAAAAAAAXwQAAGRycy9kb3ducmV2LnhtbFBLBQYAAAAABAAEAPMAAABiBQAAAAA=&#10;" filled="f" stroked="f">
              <v:textbox style="mso-fit-shape-to-text:t" inset="0,0,0,0">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69807633" w14:textId="77777777" w:rsidR="00DE3B07" w:rsidRDefault="00DE3B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4B0E2" w14:textId="77777777" w:rsidR="008C15A0" w:rsidRDefault="008C15A0" w:rsidP="00C0534D">
      <w:pPr>
        <w:spacing w:after="0" w:line="240" w:lineRule="auto"/>
      </w:pPr>
      <w:r>
        <w:separator/>
      </w:r>
    </w:p>
  </w:footnote>
  <w:footnote w:type="continuationSeparator" w:id="0">
    <w:p w14:paraId="767BC9ED" w14:textId="77777777" w:rsidR="008C15A0" w:rsidRDefault="008C15A0" w:rsidP="00C0534D">
      <w:pPr>
        <w:spacing w:after="0" w:line="240" w:lineRule="auto"/>
      </w:pPr>
      <w:r>
        <w:continuationSeparator/>
      </w:r>
    </w:p>
  </w:footnote>
  <w:footnote w:type="continuationNotice" w:id="1">
    <w:p w14:paraId="0DC144EF" w14:textId="77777777" w:rsidR="008C15A0" w:rsidRDefault="008C15A0">
      <w:pPr>
        <w:spacing w:after="0" w:line="240" w:lineRule="auto"/>
      </w:pPr>
    </w:p>
  </w:footnote>
  <w:footnote w:id="2">
    <w:p w14:paraId="015287B0" w14:textId="2256F240" w:rsidR="00DE3B07" w:rsidRPr="0034285A" w:rsidRDefault="00DE3B07" w:rsidP="00C964DD">
      <w:pPr>
        <w:pStyle w:val="Textpoznmkypodiarou"/>
        <w:spacing w:after="0" w:line="240" w:lineRule="auto"/>
        <w:rPr>
          <w:sz w:val="16"/>
          <w:szCs w:val="16"/>
        </w:rPr>
      </w:pPr>
      <w:r w:rsidRPr="0034285A">
        <w:rPr>
          <w:rStyle w:val="Odkaznapoznmkupodiarou"/>
          <w:sz w:val="16"/>
          <w:szCs w:val="16"/>
        </w:rPr>
        <w:footnoteRef/>
      </w:r>
      <w:r w:rsidRPr="0034285A">
        <w:rPr>
          <w:sz w:val="16"/>
          <w:szCs w:val="16"/>
        </w:rPr>
        <w:t xml:space="preserve"> Vo výzve na predkladanie žiadosti o NFP prostredníctvom ITMS2014+ zaradené pod bod 2.9 I Ďalšie podmienky poskytnutia príspevku</w:t>
      </w:r>
    </w:p>
  </w:footnote>
  <w:footnote w:id="3">
    <w:p w14:paraId="552EEC9D" w14:textId="77777777" w:rsidR="00DE3B07" w:rsidRPr="0034285A" w:rsidRDefault="00DE3B07" w:rsidP="00C964D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rFonts w:cstheme="minorHAnsi"/>
          <w:sz w:val="14"/>
          <w:szCs w:val="14"/>
        </w:rPr>
        <w:t xml:space="preserve">§ 8a ods. 4 zákona č. 523/2004 </w:t>
      </w:r>
      <w:proofErr w:type="spellStart"/>
      <w:r w:rsidRPr="0034285A">
        <w:rPr>
          <w:rFonts w:cstheme="minorHAnsi"/>
          <w:sz w:val="14"/>
          <w:szCs w:val="14"/>
        </w:rPr>
        <w:t>Z.z</w:t>
      </w:r>
      <w:proofErr w:type="spellEnd"/>
      <w:r w:rsidRPr="0034285A">
        <w:rPr>
          <w:rFonts w:cstheme="minorHAnsi"/>
          <w:sz w:val="14"/>
          <w:szCs w:val="14"/>
        </w:rPr>
        <w:t>. o rozpočtových pravidlách verejnej správy a o zmene a doplnení niektorých zákonov v znení neskorších predpisov</w:t>
      </w:r>
    </w:p>
  </w:footnote>
  <w:footnote w:id="4">
    <w:p w14:paraId="2FDDBEFF" w14:textId="77777777" w:rsidR="00DE3B07" w:rsidRPr="0034285A" w:rsidRDefault="00DE3B07" w:rsidP="00200D2F">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Zákon 91/2016 </w:t>
      </w:r>
      <w:proofErr w:type="spellStart"/>
      <w:r w:rsidRPr="0034285A">
        <w:rPr>
          <w:sz w:val="14"/>
          <w:szCs w:val="14"/>
        </w:rPr>
        <w:t>Z.z</w:t>
      </w:r>
      <w:proofErr w:type="spellEnd"/>
      <w:r w:rsidRPr="0034285A">
        <w:rPr>
          <w:sz w:val="14"/>
          <w:szCs w:val="14"/>
        </w:rPr>
        <w:t>. o trestnej zodpovednosti právnických osôb.</w:t>
      </w:r>
    </w:p>
  </w:footnote>
  <w:footnote w:id="5">
    <w:p w14:paraId="50C9C3E5" w14:textId="77777777" w:rsidR="00DE3B07" w:rsidRPr="0034285A" w:rsidRDefault="00DE3B07" w:rsidP="00996DF1">
      <w:pPr>
        <w:tabs>
          <w:tab w:val="left" w:pos="426"/>
          <w:tab w:val="left" w:pos="851"/>
        </w:tabs>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Nariadenie Komisie (ES, </w:t>
      </w:r>
      <w:proofErr w:type="spellStart"/>
      <w:r w:rsidRPr="0034285A">
        <w:rPr>
          <w:rFonts w:cstheme="minorHAnsi"/>
          <w:sz w:val="14"/>
          <w:szCs w:val="14"/>
        </w:rPr>
        <w:t>Euratom</w:t>
      </w:r>
      <w:proofErr w:type="spellEnd"/>
      <w:r w:rsidRPr="0034285A">
        <w:rPr>
          <w:rFonts w:cstheme="minorHAnsi"/>
          <w:sz w:val="14"/>
          <w:szCs w:val="14"/>
        </w:rPr>
        <w:t>) č. 1302/2008 zo 17. decembra 2008 o centrálnej databáze vylúčených subjektov (ďalej len „Nariadenie o CED“).</w:t>
      </w:r>
    </w:p>
  </w:footnote>
  <w:footnote w:id="6">
    <w:p w14:paraId="6BD62BF4" w14:textId="77777777" w:rsidR="00DE3B07" w:rsidRPr="0034285A" w:rsidRDefault="00DE3B07" w:rsidP="00996DF1">
      <w:pPr>
        <w:tabs>
          <w:tab w:val="left" w:pos="567"/>
          <w:tab w:val="left" w:pos="851"/>
        </w:tabs>
        <w:spacing w:after="0" w:line="240" w:lineRule="auto"/>
        <w:rPr>
          <w:sz w:val="16"/>
          <w:szCs w:val="16"/>
        </w:rPr>
      </w:pPr>
      <w:r w:rsidRPr="0034285A">
        <w:rPr>
          <w:rStyle w:val="Odkaznapoznmkupodiarou"/>
          <w:sz w:val="14"/>
          <w:szCs w:val="14"/>
        </w:rPr>
        <w:footnoteRef/>
      </w:r>
      <w:r w:rsidRPr="0034285A">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7">
    <w:p w14:paraId="446C35C9" w14:textId="77777777" w:rsidR="00DE3B07" w:rsidRPr="0034285A" w:rsidRDefault="00DE3B07" w:rsidP="00FB5298">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8">
    <w:p w14:paraId="1321AC5B" w14:textId="22826F01" w:rsidR="00DE3B07" w:rsidRPr="0034285A" w:rsidRDefault="00DE3B07" w:rsidP="00B7733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a špecializovaných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9">
    <w:p w14:paraId="0DDDEC77" w14:textId="77777777" w:rsidR="00DE3B07" w:rsidRPr="0034285A" w:rsidRDefault="00DE3B07" w:rsidP="00B7733D">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a špecializovaných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10">
    <w:p w14:paraId="642E03AB" w14:textId="77777777" w:rsidR="00DE3B07" w:rsidRPr="0034285A" w:rsidRDefault="00DE3B07" w:rsidP="00636E7E">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 46 zákona č. 292/2014 </w:t>
      </w:r>
      <w:proofErr w:type="spellStart"/>
      <w:r w:rsidRPr="0034285A">
        <w:rPr>
          <w:sz w:val="14"/>
          <w:szCs w:val="14"/>
        </w:rPr>
        <w:t>Z.z</w:t>
      </w:r>
      <w:proofErr w:type="spellEnd"/>
      <w:r w:rsidRPr="0034285A">
        <w:rPr>
          <w:sz w:val="14"/>
          <w:szCs w:val="14"/>
        </w:rPr>
        <w:t>. o príspevku poskytovanom z európskych štrukturálnych a investičných fondov a o zmene a doplnení niektorých zákonov</w:t>
      </w:r>
    </w:p>
  </w:footnote>
  <w:footnote w:id="11">
    <w:p w14:paraId="45AE5380" w14:textId="4737B7AD" w:rsidR="00DE3B07" w:rsidRPr="0034285A" w:rsidRDefault="00DE3B07" w:rsidP="007550BB">
      <w:pPr>
        <w:tabs>
          <w:tab w:val="left" w:pos="567"/>
        </w:tabs>
        <w:spacing w:after="0" w:line="240" w:lineRule="auto"/>
        <w:jc w:val="both"/>
        <w:rPr>
          <w:sz w:val="16"/>
          <w:szCs w:val="16"/>
        </w:rPr>
      </w:pPr>
      <w:r w:rsidRPr="0034285A">
        <w:rPr>
          <w:rStyle w:val="Odkaznapoznmkupodiarou"/>
          <w:rFonts w:cstheme="minorHAnsi"/>
          <w:sz w:val="14"/>
          <w:szCs w:val="14"/>
        </w:rPr>
        <w:footnoteRef/>
      </w:r>
      <w:r w:rsidRPr="0034285A">
        <w:rPr>
          <w:rFonts w:cstheme="minorHAnsi"/>
          <w:sz w:val="14"/>
          <w:szCs w:val="14"/>
        </w:rPr>
        <w:t xml:space="preserve"> § 19 ods. 3 zákona č. 523/2004 </w:t>
      </w:r>
      <w:proofErr w:type="spellStart"/>
      <w:r w:rsidRPr="0034285A">
        <w:rPr>
          <w:rFonts w:cstheme="minorHAnsi"/>
          <w:sz w:val="14"/>
          <w:szCs w:val="14"/>
        </w:rPr>
        <w:t>Z.z</w:t>
      </w:r>
      <w:proofErr w:type="spellEnd"/>
      <w:r w:rsidRPr="0034285A">
        <w:rPr>
          <w:rFonts w:cstheme="minorHAnsi"/>
          <w:sz w:val="14"/>
          <w:szCs w:val="14"/>
        </w:rPr>
        <w:t xml:space="preserve">. o rozpočtových pravidlách verejnej správy a o zmene a doplnení niektorých zákonov v znení neskorších predpisov. </w:t>
      </w:r>
      <w:r w:rsidRPr="0034285A">
        <w:rPr>
          <w:sz w:val="14"/>
          <w:szCs w:val="14"/>
        </w:rPr>
        <w:t xml:space="preserve">Nepreukazuje sa </w:t>
      </w:r>
      <w:r w:rsidRPr="008D4E07">
        <w:rPr>
          <w:sz w:val="14"/>
          <w:szCs w:val="14"/>
        </w:rPr>
        <w:t>pri aplikácii zjednodušeného vykazovania výdavkov</w:t>
      </w:r>
      <w:r w:rsidRPr="008D4E07">
        <w:rPr>
          <w:sz w:val="16"/>
          <w:szCs w:val="16"/>
        </w:rPr>
        <w:t xml:space="preserve"> </w:t>
      </w:r>
    </w:p>
  </w:footnote>
  <w:footnote w:id="12">
    <w:p w14:paraId="30E922C2" w14:textId="0E4152D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3">
    <w:p w14:paraId="19723195" w14:textId="77777777" w:rsidR="00DE3B07" w:rsidRPr="0034285A" w:rsidRDefault="00DE3B07" w:rsidP="00F90333">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w:t>
      </w:r>
      <w:r w:rsidRPr="0034285A">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4">
    <w:p w14:paraId="4CE4D86D" w14:textId="77777777" w:rsidR="00DE3B07" w:rsidRPr="0034285A" w:rsidRDefault="00DE3B07" w:rsidP="00F90333">
      <w:pPr>
        <w:spacing w:after="0" w:line="240" w:lineRule="auto"/>
        <w:jc w:val="both"/>
        <w:rPr>
          <w:rFonts w:ascii="Calibri" w:hAnsi="Calibri"/>
          <w:sz w:val="14"/>
          <w:szCs w:val="14"/>
          <w:lang w:eastAsia="sk-SK"/>
        </w:rPr>
      </w:pPr>
      <w:r w:rsidRPr="0034285A">
        <w:rPr>
          <w:rStyle w:val="Odkaznapoznmkupodiarou"/>
          <w:rFonts w:ascii="Calibri" w:hAnsi="Calibri"/>
          <w:sz w:val="14"/>
          <w:szCs w:val="14"/>
        </w:rPr>
        <w:footnoteRef/>
      </w:r>
      <w:r w:rsidRPr="0034285A">
        <w:rPr>
          <w:rFonts w:ascii="Calibri" w:hAnsi="Calibri"/>
          <w:sz w:val="14"/>
          <w:szCs w:val="14"/>
        </w:rPr>
        <w:t xml:space="preserve"> </w:t>
      </w:r>
      <w:r w:rsidRPr="0034285A">
        <w:rPr>
          <w:rFonts w:ascii="Calibri" w:hAnsi="Calibri"/>
          <w:sz w:val="14"/>
          <w:szCs w:val="14"/>
          <w:lang w:eastAsia="sk-SK"/>
        </w:rPr>
        <w:t xml:space="preserve">Podmienka sa neuplatňuje na investície do vytvorenia </w:t>
      </w:r>
      <w:r w:rsidRPr="0034285A">
        <w:rPr>
          <w:rFonts w:ascii="Calibri" w:hAnsi="Calibri"/>
          <w:sz w:val="14"/>
          <w:szCs w:val="14"/>
          <w:u w:val="single"/>
          <w:lang w:eastAsia="sk-SK"/>
        </w:rPr>
        <w:t>novej</w:t>
      </w:r>
      <w:r w:rsidRPr="0034285A">
        <w:rPr>
          <w:rFonts w:ascii="Calibri" w:hAnsi="Calibri"/>
          <w:sz w:val="14"/>
          <w:szCs w:val="14"/>
          <w:lang w:eastAsia="sk-SK"/>
        </w:rPr>
        <w:t xml:space="preserve"> zavlažovacej inštalácie zásobovanej vodou z existujúcej nádrže, schválenej pred 31.10.2013, pokiaľ:</w:t>
      </w:r>
    </w:p>
    <w:p w14:paraId="024FA964"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DE3B07" w:rsidRPr="0034285A" w:rsidRDefault="00DE3B07" w:rsidP="000E4642">
      <w:pPr>
        <w:numPr>
          <w:ilvl w:val="0"/>
          <w:numId w:val="32"/>
        </w:numPr>
        <w:autoSpaceDN w:val="0"/>
        <w:spacing w:after="0" w:line="240" w:lineRule="auto"/>
        <w:ind w:left="426" w:hanging="284"/>
        <w:jc w:val="both"/>
      </w:pPr>
      <w:r w:rsidRPr="0034285A">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5">
    <w:p w14:paraId="2F02A569" w14:textId="77777777" w:rsidR="00DE3B07" w:rsidRPr="0034285A" w:rsidRDefault="00DE3B07" w:rsidP="0010210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16">
    <w:p w14:paraId="0C46EA45" w14:textId="77777777" w:rsidR="00DE3B07" w:rsidRPr="0034285A" w:rsidRDefault="00DE3B07" w:rsidP="00BD79B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17960341" w14:textId="77777777" w:rsidR="00DE3B07" w:rsidRPr="0034285A" w:rsidRDefault="00DE3B07" w:rsidP="00C0534D">
      <w:pPr>
        <w:pStyle w:val="Textpoznmkypodiarou"/>
      </w:pPr>
    </w:p>
  </w:footnote>
  <w:footnote w:id="17">
    <w:p w14:paraId="4CC7D1B2" w14:textId="0B8A65D3"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8">
    <w:p w14:paraId="05EF42E5" w14:textId="7B5FDDBD"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19">
    <w:p w14:paraId="31CAB2FF" w14:textId="77777777" w:rsidR="00DE3B07" w:rsidRPr="0034285A" w:rsidRDefault="00DE3B07" w:rsidP="00C026D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48419E9A" w14:textId="77777777" w:rsidR="00DE3B07" w:rsidRPr="0034285A" w:rsidRDefault="00DE3B07" w:rsidP="00C026D4">
      <w:pPr>
        <w:pStyle w:val="Textpoznmkypodiarou"/>
      </w:pPr>
    </w:p>
  </w:footnote>
  <w:footnote w:id="20">
    <w:p w14:paraId="25C96A35" w14:textId="7A5F6086"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1">
    <w:p w14:paraId="3C7D7828"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22">
    <w:p w14:paraId="6BE5D9BE" w14:textId="77777777" w:rsidR="00DE3B07" w:rsidRPr="0034285A" w:rsidRDefault="00DE3B07" w:rsidP="0054204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6BDF4C46" w14:textId="77777777" w:rsidR="00DE3B07" w:rsidRPr="0034285A" w:rsidRDefault="00DE3B07" w:rsidP="00C0534D">
      <w:pPr>
        <w:pStyle w:val="Textpoznmkypodiarou"/>
      </w:pPr>
    </w:p>
  </w:footnote>
  <w:footnote w:id="23">
    <w:p w14:paraId="69BB3876" w14:textId="2802EB3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4">
    <w:p w14:paraId="526C96C4"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DE3B07" w:rsidRDefault="00DE3B0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DE3B07" w:rsidRPr="00B3171E" w:rsidRDefault="00DE3B07"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DE3B07" w:rsidRPr="004551CD" w:rsidRDefault="00DE3B07">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DE3B07" w:rsidRPr="00B3171E" w:rsidRDefault="00DE3B07"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DE3B07" w:rsidRPr="004551CD" w:rsidRDefault="00DE3B07">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7"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19"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5"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8"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0"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3"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7"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0D855A6A"/>
    <w:multiLevelType w:val="hybridMultilevel"/>
    <w:tmpl w:val="D922AAEA"/>
    <w:lvl w:ilvl="0" w:tplc="8A7067A8">
      <w:start w:val="3"/>
      <w:numFmt w:val="lowerLetter"/>
      <w:lvlText w:val="%1)"/>
      <w:lvlJc w:val="left"/>
      <w:pPr>
        <w:ind w:left="695" w:hanging="360"/>
      </w:pPr>
      <w:rPr>
        <w:rFonts w:hint="default"/>
      </w:rPr>
    </w:lvl>
    <w:lvl w:ilvl="1" w:tplc="EE96AD90">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7F0D3B"/>
    <w:multiLevelType w:val="hybridMultilevel"/>
    <w:tmpl w:val="7D746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0CF1AAF"/>
    <w:multiLevelType w:val="hybridMultilevel"/>
    <w:tmpl w:val="C8587348"/>
    <w:lvl w:ilvl="0" w:tplc="8A7067A8">
      <w:start w:val="3"/>
      <w:numFmt w:val="lowerLetter"/>
      <w:lvlText w:val="%1)"/>
      <w:lvlJc w:val="left"/>
      <w:pPr>
        <w:ind w:left="695" w:hanging="360"/>
      </w:pPr>
      <w:rPr>
        <w:rFonts w:hint="default"/>
      </w:rPr>
    </w:lvl>
    <w:lvl w:ilvl="1" w:tplc="3D86CA44">
      <w:start w:val="1"/>
      <w:numFmt w:val="lowerLetter"/>
      <w:lvlText w:val="%2)"/>
      <w:lvlJc w:val="left"/>
      <w:pPr>
        <w:ind w:left="1440" w:hanging="360"/>
      </w:pPr>
      <w:rPr>
        <w:rFonts w:asciiTheme="minorHAnsi" w:eastAsiaTheme="minorHAnsi" w:hAnsiTheme="minorHAnsi" w:cstheme="minorBidi"/>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3"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4" w15:restartNumberingAfterBreak="0">
    <w:nsid w:val="137C2FA9"/>
    <w:multiLevelType w:val="hybridMultilevel"/>
    <w:tmpl w:val="4E3E188A"/>
    <w:lvl w:ilvl="0" w:tplc="8A7067A8">
      <w:start w:val="3"/>
      <w:numFmt w:val="lowerLetter"/>
      <w:lvlText w:val="%1)"/>
      <w:lvlJc w:val="left"/>
      <w:pPr>
        <w:ind w:left="695" w:hanging="360"/>
      </w:pPr>
      <w:rPr>
        <w:rFonts w:hint="default"/>
      </w:rPr>
    </w:lvl>
    <w:lvl w:ilvl="1" w:tplc="488EC982">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3"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5"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6"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8"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100"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101"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1"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7"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0"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4"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5"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4"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2"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4"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4"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61"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4EB000A"/>
    <w:multiLevelType w:val="hybridMultilevel"/>
    <w:tmpl w:val="6E24FB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5613461"/>
    <w:multiLevelType w:val="hybridMultilevel"/>
    <w:tmpl w:val="5622C42E"/>
    <w:lvl w:ilvl="0" w:tplc="C7549B82">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8"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71"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26315485"/>
    <w:multiLevelType w:val="hybridMultilevel"/>
    <w:tmpl w:val="5660F4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8"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6"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9"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91"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2"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6"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9"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2"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3"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7"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8"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0"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5"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6"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9"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2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22"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3"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5"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15:restartNumberingAfterBreak="0">
    <w:nsid w:val="352F0FA4"/>
    <w:multiLevelType w:val="hybridMultilevel"/>
    <w:tmpl w:val="111CC8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7"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9"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1"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2"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9"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3"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5"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9"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51"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2"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4"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6"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8"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9"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0"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5"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6"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8"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9"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72"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3"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6"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7"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80"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1"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6"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9"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90"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2"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4"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6"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7"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9"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1"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2"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3A1322E"/>
    <w:multiLevelType w:val="hybridMultilevel"/>
    <w:tmpl w:val="9098A79A"/>
    <w:lvl w:ilvl="0" w:tplc="5E1CD1EA">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5"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6"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7"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8"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3"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5"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6"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8"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9"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3"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6"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7"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8"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31"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33"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34"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5"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6"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8"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9"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40"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42"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5"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7"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9"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1"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6"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1"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2"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3"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6"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7"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0"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1"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72"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4"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8"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9"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3"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4"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6"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8"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9"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3"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5"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6"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7"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9"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400"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402"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4"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5"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6"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0"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1"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4"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6"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7"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8"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0"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21"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22"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3"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6"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7"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9"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2"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5"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8"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9"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40"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2"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3"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5"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6"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9"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2"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3"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7"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60"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4"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0"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3"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5"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6"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7"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8"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9"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1"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3"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5"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7"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9"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1"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2"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3"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4"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5"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7"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8"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500"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5"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6"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8"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9"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0"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11"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2"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3"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5"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6"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8"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21"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2"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3"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4"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5"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75E64823"/>
    <w:multiLevelType w:val="hybridMultilevel"/>
    <w:tmpl w:val="BC5A4E92"/>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7"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0"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1"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2"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3"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4"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5"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6"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7"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8"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9"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0"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1"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2"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3"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4"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5"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6"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7"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9"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1"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2"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4"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5"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6"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7"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8"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9"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60"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61"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2"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3"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71"/>
  </w:num>
  <w:num w:numId="4">
    <w:abstractNumId w:val="195"/>
  </w:num>
  <w:num w:numId="5">
    <w:abstractNumId w:val="257"/>
  </w:num>
  <w:num w:numId="6">
    <w:abstractNumId w:val="434"/>
  </w:num>
  <w:num w:numId="7">
    <w:abstractNumId w:val="492"/>
  </w:num>
  <w:num w:numId="8">
    <w:abstractNumId w:val="221"/>
  </w:num>
  <w:num w:numId="9">
    <w:abstractNumId w:val="425"/>
  </w:num>
  <w:num w:numId="10">
    <w:abstractNumId w:val="413"/>
  </w:num>
  <w:num w:numId="11">
    <w:abstractNumId w:val="317"/>
  </w:num>
  <w:num w:numId="12">
    <w:abstractNumId w:val="382"/>
  </w:num>
  <w:num w:numId="13">
    <w:abstractNumId w:val="153"/>
  </w:num>
  <w:num w:numId="14">
    <w:abstractNumId w:val="230"/>
  </w:num>
  <w:num w:numId="15">
    <w:abstractNumId w:val="119"/>
  </w:num>
  <w:num w:numId="16">
    <w:abstractNumId w:val="201"/>
  </w:num>
  <w:num w:numId="17">
    <w:abstractNumId w:val="507"/>
  </w:num>
  <w:num w:numId="18">
    <w:abstractNumId w:val="396"/>
  </w:num>
  <w:num w:numId="19">
    <w:abstractNumId w:val="508"/>
  </w:num>
  <w:num w:numId="20">
    <w:abstractNumId w:val="154"/>
  </w:num>
  <w:num w:numId="21">
    <w:abstractNumId w:val="332"/>
  </w:num>
  <w:num w:numId="22">
    <w:abstractNumId w:val="439"/>
  </w:num>
  <w:num w:numId="23">
    <w:abstractNumId w:val="100"/>
  </w:num>
  <w:num w:numId="24">
    <w:abstractNumId w:val="83"/>
  </w:num>
  <w:num w:numId="25">
    <w:abstractNumId w:val="138"/>
  </w:num>
  <w:num w:numId="26">
    <w:abstractNumId w:val="279"/>
  </w:num>
  <w:num w:numId="27">
    <w:abstractNumId w:val="376"/>
  </w:num>
  <w:num w:numId="28">
    <w:abstractNumId w:val="555"/>
  </w:num>
  <w:num w:numId="29">
    <w:abstractNumId w:val="118"/>
  </w:num>
  <w:num w:numId="30">
    <w:abstractNumId w:val="276"/>
  </w:num>
  <w:num w:numId="31">
    <w:abstractNumId w:val="474"/>
  </w:num>
  <w:num w:numId="32">
    <w:abstractNumId w:val="3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61"/>
  </w:num>
  <w:num w:numId="35">
    <w:abstractNumId w:val="25"/>
  </w:num>
  <w:num w:numId="36">
    <w:abstractNumId w:val="540"/>
  </w:num>
  <w:num w:numId="37">
    <w:abstractNumId w:val="527"/>
  </w:num>
  <w:num w:numId="38">
    <w:abstractNumId w:val="370"/>
  </w:num>
  <w:num w:numId="39">
    <w:abstractNumId w:val="562"/>
  </w:num>
  <w:num w:numId="40">
    <w:abstractNumId w:val="385"/>
  </w:num>
  <w:num w:numId="41">
    <w:abstractNumId w:val="462"/>
  </w:num>
  <w:num w:numId="42">
    <w:abstractNumId w:val="65"/>
  </w:num>
  <w:num w:numId="43">
    <w:abstractNumId w:val="509"/>
  </w:num>
  <w:num w:numId="44">
    <w:abstractNumId w:val="51"/>
  </w:num>
  <w:num w:numId="45">
    <w:abstractNumId w:val="218"/>
  </w:num>
  <w:num w:numId="46">
    <w:abstractNumId w:val="196"/>
  </w:num>
  <w:num w:numId="47">
    <w:abstractNumId w:val="421"/>
  </w:num>
  <w:num w:numId="48">
    <w:abstractNumId w:val="368"/>
  </w:num>
  <w:num w:numId="49">
    <w:abstractNumId w:val="379"/>
  </w:num>
  <w:num w:numId="50">
    <w:abstractNumId w:val="238"/>
  </w:num>
  <w:num w:numId="51">
    <w:abstractNumId w:val="427"/>
  </w:num>
  <w:num w:numId="52">
    <w:abstractNumId w:val="349"/>
  </w:num>
  <w:num w:numId="53">
    <w:abstractNumId w:val="164"/>
  </w:num>
  <w:num w:numId="54">
    <w:abstractNumId w:val="402"/>
  </w:num>
  <w:num w:numId="55">
    <w:abstractNumId w:val="155"/>
  </w:num>
  <w:num w:numId="56">
    <w:abstractNumId w:val="561"/>
  </w:num>
  <w:num w:numId="57">
    <w:abstractNumId w:val="91"/>
  </w:num>
  <w:num w:numId="58">
    <w:abstractNumId w:val="517"/>
  </w:num>
  <w:num w:numId="59">
    <w:abstractNumId w:val="103"/>
  </w:num>
  <w:num w:numId="60">
    <w:abstractNumId w:val="497"/>
  </w:num>
  <w:num w:numId="61">
    <w:abstractNumId w:val="348"/>
  </w:num>
  <w:num w:numId="62">
    <w:abstractNumId w:val="513"/>
  </w:num>
  <w:num w:numId="63">
    <w:abstractNumId w:val="15"/>
  </w:num>
  <w:num w:numId="64">
    <w:abstractNumId w:val="207"/>
  </w:num>
  <w:num w:numId="65">
    <w:abstractNumId w:val="144"/>
  </w:num>
  <w:num w:numId="66">
    <w:abstractNumId w:val="41"/>
  </w:num>
  <w:num w:numId="67">
    <w:abstractNumId w:val="525"/>
  </w:num>
  <w:num w:numId="68">
    <w:abstractNumId w:val="557"/>
  </w:num>
  <w:num w:numId="69">
    <w:abstractNumId w:val="387"/>
  </w:num>
  <w:num w:numId="70">
    <w:abstractNumId w:val="215"/>
  </w:num>
  <w:num w:numId="71">
    <w:abstractNumId w:val="324"/>
  </w:num>
  <w:num w:numId="72">
    <w:abstractNumId w:val="534"/>
  </w:num>
  <w:num w:numId="73">
    <w:abstractNumId w:val="416"/>
  </w:num>
  <w:num w:numId="74">
    <w:abstractNumId w:val="176"/>
  </w:num>
  <w:num w:numId="75">
    <w:abstractNumId w:val="384"/>
  </w:num>
  <w:num w:numId="76">
    <w:abstractNumId w:val="341"/>
  </w:num>
  <w:num w:numId="77">
    <w:abstractNumId w:val="322"/>
  </w:num>
  <w:num w:numId="78">
    <w:abstractNumId w:val="405"/>
  </w:num>
  <w:num w:numId="79">
    <w:abstractNumId w:val="361"/>
  </w:num>
  <w:num w:numId="80">
    <w:abstractNumId w:val="253"/>
  </w:num>
  <w:num w:numId="81">
    <w:abstractNumId w:val="338"/>
  </w:num>
  <w:num w:numId="82">
    <w:abstractNumId w:val="229"/>
  </w:num>
  <w:num w:numId="83">
    <w:abstractNumId w:val="539"/>
  </w:num>
  <w:num w:numId="84">
    <w:abstractNumId w:val="70"/>
  </w:num>
  <w:num w:numId="85">
    <w:abstractNumId w:val="433"/>
  </w:num>
  <w:num w:numId="86">
    <w:abstractNumId w:val="80"/>
  </w:num>
  <w:num w:numId="87">
    <w:abstractNumId w:val="549"/>
  </w:num>
  <w:num w:numId="88">
    <w:abstractNumId w:val="98"/>
  </w:num>
  <w:num w:numId="89">
    <w:abstractNumId w:val="117"/>
  </w:num>
  <w:num w:numId="90">
    <w:abstractNumId w:val="284"/>
  </w:num>
  <w:num w:numId="91">
    <w:abstractNumId w:val="129"/>
  </w:num>
  <w:num w:numId="92">
    <w:abstractNumId w:val="99"/>
  </w:num>
  <w:num w:numId="93">
    <w:abstractNumId w:val="526"/>
  </w:num>
  <w:num w:numId="94">
    <w:abstractNumId w:val="165"/>
  </w:num>
  <w:num w:numId="95">
    <w:abstractNumId w:val="37"/>
  </w:num>
  <w:num w:numId="96">
    <w:abstractNumId w:val="352"/>
  </w:num>
  <w:num w:numId="97">
    <w:abstractNumId w:val="316"/>
  </w:num>
  <w:num w:numId="98">
    <w:abstractNumId w:val="252"/>
  </w:num>
  <w:num w:numId="99">
    <w:abstractNumId w:val="174"/>
  </w:num>
  <w:num w:numId="100">
    <w:abstractNumId w:val="254"/>
  </w:num>
  <w:num w:numId="101">
    <w:abstractNumId w:val="309"/>
  </w:num>
  <w:num w:numId="102">
    <w:abstractNumId w:val="536"/>
  </w:num>
  <w:num w:numId="103">
    <w:abstractNumId w:val="519"/>
  </w:num>
  <w:num w:numId="104">
    <w:abstractNumId w:val="311"/>
  </w:num>
  <w:num w:numId="105">
    <w:abstractNumId w:val="152"/>
  </w:num>
  <w:num w:numId="106">
    <w:abstractNumId w:val="320"/>
  </w:num>
  <w:num w:numId="107">
    <w:abstractNumId w:val="87"/>
  </w:num>
  <w:num w:numId="108">
    <w:abstractNumId w:val="365"/>
  </w:num>
  <w:num w:numId="109">
    <w:abstractNumId w:val="451"/>
  </w:num>
  <w:num w:numId="110">
    <w:abstractNumId w:val="18"/>
  </w:num>
  <w:num w:numId="111">
    <w:abstractNumId w:val="46"/>
  </w:num>
  <w:num w:numId="112">
    <w:abstractNumId w:val="77"/>
  </w:num>
  <w:num w:numId="113">
    <w:abstractNumId w:val="496"/>
  </w:num>
  <w:num w:numId="114">
    <w:abstractNumId w:val="410"/>
  </w:num>
  <w:num w:numId="115">
    <w:abstractNumId w:val="446"/>
  </w:num>
  <w:num w:numId="116">
    <w:abstractNumId w:val="11"/>
  </w:num>
  <w:num w:numId="117">
    <w:abstractNumId w:val="553"/>
  </w:num>
  <w:num w:numId="118">
    <w:abstractNumId w:val="5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4"/>
  </w:num>
  <w:num w:numId="120">
    <w:abstractNumId w:val="302"/>
  </w:num>
  <w:num w:numId="121">
    <w:abstractNumId w:val="275"/>
  </w:num>
  <w:num w:numId="122">
    <w:abstractNumId w:val="82"/>
  </w:num>
  <w:num w:numId="123">
    <w:abstractNumId w:val="23"/>
  </w:num>
  <w:num w:numId="124">
    <w:abstractNumId w:val="444"/>
  </w:num>
  <w:num w:numId="125">
    <w:abstractNumId w:val="355"/>
  </w:num>
  <w:num w:numId="126">
    <w:abstractNumId w:val="401"/>
  </w:num>
  <w:num w:numId="127">
    <w:abstractNumId w:val="436"/>
  </w:num>
  <w:num w:numId="128">
    <w:abstractNumId w:val="350"/>
  </w:num>
  <w:num w:numId="129">
    <w:abstractNumId w:val="42"/>
  </w:num>
  <w:num w:numId="130">
    <w:abstractNumId w:val="185"/>
  </w:num>
  <w:num w:numId="131">
    <w:abstractNumId w:val="318"/>
  </w:num>
  <w:num w:numId="132">
    <w:abstractNumId w:val="328"/>
  </w:num>
  <w:num w:numId="133">
    <w:abstractNumId w:val="277"/>
  </w:num>
  <w:num w:numId="134">
    <w:abstractNumId w:val="10"/>
  </w:num>
  <w:num w:numId="135">
    <w:abstractNumId w:val="377"/>
  </w:num>
  <w:num w:numId="136">
    <w:abstractNumId w:val="62"/>
  </w:num>
  <w:num w:numId="137">
    <w:abstractNumId w:val="528"/>
  </w:num>
  <w:num w:numId="138">
    <w:abstractNumId w:val="234"/>
  </w:num>
  <w:num w:numId="139">
    <w:abstractNumId w:val="107"/>
  </w:num>
  <w:num w:numId="140">
    <w:abstractNumId w:val="264"/>
  </w:num>
  <w:num w:numId="141">
    <w:abstractNumId w:val="548"/>
  </w:num>
  <w:num w:numId="142">
    <w:abstractNumId w:val="483"/>
  </w:num>
  <w:num w:numId="143">
    <w:abstractNumId w:val="397"/>
  </w:num>
  <w:num w:numId="144">
    <w:abstractNumId w:val="482"/>
  </w:num>
  <w:num w:numId="145">
    <w:abstractNumId w:val="563"/>
  </w:num>
  <w:num w:numId="146">
    <w:abstractNumId w:val="208"/>
  </w:num>
  <w:num w:numId="147">
    <w:abstractNumId w:val="504"/>
  </w:num>
  <w:num w:numId="148">
    <w:abstractNumId w:val="383"/>
  </w:num>
  <w:num w:numId="149">
    <w:abstractNumId w:val="394"/>
  </w:num>
  <w:num w:numId="150">
    <w:abstractNumId w:val="225"/>
  </w:num>
  <w:num w:numId="151">
    <w:abstractNumId w:val="502"/>
  </w:num>
  <w:num w:numId="152">
    <w:abstractNumId w:val="263"/>
  </w:num>
  <w:num w:numId="153">
    <w:abstractNumId w:val="537"/>
  </w:num>
  <w:num w:numId="154">
    <w:abstractNumId w:val="212"/>
  </w:num>
  <w:num w:numId="155">
    <w:abstractNumId w:val="529"/>
  </w:num>
  <w:num w:numId="156">
    <w:abstractNumId w:val="60"/>
  </w:num>
  <w:num w:numId="157">
    <w:abstractNumId w:val="300"/>
  </w:num>
  <w:num w:numId="158">
    <w:abstractNumId w:val="456"/>
  </w:num>
  <w:num w:numId="159">
    <w:abstractNumId w:val="167"/>
  </w:num>
  <w:num w:numId="160">
    <w:abstractNumId w:val="247"/>
  </w:num>
  <w:num w:numId="161">
    <w:abstractNumId w:val="206"/>
  </w:num>
  <w:num w:numId="162">
    <w:abstractNumId w:val="26"/>
  </w:num>
  <w:num w:numId="163">
    <w:abstractNumId w:val="488"/>
  </w:num>
  <w:num w:numId="164">
    <w:abstractNumId w:val="411"/>
  </w:num>
  <w:num w:numId="165">
    <w:abstractNumId w:val="158"/>
  </w:num>
  <w:num w:numId="166">
    <w:abstractNumId w:val="34"/>
  </w:num>
  <w:num w:numId="167">
    <w:abstractNumId w:val="321"/>
  </w:num>
  <w:num w:numId="168">
    <w:abstractNumId w:val="530"/>
  </w:num>
  <w:num w:numId="169">
    <w:abstractNumId w:val="159"/>
  </w:num>
  <w:num w:numId="170">
    <w:abstractNumId w:val="272"/>
  </w:num>
  <w:num w:numId="171">
    <w:abstractNumId w:val="273"/>
  </w:num>
  <w:num w:numId="172">
    <w:abstractNumId w:val="43"/>
  </w:num>
  <w:num w:numId="173">
    <w:abstractNumId w:val="532"/>
  </w:num>
  <w:num w:numId="174">
    <w:abstractNumId w:val="428"/>
  </w:num>
  <w:num w:numId="175">
    <w:abstractNumId w:val="533"/>
  </w:num>
  <w:num w:numId="176">
    <w:abstractNumId w:val="108"/>
  </w:num>
  <w:num w:numId="177">
    <w:abstractNumId w:val="243"/>
  </w:num>
  <w:num w:numId="178">
    <w:abstractNumId w:val="31"/>
  </w:num>
  <w:num w:numId="179">
    <w:abstractNumId w:val="200"/>
  </w:num>
  <w:num w:numId="180">
    <w:abstractNumId w:val="148"/>
  </w:num>
  <w:num w:numId="181">
    <w:abstractNumId w:val="205"/>
  </w:num>
  <w:num w:numId="182">
    <w:abstractNumId w:val="459"/>
  </w:num>
  <w:num w:numId="183">
    <w:abstractNumId w:val="543"/>
  </w:num>
  <w:num w:numId="184">
    <w:abstractNumId w:val="197"/>
  </w:num>
  <w:num w:numId="185">
    <w:abstractNumId w:val="93"/>
  </w:num>
  <w:num w:numId="186">
    <w:abstractNumId w:val="426"/>
  </w:num>
  <w:num w:numId="187">
    <w:abstractNumId w:val="337"/>
  </w:num>
  <w:num w:numId="188">
    <w:abstractNumId w:val="90"/>
  </w:num>
  <w:num w:numId="189">
    <w:abstractNumId w:val="56"/>
  </w:num>
  <w:num w:numId="190">
    <w:abstractNumId w:val="217"/>
  </w:num>
  <w:num w:numId="191">
    <w:abstractNumId w:val="400"/>
  </w:num>
  <w:num w:numId="192">
    <w:abstractNumId w:val="156"/>
  </w:num>
  <w:num w:numId="193">
    <w:abstractNumId w:val="139"/>
  </w:num>
  <w:num w:numId="194">
    <w:abstractNumId w:val="68"/>
  </w:num>
  <w:num w:numId="195">
    <w:abstractNumId w:val="227"/>
  </w:num>
  <w:num w:numId="196">
    <w:abstractNumId w:val="550"/>
  </w:num>
  <w:num w:numId="197">
    <w:abstractNumId w:val="111"/>
  </w:num>
  <w:num w:numId="198">
    <w:abstractNumId w:val="190"/>
  </w:num>
  <w:num w:numId="199">
    <w:abstractNumId w:val="417"/>
  </w:num>
  <w:num w:numId="200">
    <w:abstractNumId w:val="297"/>
  </w:num>
  <w:num w:numId="201">
    <w:abstractNumId w:val="457"/>
  </w:num>
  <w:num w:numId="202">
    <w:abstractNumId w:val="116"/>
  </w:num>
  <w:num w:numId="203">
    <w:abstractNumId w:val="465"/>
  </w:num>
  <w:num w:numId="204">
    <w:abstractNumId w:val="443"/>
  </w:num>
  <w:num w:numId="205">
    <w:abstractNumId w:val="515"/>
  </w:num>
  <w:num w:numId="206">
    <w:abstractNumId w:val="409"/>
  </w:num>
  <w:num w:numId="207">
    <w:abstractNumId w:val="518"/>
  </w:num>
  <w:num w:numId="208">
    <w:abstractNumId w:val="299"/>
  </w:num>
  <w:num w:numId="209">
    <w:abstractNumId w:val="134"/>
  </w:num>
  <w:num w:numId="210">
    <w:abstractNumId w:val="403"/>
  </w:num>
  <w:num w:numId="211">
    <w:abstractNumId w:val="319"/>
  </w:num>
  <w:num w:numId="212">
    <w:abstractNumId w:val="445"/>
  </w:num>
  <w:num w:numId="213">
    <w:abstractNumId w:val="342"/>
  </w:num>
  <w:num w:numId="214">
    <w:abstractNumId w:val="466"/>
  </w:num>
  <w:num w:numId="215">
    <w:abstractNumId w:val="357"/>
  </w:num>
  <w:num w:numId="216">
    <w:abstractNumId w:val="429"/>
  </w:num>
  <w:num w:numId="217">
    <w:abstractNumId w:val="246"/>
  </w:num>
  <w:num w:numId="218">
    <w:abstractNumId w:val="88"/>
  </w:num>
  <w:num w:numId="219">
    <w:abstractNumId w:val="44"/>
  </w:num>
  <w:num w:numId="220">
    <w:abstractNumId w:val="345"/>
  </w:num>
  <w:num w:numId="221">
    <w:abstractNumId w:val="211"/>
  </w:num>
  <w:num w:numId="222">
    <w:abstractNumId w:val="450"/>
  </w:num>
  <w:num w:numId="223">
    <w:abstractNumId w:val="191"/>
  </w:num>
  <w:num w:numId="224">
    <w:abstractNumId w:val="453"/>
  </w:num>
  <w:num w:numId="225">
    <w:abstractNumId w:val="168"/>
  </w:num>
  <w:num w:numId="226">
    <w:abstractNumId w:val="464"/>
  </w:num>
  <w:num w:numId="227">
    <w:abstractNumId w:val="475"/>
  </w:num>
  <w:num w:numId="228">
    <w:abstractNumId w:val="64"/>
  </w:num>
  <w:num w:numId="229">
    <w:abstractNumId w:val="414"/>
  </w:num>
  <w:num w:numId="230">
    <w:abstractNumId w:val="127"/>
  </w:num>
  <w:num w:numId="231">
    <w:abstractNumId w:val="193"/>
  </w:num>
  <w:num w:numId="232">
    <w:abstractNumId w:val="290"/>
  </w:num>
  <w:num w:numId="233">
    <w:abstractNumId w:val="125"/>
  </w:num>
  <w:num w:numId="234">
    <w:abstractNumId w:val="490"/>
  </w:num>
  <w:num w:numId="235">
    <w:abstractNumId w:val="303"/>
  </w:num>
  <w:num w:numId="236">
    <w:abstractNumId w:val="241"/>
  </w:num>
  <w:num w:numId="237">
    <w:abstractNumId w:val="552"/>
  </w:num>
  <w:num w:numId="238">
    <w:abstractNumId w:val="339"/>
  </w:num>
  <w:num w:numId="239">
    <w:abstractNumId w:val="432"/>
  </w:num>
  <w:num w:numId="240">
    <w:abstractNumId w:val="469"/>
  </w:num>
  <w:num w:numId="241">
    <w:abstractNumId w:val="283"/>
  </w:num>
  <w:num w:numId="242">
    <w:abstractNumId w:val="235"/>
  </w:num>
  <w:num w:numId="243">
    <w:abstractNumId w:val="180"/>
  </w:num>
  <w:num w:numId="244">
    <w:abstractNumId w:val="369"/>
  </w:num>
  <w:num w:numId="245">
    <w:abstractNumId w:val="460"/>
  </w:num>
  <w:num w:numId="246">
    <w:abstractNumId w:val="89"/>
  </w:num>
  <w:num w:numId="247">
    <w:abstractNumId w:val="310"/>
  </w:num>
  <w:num w:numId="248">
    <w:abstractNumId w:val="412"/>
  </w:num>
  <w:num w:numId="249">
    <w:abstractNumId w:val="424"/>
  </w:num>
  <w:num w:numId="250">
    <w:abstractNumId w:val="535"/>
  </w:num>
  <w:num w:numId="251">
    <w:abstractNumId w:val="75"/>
  </w:num>
  <w:num w:numId="252">
    <w:abstractNumId w:val="292"/>
  </w:num>
  <w:num w:numId="253">
    <w:abstractNumId w:val="438"/>
  </w:num>
  <w:num w:numId="254">
    <w:abstractNumId w:val="362"/>
  </w:num>
  <w:num w:numId="255">
    <w:abstractNumId w:val="54"/>
  </w:num>
  <w:num w:numId="256">
    <w:abstractNumId w:val="228"/>
  </w:num>
  <w:num w:numId="257">
    <w:abstractNumId w:val="209"/>
  </w:num>
  <w:num w:numId="258">
    <w:abstractNumId w:val="331"/>
  </w:num>
  <w:num w:numId="259">
    <w:abstractNumId w:val="192"/>
  </w:num>
  <w:num w:numId="260">
    <w:abstractNumId w:val="161"/>
  </w:num>
  <w:num w:numId="261">
    <w:abstractNumId w:val="487"/>
  </w:num>
  <w:num w:numId="262">
    <w:abstractNumId w:val="255"/>
  </w:num>
  <w:num w:numId="263">
    <w:abstractNumId w:val="512"/>
  </w:num>
  <w:num w:numId="264">
    <w:abstractNumId w:val="140"/>
  </w:num>
  <w:num w:numId="265">
    <w:abstractNumId w:val="378"/>
  </w:num>
  <w:num w:numId="266">
    <w:abstractNumId w:val="305"/>
  </w:num>
  <w:num w:numId="267">
    <w:abstractNumId w:val="237"/>
  </w:num>
  <w:num w:numId="268">
    <w:abstractNumId w:val="558"/>
  </w:num>
  <w:num w:numId="269">
    <w:abstractNumId w:val="476"/>
  </w:num>
  <w:num w:numId="270">
    <w:abstractNumId w:val="32"/>
  </w:num>
  <w:num w:numId="271">
    <w:abstractNumId w:val="74"/>
  </w:num>
  <w:num w:numId="272">
    <w:abstractNumId w:val="390"/>
  </w:num>
  <w:num w:numId="273">
    <w:abstractNumId w:val="28"/>
  </w:num>
  <w:num w:numId="274">
    <w:abstractNumId w:val="27"/>
  </w:num>
  <w:num w:numId="275">
    <w:abstractNumId w:val="431"/>
  </w:num>
  <w:num w:numId="276">
    <w:abstractNumId w:val="423"/>
  </w:num>
  <w:num w:numId="277">
    <w:abstractNumId w:val="312"/>
  </w:num>
  <w:num w:numId="278">
    <w:abstractNumId w:val="373"/>
  </w:num>
  <w:num w:numId="279">
    <w:abstractNumId w:val="288"/>
  </w:num>
  <w:num w:numId="280">
    <w:abstractNumId w:val="45"/>
  </w:num>
  <w:num w:numId="281">
    <w:abstractNumId w:val="17"/>
  </w:num>
  <w:num w:numId="282">
    <w:abstractNumId w:val="388"/>
  </w:num>
  <w:num w:numId="283">
    <w:abstractNumId w:val="511"/>
  </w:num>
  <w:num w:numId="284">
    <w:abstractNumId w:val="559"/>
  </w:num>
  <w:num w:numId="285">
    <w:abstractNumId w:val="66"/>
  </w:num>
  <w:num w:numId="286">
    <w:abstractNumId w:val="222"/>
  </w:num>
  <w:num w:numId="287">
    <w:abstractNumId w:val="520"/>
  </w:num>
  <w:num w:numId="288">
    <w:abstractNumId w:val="505"/>
  </w:num>
  <w:num w:numId="289">
    <w:abstractNumId w:val="467"/>
  </w:num>
  <w:num w:numId="290">
    <w:abstractNumId w:val="454"/>
  </w:num>
  <w:num w:numId="291">
    <w:abstractNumId w:val="136"/>
  </w:num>
  <w:num w:numId="292">
    <w:abstractNumId w:val="203"/>
  </w:num>
  <w:num w:numId="293">
    <w:abstractNumId w:val="285"/>
  </w:num>
  <w:num w:numId="294">
    <w:abstractNumId w:val="364"/>
  </w:num>
  <w:num w:numId="295">
    <w:abstractNumId w:val="106"/>
  </w:num>
  <w:num w:numId="296">
    <w:abstractNumId w:val="231"/>
  </w:num>
  <w:num w:numId="297">
    <w:abstractNumId w:val="386"/>
  </w:num>
  <w:num w:numId="298">
    <w:abstractNumId w:val="329"/>
  </w:num>
  <w:num w:numId="299">
    <w:abstractNumId w:val="210"/>
  </w:num>
  <w:num w:numId="300">
    <w:abstractNumId w:val="13"/>
  </w:num>
  <w:num w:numId="301">
    <w:abstractNumId w:val="521"/>
  </w:num>
  <w:num w:numId="302">
    <w:abstractNumId w:val="477"/>
  </w:num>
  <w:num w:numId="303">
    <w:abstractNumId w:val="112"/>
  </w:num>
  <w:num w:numId="304">
    <w:abstractNumId w:val="419"/>
  </w:num>
  <w:num w:numId="305">
    <w:abstractNumId w:val="335"/>
  </w:num>
  <w:num w:numId="306">
    <w:abstractNumId w:val="35"/>
  </w:num>
  <w:num w:numId="307">
    <w:abstractNumId w:val="406"/>
  </w:num>
  <w:num w:numId="308">
    <w:abstractNumId w:val="372"/>
  </w:num>
  <w:num w:numId="309">
    <w:abstractNumId w:val="150"/>
  </w:num>
  <w:num w:numId="310">
    <w:abstractNumId w:val="6"/>
  </w:num>
  <w:num w:numId="311">
    <w:abstractNumId w:val="16"/>
  </w:num>
  <w:num w:numId="312">
    <w:abstractNumId w:val="101"/>
  </w:num>
  <w:num w:numId="313">
    <w:abstractNumId w:val="313"/>
  </w:num>
  <w:num w:numId="314">
    <w:abstractNumId w:val="137"/>
  </w:num>
  <w:num w:numId="315">
    <w:abstractNumId w:val="256"/>
  </w:num>
  <w:num w:numId="316">
    <w:abstractNumId w:val="172"/>
  </w:num>
  <w:num w:numId="317">
    <w:abstractNumId w:val="232"/>
  </w:num>
  <w:num w:numId="318">
    <w:abstractNumId w:val="133"/>
  </w:num>
  <w:num w:numId="319">
    <w:abstractNumId w:val="503"/>
  </w:num>
  <w:num w:numId="320">
    <w:abstractNumId w:val="55"/>
  </w:num>
  <w:num w:numId="321">
    <w:abstractNumId w:val="242"/>
  </w:num>
  <w:num w:numId="322">
    <w:abstractNumId w:val="418"/>
  </w:num>
  <w:num w:numId="323">
    <w:abstractNumId w:val="556"/>
  </w:num>
  <w:num w:numId="324">
    <w:abstractNumId w:val="323"/>
  </w:num>
  <w:num w:numId="325">
    <w:abstractNumId w:val="95"/>
  </w:num>
  <w:num w:numId="326">
    <w:abstractNumId w:val="353"/>
  </w:num>
  <w:num w:numId="327">
    <w:abstractNumId w:val="86"/>
  </w:num>
  <w:num w:numId="328">
    <w:abstractNumId w:val="244"/>
  </w:num>
  <w:num w:numId="329">
    <w:abstractNumId w:val="29"/>
  </w:num>
  <w:num w:numId="330">
    <w:abstractNumId w:val="20"/>
  </w:num>
  <w:num w:numId="331">
    <w:abstractNumId w:val="531"/>
  </w:num>
  <w:num w:numId="332">
    <w:abstractNumId w:val="375"/>
  </w:num>
  <w:num w:numId="333">
    <w:abstractNumId w:val="344"/>
  </w:num>
  <w:num w:numId="334">
    <w:abstractNumId w:val="442"/>
  </w:num>
  <w:num w:numId="335">
    <w:abstractNumId w:val="61"/>
  </w:num>
  <w:num w:numId="336">
    <w:abstractNumId w:val="449"/>
  </w:num>
  <w:num w:numId="337">
    <w:abstractNumId w:val="183"/>
  </w:num>
  <w:num w:numId="338">
    <w:abstractNumId w:val="343"/>
  </w:num>
  <w:num w:numId="339">
    <w:abstractNumId w:val="471"/>
  </w:num>
  <w:num w:numId="340">
    <w:abstractNumId w:val="538"/>
  </w:num>
  <w:num w:numId="341">
    <w:abstractNumId w:val="76"/>
  </w:num>
  <w:num w:numId="342">
    <w:abstractNumId w:val="274"/>
  </w:num>
  <w:num w:numId="343">
    <w:abstractNumId w:val="169"/>
  </w:num>
  <w:num w:numId="344">
    <w:abstractNumId w:val="393"/>
  </w:num>
  <w:num w:numId="345">
    <w:abstractNumId w:val="286"/>
  </w:num>
  <w:num w:numId="346">
    <w:abstractNumId w:val="105"/>
  </w:num>
  <w:num w:numId="347">
    <w:abstractNumId w:val="223"/>
  </w:num>
  <w:num w:numId="348">
    <w:abstractNumId w:val="479"/>
  </w:num>
  <w:num w:numId="349">
    <w:abstractNumId w:val="458"/>
  </w:num>
  <w:num w:numId="350">
    <w:abstractNumId w:val="132"/>
  </w:num>
  <w:num w:numId="351">
    <w:abstractNumId w:val="79"/>
  </w:num>
  <w:num w:numId="352">
    <w:abstractNumId w:val="33"/>
  </w:num>
  <w:num w:numId="353">
    <w:abstractNumId w:val="294"/>
  </w:num>
  <w:num w:numId="354">
    <w:abstractNumId w:val="404"/>
  </w:num>
  <w:num w:numId="355">
    <w:abstractNumId w:val="291"/>
  </w:num>
  <w:num w:numId="356">
    <w:abstractNumId w:val="4"/>
  </w:num>
  <w:num w:numId="357">
    <w:abstractNumId w:val="470"/>
  </w:num>
  <w:num w:numId="358">
    <w:abstractNumId w:val="346"/>
  </w:num>
  <w:num w:numId="359">
    <w:abstractNumId w:val="120"/>
  </w:num>
  <w:num w:numId="360">
    <w:abstractNumId w:val="216"/>
  </w:num>
  <w:num w:numId="361">
    <w:abstractNumId w:val="415"/>
  </w:num>
  <w:num w:numId="362">
    <w:abstractNumId w:val="334"/>
  </w:num>
  <w:num w:numId="363">
    <w:abstractNumId w:val="314"/>
  </w:num>
  <w:num w:numId="364">
    <w:abstractNumId w:val="239"/>
  </w:num>
  <w:num w:numId="365">
    <w:abstractNumId w:val="72"/>
  </w:num>
  <w:num w:numId="366">
    <w:abstractNumId w:val="493"/>
  </w:num>
  <w:num w:numId="367">
    <w:abstractNumId w:val="151"/>
  </w:num>
  <w:num w:numId="368">
    <w:abstractNumId w:val="265"/>
  </w:num>
  <w:num w:numId="369">
    <w:abstractNumId w:val="336"/>
  </w:num>
  <w:num w:numId="370">
    <w:abstractNumId w:val="71"/>
  </w:num>
  <w:num w:numId="371">
    <w:abstractNumId w:val="333"/>
  </w:num>
  <w:num w:numId="372">
    <w:abstractNumId w:val="268"/>
  </w:num>
  <w:num w:numId="373">
    <w:abstractNumId w:val="123"/>
  </w:num>
  <w:num w:numId="374">
    <w:abstractNumId w:val="3"/>
  </w:num>
  <w:num w:numId="375">
    <w:abstractNumId w:val="19"/>
  </w:num>
  <w:num w:numId="376">
    <w:abstractNumId w:val="128"/>
  </w:num>
  <w:num w:numId="377">
    <w:abstractNumId w:val="220"/>
  </w:num>
  <w:num w:numId="378">
    <w:abstractNumId w:val="522"/>
  </w:num>
  <w:num w:numId="379">
    <w:abstractNumId w:val="258"/>
  </w:num>
  <w:num w:numId="380">
    <w:abstractNumId w:val="500"/>
  </w:num>
  <w:num w:numId="381">
    <w:abstractNumId w:val="381"/>
  </w:num>
  <w:num w:numId="382">
    <w:abstractNumId w:val="510"/>
  </w:num>
  <w:num w:numId="383">
    <w:abstractNumId w:val="8"/>
  </w:num>
  <w:num w:numId="384">
    <w:abstractNumId w:val="340"/>
  </w:num>
  <w:num w:numId="385">
    <w:abstractNumId w:val="109"/>
  </w:num>
  <w:num w:numId="386">
    <w:abstractNumId w:val="259"/>
  </w:num>
  <w:num w:numId="387">
    <w:abstractNumId w:val="160"/>
  </w:num>
  <w:num w:numId="388">
    <w:abstractNumId w:val="455"/>
  </w:num>
  <w:num w:numId="389">
    <w:abstractNumId w:val="289"/>
  </w:num>
  <w:num w:numId="390">
    <w:abstractNumId w:val="473"/>
  </w:num>
  <w:num w:numId="391">
    <w:abstractNumId w:val="114"/>
  </w:num>
  <w:num w:numId="392">
    <w:abstractNumId w:val="501"/>
  </w:num>
  <w:num w:numId="393">
    <w:abstractNumId w:val="50"/>
  </w:num>
  <w:num w:numId="394">
    <w:abstractNumId w:val="267"/>
  </w:num>
  <w:num w:numId="395">
    <w:abstractNumId w:val="408"/>
  </w:num>
  <w:num w:numId="396">
    <w:abstractNumId w:val="126"/>
  </w:num>
  <w:num w:numId="397">
    <w:abstractNumId w:val="351"/>
  </w:num>
  <w:num w:numId="398">
    <w:abstractNumId w:val="489"/>
  </w:num>
  <w:num w:numId="399">
    <w:abstractNumId w:val="5"/>
  </w:num>
  <w:num w:numId="400">
    <w:abstractNumId w:val="131"/>
  </w:num>
  <w:num w:numId="401">
    <w:abstractNumId w:val="491"/>
  </w:num>
  <w:num w:numId="402">
    <w:abstractNumId w:val="498"/>
  </w:num>
  <w:num w:numId="403">
    <w:abstractNumId w:val="22"/>
  </w:num>
  <w:num w:numId="404">
    <w:abstractNumId w:val="554"/>
  </w:num>
  <w:num w:numId="405">
    <w:abstractNumId w:val="354"/>
  </w:num>
  <w:num w:numId="406">
    <w:abstractNumId w:val="359"/>
  </w:num>
  <w:num w:numId="407">
    <w:abstractNumId w:val="245"/>
  </w:num>
  <w:num w:numId="408">
    <w:abstractNumId w:val="7"/>
  </w:num>
  <w:num w:numId="409">
    <w:abstractNumId w:val="448"/>
  </w:num>
  <w:num w:numId="410">
    <w:abstractNumId w:val="24"/>
  </w:num>
  <w:num w:numId="411">
    <w:abstractNumId w:val="260"/>
  </w:num>
  <w:num w:numId="412">
    <w:abstractNumId w:val="374"/>
  </w:num>
  <w:num w:numId="413">
    <w:abstractNumId w:val="395"/>
  </w:num>
  <w:num w:numId="414">
    <w:abstractNumId w:val="282"/>
  </w:num>
  <w:num w:numId="415">
    <w:abstractNumId w:val="280"/>
  </w:num>
  <w:num w:numId="416">
    <w:abstractNumId w:val="149"/>
  </w:num>
  <w:num w:numId="417">
    <w:abstractNumId w:val="21"/>
  </w:num>
  <w:num w:numId="418">
    <w:abstractNumId w:val="452"/>
  </w:num>
  <w:num w:numId="419">
    <w:abstractNumId w:val="514"/>
  </w:num>
  <w:num w:numId="420">
    <w:abstractNumId w:val="516"/>
  </w:num>
  <w:num w:numId="421">
    <w:abstractNumId w:val="484"/>
  </w:num>
  <w:num w:numId="422">
    <w:abstractNumId w:val="213"/>
  </w:num>
  <w:num w:numId="423">
    <w:abstractNumId w:val="524"/>
  </w:num>
  <w:num w:numId="424">
    <w:abstractNumId w:val="392"/>
  </w:num>
  <w:num w:numId="425">
    <w:abstractNumId w:val="219"/>
  </w:num>
  <w:num w:numId="426">
    <w:abstractNumId w:val="380"/>
  </w:num>
  <w:num w:numId="427">
    <w:abstractNumId w:val="67"/>
  </w:num>
  <w:num w:numId="428">
    <w:abstractNumId w:val="363"/>
  </w:num>
  <w:num w:numId="429">
    <w:abstractNumId w:val="179"/>
  </w:num>
  <w:num w:numId="430">
    <w:abstractNumId w:val="447"/>
  </w:num>
  <w:num w:numId="431">
    <w:abstractNumId w:val="63"/>
  </w:num>
  <w:num w:numId="432">
    <w:abstractNumId w:val="142"/>
  </w:num>
  <w:num w:numId="433">
    <w:abstractNumId w:val="40"/>
  </w:num>
  <w:num w:numId="434">
    <w:abstractNumId w:val="124"/>
  </w:num>
  <w:num w:numId="435">
    <w:abstractNumId w:val="9"/>
  </w:num>
  <w:num w:numId="436">
    <w:abstractNumId w:val="420"/>
  </w:num>
  <w:num w:numId="437">
    <w:abstractNumId w:val="146"/>
  </w:num>
  <w:num w:numId="438">
    <w:abstractNumId w:val="198"/>
  </w:num>
  <w:num w:numId="439">
    <w:abstractNumId w:val="52"/>
  </w:num>
  <w:num w:numId="440">
    <w:abstractNumId w:val="177"/>
  </w:num>
  <w:num w:numId="441">
    <w:abstractNumId w:val="30"/>
  </w:num>
  <w:num w:numId="442">
    <w:abstractNumId w:val="495"/>
  </w:num>
  <w:num w:numId="443">
    <w:abstractNumId w:val="39"/>
  </w:num>
  <w:num w:numId="444">
    <w:abstractNumId w:val="147"/>
  </w:num>
  <w:num w:numId="445">
    <w:abstractNumId w:val="171"/>
  </w:num>
  <w:num w:numId="446">
    <w:abstractNumId w:val="560"/>
  </w:num>
  <w:num w:numId="447">
    <w:abstractNumId w:val="330"/>
  </w:num>
  <w:num w:numId="448">
    <w:abstractNumId w:val="326"/>
  </w:num>
  <w:num w:numId="449">
    <w:abstractNumId w:val="307"/>
  </w:num>
  <w:num w:numId="450">
    <w:abstractNumId w:val="546"/>
  </w:num>
  <w:num w:numId="451">
    <w:abstractNumId w:val="214"/>
  </w:num>
  <w:num w:numId="452">
    <w:abstractNumId w:val="367"/>
  </w:num>
  <w:num w:numId="453">
    <w:abstractNumId w:val="262"/>
  </w:num>
  <w:num w:numId="454">
    <w:abstractNumId w:val="226"/>
  </w:num>
  <w:num w:numId="455">
    <w:abstractNumId w:val="143"/>
  </w:num>
  <w:num w:numId="456">
    <w:abstractNumId w:val="356"/>
  </w:num>
  <w:num w:numId="457">
    <w:abstractNumId w:val="104"/>
  </w:num>
  <w:num w:numId="458">
    <w:abstractNumId w:val="481"/>
  </w:num>
  <w:num w:numId="459">
    <w:abstractNumId w:val="170"/>
  </w:num>
  <w:num w:numId="460">
    <w:abstractNumId w:val="472"/>
  </w:num>
  <w:num w:numId="461">
    <w:abstractNumId w:val="315"/>
  </w:num>
  <w:num w:numId="462">
    <w:abstractNumId w:val="391"/>
  </w:num>
  <w:num w:numId="463">
    <w:abstractNumId w:val="461"/>
  </w:num>
  <w:num w:numId="464">
    <w:abstractNumId w:val="435"/>
  </w:num>
  <w:num w:numId="465">
    <w:abstractNumId w:val="141"/>
  </w:num>
  <w:num w:numId="466">
    <w:abstractNumId w:val="301"/>
  </w:num>
  <w:num w:numId="467">
    <w:abstractNumId w:val="251"/>
  </w:num>
  <w:num w:numId="468">
    <w:abstractNumId w:val="547"/>
  </w:num>
  <w:num w:numId="469">
    <w:abstractNumId w:val="325"/>
  </w:num>
  <w:num w:numId="470">
    <w:abstractNumId w:val="59"/>
  </w:num>
  <w:num w:numId="471">
    <w:abstractNumId w:val="121"/>
  </w:num>
  <w:num w:numId="472">
    <w:abstractNumId w:val="186"/>
  </w:num>
  <w:num w:numId="473">
    <w:abstractNumId w:val="407"/>
  </w:num>
  <w:num w:numId="474">
    <w:abstractNumId w:val="113"/>
  </w:num>
  <w:num w:numId="475">
    <w:abstractNumId w:val="102"/>
  </w:num>
  <w:num w:numId="476">
    <w:abstractNumId w:val="96"/>
  </w:num>
  <w:num w:numId="477">
    <w:abstractNumId w:val="347"/>
  </w:num>
  <w:num w:numId="478">
    <w:abstractNumId w:val="14"/>
  </w:num>
  <w:num w:numId="479">
    <w:abstractNumId w:val="278"/>
  </w:num>
  <w:num w:numId="480">
    <w:abstractNumId w:val="542"/>
  </w:num>
  <w:num w:numId="481">
    <w:abstractNumId w:val="486"/>
  </w:num>
  <w:num w:numId="482">
    <w:abstractNumId w:val="204"/>
  </w:num>
  <w:num w:numId="483">
    <w:abstractNumId w:val="182"/>
  </w:num>
  <w:num w:numId="484">
    <w:abstractNumId w:val="541"/>
  </w:num>
  <w:num w:numId="485">
    <w:abstractNumId w:val="122"/>
  </w:num>
  <w:num w:numId="486">
    <w:abstractNumId w:val="266"/>
  </w:num>
  <w:num w:numId="487">
    <w:abstractNumId w:val="199"/>
  </w:num>
  <w:num w:numId="488">
    <w:abstractNumId w:val="202"/>
  </w:num>
  <w:num w:numId="489">
    <w:abstractNumId w:val="422"/>
  </w:num>
  <w:num w:numId="490">
    <w:abstractNumId w:val="81"/>
  </w:num>
  <w:num w:numId="491">
    <w:abstractNumId w:val="236"/>
  </w:num>
  <w:num w:numId="492">
    <w:abstractNumId w:val="468"/>
  </w:num>
  <w:num w:numId="493">
    <w:abstractNumId w:val="163"/>
  </w:num>
  <w:num w:numId="494">
    <w:abstractNumId w:val="371"/>
  </w:num>
  <w:num w:numId="495">
    <w:abstractNumId w:val="248"/>
  </w:num>
  <w:num w:numId="496">
    <w:abstractNumId w:val="480"/>
  </w:num>
  <w:num w:numId="497">
    <w:abstractNumId w:val="145"/>
  </w:num>
  <w:num w:numId="498">
    <w:abstractNumId w:val="551"/>
  </w:num>
  <w:num w:numId="499">
    <w:abstractNumId w:val="85"/>
  </w:num>
  <w:num w:numId="500">
    <w:abstractNumId w:val="327"/>
  </w:num>
  <w:num w:numId="501">
    <w:abstractNumId w:val="12"/>
  </w:num>
  <w:num w:numId="502">
    <w:abstractNumId w:val="398"/>
  </w:num>
  <w:num w:numId="503">
    <w:abstractNumId w:val="440"/>
  </w:num>
  <w:num w:numId="504">
    <w:abstractNumId w:val="287"/>
  </w:num>
  <w:num w:numId="505">
    <w:abstractNumId w:val="58"/>
  </w:num>
  <w:num w:numId="506">
    <w:abstractNumId w:val="115"/>
  </w:num>
  <w:num w:numId="507">
    <w:abstractNumId w:val="110"/>
  </w:num>
  <w:num w:numId="508">
    <w:abstractNumId w:val="545"/>
  </w:num>
  <w:num w:numId="509">
    <w:abstractNumId w:val="281"/>
  </w:num>
  <w:num w:numId="510">
    <w:abstractNumId w:val="47"/>
  </w:num>
  <w:num w:numId="511">
    <w:abstractNumId w:val="270"/>
  </w:num>
  <w:num w:numId="512">
    <w:abstractNumId w:val="250"/>
  </w:num>
  <w:num w:numId="513">
    <w:abstractNumId w:val="130"/>
  </w:num>
  <w:num w:numId="514">
    <w:abstractNumId w:val="358"/>
  </w:num>
  <w:num w:numId="515">
    <w:abstractNumId w:val="389"/>
  </w:num>
  <w:num w:numId="516">
    <w:abstractNumId w:val="189"/>
  </w:num>
  <w:num w:numId="517">
    <w:abstractNumId w:val="295"/>
  </w:num>
  <w:num w:numId="518">
    <w:abstractNumId w:val="173"/>
  </w:num>
  <w:num w:numId="519">
    <w:abstractNumId w:val="187"/>
  </w:num>
  <w:num w:numId="520">
    <w:abstractNumId w:val="269"/>
  </w:num>
  <w:num w:numId="521">
    <w:abstractNumId w:val="308"/>
  </w:num>
  <w:num w:numId="522">
    <w:abstractNumId w:val="157"/>
  </w:num>
  <w:num w:numId="523">
    <w:abstractNumId w:val="430"/>
  </w:num>
  <w:num w:numId="524">
    <w:abstractNumId w:val="293"/>
  </w:num>
  <w:num w:numId="525">
    <w:abstractNumId w:val="49"/>
  </w:num>
  <w:num w:numId="526">
    <w:abstractNumId w:val="92"/>
  </w:num>
  <w:num w:numId="527">
    <w:abstractNumId w:val="181"/>
  </w:num>
  <w:num w:numId="528">
    <w:abstractNumId w:val="544"/>
  </w:num>
  <w:num w:numId="529">
    <w:abstractNumId w:val="53"/>
  </w:num>
  <w:num w:numId="530">
    <w:abstractNumId w:val="366"/>
  </w:num>
  <w:num w:numId="531">
    <w:abstractNumId w:val="38"/>
  </w:num>
  <w:num w:numId="532">
    <w:abstractNumId w:val="2"/>
  </w:num>
  <w:num w:numId="533">
    <w:abstractNumId w:val="296"/>
  </w:num>
  <w:num w:numId="534">
    <w:abstractNumId w:val="306"/>
  </w:num>
  <w:num w:numId="535">
    <w:abstractNumId w:val="224"/>
  </w:num>
  <w:num w:numId="536">
    <w:abstractNumId w:val="178"/>
  </w:num>
  <w:num w:numId="537">
    <w:abstractNumId w:val="441"/>
  </w:num>
  <w:num w:numId="538">
    <w:abstractNumId w:val="135"/>
  </w:num>
  <w:num w:numId="539">
    <w:abstractNumId w:val="478"/>
  </w:num>
  <w:num w:numId="540">
    <w:abstractNumId w:val="399"/>
  </w:num>
  <w:num w:numId="541">
    <w:abstractNumId w:val="194"/>
  </w:num>
  <w:num w:numId="542">
    <w:abstractNumId w:val="499"/>
  </w:num>
  <w:num w:numId="543">
    <w:abstractNumId w:val="463"/>
  </w:num>
  <w:num w:numId="544">
    <w:abstractNumId w:val="485"/>
  </w:num>
  <w:num w:numId="545">
    <w:abstractNumId w:val="94"/>
  </w:num>
  <w:num w:numId="546">
    <w:abstractNumId w:val="437"/>
  </w:num>
  <w:num w:numId="547">
    <w:abstractNumId w:val="506"/>
  </w:num>
  <w:num w:numId="548">
    <w:abstractNumId w:val="48"/>
  </w:num>
  <w:num w:numId="549">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97"/>
  </w:num>
  <w:num w:numId="551">
    <w:abstractNumId w:val="78"/>
  </w:num>
  <w:num w:numId="552">
    <w:abstractNumId w:val="184"/>
  </w:num>
  <w:num w:numId="553">
    <w:abstractNumId w:val="298"/>
  </w:num>
  <w:num w:numId="554">
    <w:abstractNumId w:val="175"/>
  </w:num>
  <w:num w:numId="555">
    <w:abstractNumId w:val="73"/>
  </w:num>
  <w:num w:numId="556">
    <w:abstractNumId w:val="162"/>
  </w:num>
  <w:num w:numId="557">
    <w:abstractNumId w:val="240"/>
  </w:num>
  <w:num w:numId="558">
    <w:abstractNumId w:val="233"/>
  </w:num>
  <w:num w:numId="559">
    <w:abstractNumId w:val="249"/>
  </w:num>
  <w:num w:numId="560">
    <w:abstractNumId w:val="57"/>
  </w:num>
  <w:num w:numId="561">
    <w:abstractNumId w:val="73"/>
    <w:lvlOverride w:ilvl="0">
      <w:lvl w:ilvl="0" w:tplc="8A7067A8">
        <w:start w:val="3"/>
        <w:numFmt w:val="lowerLetter"/>
        <w:lvlText w:val="%1)"/>
        <w:lvlJc w:val="left"/>
        <w:pPr>
          <w:ind w:left="1440" w:hanging="360"/>
        </w:pPr>
        <w:rPr>
          <w:rFonts w:asciiTheme="minorHAnsi" w:eastAsiaTheme="minorHAnsi" w:hAnsiTheme="minorHAnsi" w:cstheme="minorBidi" w:hint="default"/>
        </w:rPr>
      </w:lvl>
    </w:lvlOverride>
    <w:lvlOverride w:ilvl="1">
      <w:lvl w:ilvl="1" w:tplc="3D86CA44">
        <w:start w:val="1"/>
        <w:numFmt w:val="lowerLetter"/>
        <w:lvlText w:val="%2."/>
        <w:lvlJc w:val="left"/>
        <w:pPr>
          <w:ind w:left="1440" w:hanging="360"/>
        </w:pPr>
      </w:lvl>
    </w:lvlOverride>
    <w:lvlOverride w:ilvl="2">
      <w:lvl w:ilvl="2" w:tplc="04D835E0" w:tentative="1">
        <w:start w:val="1"/>
        <w:numFmt w:val="lowerRoman"/>
        <w:lvlText w:val="%3."/>
        <w:lvlJc w:val="right"/>
        <w:pPr>
          <w:ind w:left="2160" w:hanging="180"/>
        </w:pPr>
      </w:lvl>
    </w:lvlOverride>
    <w:lvlOverride w:ilvl="3">
      <w:lvl w:ilvl="3" w:tplc="B5762612"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562">
    <w:abstractNumId w:val="166"/>
  </w:num>
  <w:num w:numId="563">
    <w:abstractNumId w:val="69"/>
  </w:num>
  <w:num w:numId="564">
    <w:abstractNumId w:val="84"/>
  </w:num>
  <w:num w:numId="565">
    <w:abstractNumId w:val="304"/>
  </w:num>
  <w:numIdMacAtCleanup w:val="5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ka Valentová">
    <w15:presenceInfo w15:providerId="AD" w15:userId="S::lenka.valentova@apa.sk::e0faf982-459d-4c62-8657-e313e4b872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2C4B"/>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767"/>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5CAA"/>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CB0"/>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782"/>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B3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1D4"/>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285A"/>
    <w:rsid w:val="003433E2"/>
    <w:rsid w:val="0034352D"/>
    <w:rsid w:val="00343C57"/>
    <w:rsid w:val="00343EDE"/>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A79"/>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0E0C"/>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00B7"/>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B72"/>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23E"/>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60C"/>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23D"/>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75A"/>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87C"/>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A0"/>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4E07"/>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BD5"/>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423"/>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18B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3BC"/>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2F0"/>
    <w:rsid w:val="00CC0310"/>
    <w:rsid w:val="00CC055D"/>
    <w:rsid w:val="00CC06B1"/>
    <w:rsid w:val="00CC0974"/>
    <w:rsid w:val="00CC1847"/>
    <w:rsid w:val="00CC2346"/>
    <w:rsid w:val="00CC2816"/>
    <w:rsid w:val="00CC31D3"/>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67E"/>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B07"/>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3997"/>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55C5"/>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53F"/>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aliases w:val="Deloitte table 3"/>
    <w:basedOn w:val="Normlnatabuka"/>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 w:type="character" w:customStyle="1" w:styleId="ListLabel73">
    <w:name w:val="ListLabel 73"/>
    <w:qFormat/>
    <w:rsid w:val="001A1767"/>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26" Type="http://schemas.openxmlformats.org/officeDocument/2006/relationships/hyperlink" Target="https://www.financnasprava.sk/sk/elektronicke-sluzby/verejne-sluzby/zoznamy/detail/_f4211cf3-eb6d-4b43-928e-a62800e27a3a" TargetMode="External"/><Relationship Id="rId39" Type="http://schemas.openxmlformats.org/officeDocument/2006/relationships/hyperlink" Target="http://www.apa.sk/index.php?navID=529&amp;id=6858" TargetMode="External"/><Relationship Id="rId21" Type="http://schemas.openxmlformats.org/officeDocument/2006/relationships/hyperlink" Target="https://oversi.gov.sk/" TargetMode="External"/><Relationship Id="rId34" Type="http://schemas.openxmlformats.org/officeDocument/2006/relationships/hyperlink" Target="https://www.crz.gov.sk/" TargetMode="External"/><Relationship Id="rId42" Type="http://schemas.openxmlformats.org/officeDocument/2006/relationships/hyperlink" Target="http://datacube.statistics.sk/" TargetMode="External"/><Relationship Id="rId47" Type="http://schemas.openxmlformats.org/officeDocument/2006/relationships/hyperlink" Target="https://www.crz.gov.sk/" TargetMode="External"/><Relationship Id="rId50" Type="http://schemas.openxmlformats.org/officeDocument/2006/relationships/hyperlink" Target="https://oversi.gov.sk" TargetMode="External"/><Relationship Id="rId55"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dovera.sk/overenia/dlznici/zoznam-dlznikov" TargetMode="External"/><Relationship Id="rId29" Type="http://schemas.openxmlformats.org/officeDocument/2006/relationships/hyperlink" Target="https://oversi.gov.sk" TargetMode="External"/><Relationship Id="rId11" Type="http://schemas.openxmlformats.org/officeDocument/2006/relationships/footer" Target="footer2.xml"/><Relationship Id="rId24" Type="http://schemas.openxmlformats.org/officeDocument/2006/relationships/hyperlink" Target="http://www.enviroportal.sk" TargetMode="External"/><Relationship Id="rId32" Type="http://schemas.openxmlformats.org/officeDocument/2006/relationships/hyperlink" Target="https://www.crz.gov.sk/" TargetMode="External"/><Relationship Id="rId37" Type="http://schemas.openxmlformats.org/officeDocument/2006/relationships/hyperlink" Target="https://www.crz.gov.sk/" TargetMode="External"/><Relationship Id="rId40" Type="http://schemas.openxmlformats.org/officeDocument/2006/relationships/hyperlink" Target="https://rpo.statistics.sk" TargetMode="External"/><Relationship Id="rId45" Type="http://schemas.openxmlformats.org/officeDocument/2006/relationships/hyperlink" Target="https://oversi.gov.sk" TargetMode="External"/><Relationship Id="rId53" Type="http://schemas.openxmlformats.org/officeDocument/2006/relationships/header" Target="header4.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esluzby.genpro.gov.sk/zoznam-odsudenych-pravnickych-osob"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30" Type="http://schemas.openxmlformats.org/officeDocument/2006/relationships/image" Target="media/image1.png"/><Relationship Id="rId35" Type="http://schemas.openxmlformats.org/officeDocument/2006/relationships/hyperlink" Target="https://www.crz.gov.sk/" TargetMode="External"/><Relationship Id="rId43" Type="http://schemas.openxmlformats.org/officeDocument/2006/relationships/hyperlink" Target="http://www.apa.sk/index.php?navID=529&amp;id=6858" TargetMode="External"/><Relationship Id="rId48" Type="http://schemas.openxmlformats.org/officeDocument/2006/relationships/hyperlink" Target="http://www.apa.sk/index.php?navID=529&amp;id=6858" TargetMode="External"/><Relationship Id="rId56" Type="http://schemas.openxmlformats.org/officeDocument/2006/relationships/header" Target="header5.xml"/><Relationship Id="rId8" Type="http://schemas.openxmlformats.org/officeDocument/2006/relationships/header" Target="header1.xml"/><Relationship Id="rId51" Type="http://schemas.openxmlformats.org/officeDocument/2006/relationships/hyperlink" Target="http://datacube.statistics.sk/"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union.sk/zoznam-dlznikov" TargetMode="External"/><Relationship Id="rId25" Type="http://schemas.openxmlformats.org/officeDocument/2006/relationships/hyperlink" Target="http://www.enviroportal.sk" TargetMode="External"/><Relationship Id="rId33" Type="http://schemas.openxmlformats.org/officeDocument/2006/relationships/hyperlink" Target="https://www.crz.gov.sk/" TargetMode="External"/><Relationship Id="rId38" Type="http://schemas.openxmlformats.org/officeDocument/2006/relationships/hyperlink" Target="https://www.crz.gov.sk/" TargetMode="External"/><Relationship Id="rId46" Type="http://schemas.openxmlformats.org/officeDocument/2006/relationships/hyperlink" Target="http://datacube.statistics.sk/" TargetMode="External"/><Relationship Id="rId59" Type="http://schemas.microsoft.com/office/2011/relationships/people" Target="people.xml"/><Relationship Id="rId20" Type="http://schemas.openxmlformats.org/officeDocument/2006/relationships/hyperlink" Target="https://oversi.gov.sk/" TargetMode="External"/><Relationship Id="rId41" Type="http://schemas.openxmlformats.org/officeDocument/2006/relationships/hyperlink" Target="https://oversi.gov.sk"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www.minzp.sk/files/vestniky/vestnik-2020-2.pdf" TargetMode="External"/><Relationship Id="rId49" Type="http://schemas.openxmlformats.org/officeDocument/2006/relationships/hyperlink" Target="https://rpo.statistics.sk" TargetMode="External"/><Relationship Id="rId57" Type="http://schemas.openxmlformats.org/officeDocument/2006/relationships/footer" Target="footer6.xm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rpo.statistics.sk" TargetMode="External"/><Relationship Id="rId52" Type="http://schemas.openxmlformats.org/officeDocument/2006/relationships/hyperlink" Target="https://www.crz.gov.sk/" TargetMode="External"/><Relationship Id="rId60"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30EF-9B53-46F7-B541-674B5EFF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76</Pages>
  <Words>47706</Words>
  <Characters>271930</Characters>
  <Application>Microsoft Office Word</Application>
  <DocSecurity>0</DocSecurity>
  <Lines>2266</Lines>
  <Paragraphs>637</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318999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Vacíková Jana</cp:lastModifiedBy>
  <cp:revision>2</cp:revision>
  <cp:lastPrinted>2023-03-13T06:22:00Z</cp:lastPrinted>
  <dcterms:created xsi:type="dcterms:W3CDTF">2025-03-25T15:33:00Z</dcterms:created>
  <dcterms:modified xsi:type="dcterms:W3CDTF">2025-03-25T15:33:00Z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2,3,4,5,6,7</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2024-12-18T14:41:40Z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37b962ca-fd4c-424f-931a-c0d86423c731</vt:lpwstr>
  </property>
  <property fmtid="{D5CDD505-2E9C-101B-9397-08002B2CF9AE}" pid="11" name="MSIP_Label_54743a8a-75f7-4ac9-9741-a35bd0337f21_ContentBits">
    <vt:lpwstr>2</vt:lpwstr>
  </property>
</Properties>
</file>